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77777777"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201E51F3" w:rsidR="001907C8" w:rsidRPr="00991D7F" w:rsidRDefault="001907C8" w:rsidP="00520F84">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w:t>
      </w:r>
      <w:del w:id="0" w:author="Shimon" w:date="2019-07-30T13:09:00Z">
        <w:r w:rsidRPr="00991D7F" w:rsidDel="00520F84">
          <w:rPr>
            <w:rFonts w:hint="cs"/>
            <w:b/>
            <w:bCs/>
            <w:rtl/>
          </w:rPr>
          <w:delText xml:space="preserve">משרד האוצר </w:delText>
        </w:r>
      </w:del>
      <w:ins w:id="1" w:author="Shimon" w:date="2019-07-30T13:09:00Z">
        <w:r w:rsidR="00520F84">
          <w:rPr>
            <w:rFonts w:hint="cs"/>
            <w:b/>
            <w:bCs/>
            <w:rtl/>
          </w:rPr>
          <w:t xml:space="preserve"> </w:t>
        </w:r>
      </w:ins>
    </w:p>
    <w:p w14:paraId="386E2463" w14:textId="4628875C" w:rsidR="00260DD7" w:rsidRDefault="00173E98" w:rsidP="00173E98">
      <w:pPr>
        <w:pStyle w:val="40"/>
        <w:numPr>
          <w:ilvl w:val="0"/>
          <w:numId w:val="34"/>
        </w:numPr>
        <w:tabs>
          <w:tab w:val="clear" w:pos="942"/>
        </w:tabs>
        <w:spacing w:before="0"/>
        <w:rPr>
          <w:b/>
          <w:bCs/>
          <w:rtl/>
        </w:rPr>
      </w:pPr>
      <w:moveToRangeStart w:id="2" w:author="Shimon" w:date="2019-07-21T14:58:00Z" w:name="move14613521"/>
      <w:moveTo w:id="3" w:author="Shimon" w:date="2019-07-21T14:58:00Z">
        <w:r>
          <w:rPr>
            <w:rFonts w:hint="cs"/>
            <w:b/>
            <w:bCs/>
            <w:rtl/>
          </w:rPr>
          <w:t>נציבות שירות המדינה</w:t>
        </w:r>
      </w:moveTo>
      <w:moveToRangeEnd w:id="2"/>
      <w:ins w:id="4" w:author="Shimon" w:date="2019-07-21T14:58:00Z">
        <w:r>
          <w:rPr>
            <w:rFonts w:hint="cs"/>
            <w:b/>
            <w:bCs/>
            <w:rtl/>
          </w:rPr>
          <w:t xml:space="preserve"> </w:t>
        </w:r>
      </w:ins>
      <w:del w:id="5" w:author="Shimon" w:date="2019-07-21T14:58:00Z">
        <w:r w:rsidR="002A11AE" w:rsidDel="00173E98">
          <w:rPr>
            <w:rFonts w:hint="cs"/>
            <w:b/>
            <w:bCs/>
            <w:rtl/>
          </w:rPr>
          <w:delText xml:space="preserve">הממונה על </w:delText>
        </w:r>
        <w:r w:rsidR="00946A22" w:rsidDel="00173E98">
          <w:rPr>
            <w:rFonts w:hint="cs"/>
            <w:b/>
            <w:bCs/>
            <w:rtl/>
          </w:rPr>
          <w:delText>הגימלאות</w:delText>
        </w:r>
      </w:del>
    </w:p>
    <w:p w14:paraId="41ADD255" w14:textId="2053CA75" w:rsidR="00260DD7" w:rsidRDefault="00173E98" w:rsidP="00337F2F">
      <w:pPr>
        <w:pStyle w:val="40"/>
        <w:numPr>
          <w:ilvl w:val="0"/>
          <w:numId w:val="34"/>
        </w:numPr>
        <w:tabs>
          <w:tab w:val="clear" w:pos="942"/>
        </w:tabs>
        <w:spacing w:before="0"/>
        <w:rPr>
          <w:b/>
          <w:bCs/>
          <w:rtl/>
        </w:rPr>
      </w:pPr>
      <w:ins w:id="6" w:author="Shimon" w:date="2019-07-21T14:58:00Z">
        <w:r>
          <w:rPr>
            <w:rFonts w:hint="cs"/>
            <w:b/>
            <w:bCs/>
            <w:rtl/>
          </w:rPr>
          <w:t>הממונה על הגימלאות</w:t>
        </w:r>
        <w:r w:rsidDel="00173E98">
          <w:rPr>
            <w:rFonts w:hint="cs"/>
            <w:b/>
            <w:bCs/>
            <w:rtl/>
          </w:rPr>
          <w:t xml:space="preserve"> </w:t>
        </w:r>
      </w:ins>
      <w:moveFromRangeStart w:id="7" w:author="Shimon" w:date="2019-07-21T14:58:00Z" w:name="move14613521"/>
      <w:moveFrom w:id="8" w:author="Shimon" w:date="2019-07-21T14:58:00Z">
        <w:r w:rsidR="00260DD7" w:rsidDel="00173E98">
          <w:rPr>
            <w:rFonts w:hint="cs"/>
            <w:b/>
            <w:bCs/>
            <w:rtl/>
          </w:rPr>
          <w:t>נציבות שירות המדינה</w:t>
        </w:r>
      </w:moveFrom>
      <w:moveFromRangeEnd w:id="7"/>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5EE09B3A" w14:textId="77777777" w:rsidR="009B48BB" w:rsidRPr="00991D7F" w:rsidRDefault="001907C8" w:rsidP="009D6AF8">
      <w:pPr>
        <w:tabs>
          <w:tab w:val="left" w:pos="26"/>
        </w:tabs>
        <w:spacing w:after="240" w:line="360" w:lineRule="auto"/>
        <w:jc w:val="both"/>
        <w:rPr>
          <w:rFonts w:cs="David"/>
          <w:rtl/>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7C3CBE31" w14:textId="213BC759" w:rsidR="00EE6F2E" w:rsidRDefault="00946A22" w:rsidP="00D86EF1">
      <w:pPr>
        <w:pStyle w:val="11"/>
        <w:numPr>
          <w:ilvl w:val="0"/>
          <w:numId w:val="14"/>
        </w:numPr>
        <w:tabs>
          <w:tab w:val="left" w:pos="656"/>
        </w:tabs>
        <w:spacing w:before="0" w:after="240" w:line="360" w:lineRule="auto"/>
        <w:ind w:left="656" w:right="0" w:hanging="630"/>
      </w:pPr>
      <w:r>
        <w:rPr>
          <w:rFonts w:hint="cs"/>
          <w:rtl/>
        </w:rPr>
        <w:t xml:space="preserve">התובע עבד במשרד האוצר במשך כ </w:t>
      </w:r>
      <w:r>
        <w:rPr>
          <w:rtl/>
        </w:rPr>
        <w:t>–</w:t>
      </w:r>
      <w:r>
        <w:rPr>
          <w:rFonts w:hint="cs"/>
          <w:rtl/>
        </w:rPr>
        <w:t xml:space="preserve"> 42 שנה</w:t>
      </w:r>
      <w:r w:rsidR="00EE6F2E">
        <w:rPr>
          <w:rFonts w:hint="cs"/>
          <w:rtl/>
        </w:rPr>
        <w:t xml:space="preserve">. בשנת 1990 נסתיימה עבודתו כעובד בכתב מינוי והחלה תקופת עבודה ע"פ חוזה אישי </w:t>
      </w:r>
      <w:r>
        <w:rPr>
          <w:rFonts w:hint="cs"/>
          <w:rtl/>
        </w:rPr>
        <w:t>("</w:t>
      </w:r>
      <w:r w:rsidRPr="00946A22">
        <w:rPr>
          <w:rFonts w:hint="cs"/>
          <w:b/>
          <w:bCs/>
          <w:rtl/>
        </w:rPr>
        <w:t>חוזה בכירים</w:t>
      </w:r>
      <w:r>
        <w:rPr>
          <w:rFonts w:hint="cs"/>
          <w:rtl/>
        </w:rPr>
        <w:t>")</w:t>
      </w:r>
      <w:r w:rsidR="0032328C">
        <w:rPr>
          <w:rFonts w:hint="cs"/>
          <w:rtl/>
        </w:rPr>
        <w:t xml:space="preserve"> </w:t>
      </w:r>
      <w:r>
        <w:rPr>
          <w:rFonts w:hint="cs"/>
          <w:rtl/>
        </w:rPr>
        <w:t xml:space="preserve"> לתקופה של 4 שנים</w:t>
      </w:r>
      <w:r w:rsidR="000B20AC">
        <w:rPr>
          <w:rFonts w:hint="cs"/>
          <w:rtl/>
        </w:rPr>
        <w:t xml:space="preserve">. </w:t>
      </w:r>
    </w:p>
    <w:p w14:paraId="1ADFEA77" w14:textId="04D9484D" w:rsidR="00946A22" w:rsidRDefault="00C524E0" w:rsidP="006F0929">
      <w:pPr>
        <w:pStyle w:val="11"/>
        <w:numPr>
          <w:ilvl w:val="0"/>
          <w:numId w:val="14"/>
        </w:numPr>
        <w:tabs>
          <w:tab w:val="left" w:pos="656"/>
        </w:tabs>
        <w:spacing w:before="0" w:after="240" w:line="360" w:lineRule="auto"/>
        <w:ind w:left="656" w:right="0" w:hanging="630"/>
      </w:pPr>
      <w:r>
        <w:rPr>
          <w:rFonts w:hint="cs"/>
          <w:rtl/>
        </w:rPr>
        <w:t>כפי שנפרט להלן,</w:t>
      </w:r>
      <w:r w:rsidR="00946A22">
        <w:rPr>
          <w:rFonts w:hint="cs"/>
          <w:rtl/>
        </w:rPr>
        <w:t xml:space="preserve"> חוזה הבכירים קובע כי </w:t>
      </w:r>
      <w:r w:rsidR="00946A22" w:rsidRPr="00946A22">
        <w:rPr>
          <w:rFonts w:ascii="David" w:hAnsi="David" w:hint="cs"/>
          <w:sz w:val="24"/>
          <w:rtl/>
        </w:rPr>
        <w:t>חוק שירות המדינה</w:t>
      </w:r>
      <w:r w:rsidR="00946A22">
        <w:rPr>
          <w:rFonts w:ascii="David" w:hAnsi="David" w:hint="cs"/>
          <w:sz w:val="24"/>
          <w:rtl/>
        </w:rPr>
        <w:t xml:space="preserve"> (גימלאות) </w:t>
      </w:r>
      <w:r w:rsidR="00946A22" w:rsidRPr="00946A22">
        <w:rPr>
          <w:rtl/>
        </w:rPr>
        <w:t xml:space="preserve">(נוסח משולב), התש"ל </w:t>
      </w:r>
      <w:r w:rsidR="00946A22">
        <w:rPr>
          <w:rtl/>
        </w:rPr>
        <w:t>–</w:t>
      </w:r>
      <w:r w:rsidR="00946A22" w:rsidRPr="00946A22">
        <w:rPr>
          <w:rtl/>
        </w:rPr>
        <w:t xml:space="preserve"> 1970</w:t>
      </w:r>
      <w:r w:rsidR="00946A22">
        <w:rPr>
          <w:rFonts w:hint="cs"/>
          <w:rtl/>
        </w:rPr>
        <w:t xml:space="preserve"> ("</w:t>
      </w:r>
      <w:r w:rsidR="00946A22">
        <w:rPr>
          <w:rFonts w:hint="cs"/>
          <w:b/>
          <w:bCs/>
          <w:rtl/>
        </w:rPr>
        <w:t>חוק הגימלאות</w:t>
      </w:r>
      <w:r w:rsidR="00946A22">
        <w:rPr>
          <w:rFonts w:hint="cs"/>
          <w:rtl/>
        </w:rPr>
        <w:t>")</w:t>
      </w:r>
      <w:r w:rsidR="00125CB5">
        <w:rPr>
          <w:rFonts w:hint="cs"/>
          <w:rtl/>
        </w:rPr>
        <w:t xml:space="preserve"> לא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(אלא אם נקבע אחרת במפורש בחוזה הבכירים)</w:t>
      </w:r>
      <w:r w:rsidR="00946A22">
        <w:rPr>
          <w:rFonts w:hint="cs"/>
          <w:rtl/>
        </w:rPr>
        <w:t>.</w:t>
      </w:r>
    </w:p>
    <w:p w14:paraId="1BB7809F" w14:textId="623AA9B4" w:rsidR="0032328C" w:rsidRPr="00DA639E" w:rsidRDefault="00DA639E" w:rsidP="00DA639E">
      <w:pPr>
        <w:pStyle w:val="11"/>
        <w:numPr>
          <w:ilvl w:val="0"/>
          <w:numId w:val="14"/>
        </w:numPr>
        <w:tabs>
          <w:tab w:val="left" w:pos="656"/>
        </w:tabs>
        <w:spacing w:before="0" w:after="240" w:line="360" w:lineRule="auto"/>
        <w:ind w:left="656" w:right="0" w:hanging="630"/>
        <w:rPr>
          <w:rtl/>
        </w:rPr>
      </w:pPr>
      <w:r>
        <w:rPr>
          <w:rFonts w:hint="cs"/>
          <w:rtl/>
        </w:rPr>
        <w:t>חוזה הבכירים קובע כי הוא יתחדש</w:t>
      </w:r>
      <w:r w:rsidR="00EB3F2E">
        <w:rPr>
          <w:rFonts w:hint="cs"/>
          <w:rtl/>
        </w:rPr>
        <w:t xml:space="preserve"> מאליו כל 4 שנים לתקופה של 4 שנים נוספות, אלא אם מכן הודיע צד אחד למשנהו לפחות 3 חודשים מראש על אי רצונו להאריך את החוזה בתום תוקפו. </w:t>
      </w:r>
      <w:r w:rsidR="00946A22">
        <w:rPr>
          <w:rFonts w:hint="cs"/>
          <w:rtl/>
        </w:rPr>
        <w:t xml:space="preserve">תוקפו של החוזה הוארך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946A22" w:rsidRPr="00125CB5">
        <w:rPr>
          <w:rFonts w:hint="cs"/>
          <w:b/>
          <w:bCs/>
          <w:rtl/>
        </w:rPr>
        <w:t>.</w:t>
      </w:r>
      <w:r w:rsidR="00125CB5" w:rsidRPr="00125CB5">
        <w:rPr>
          <w:rFonts w:hint="cs"/>
          <w:b/>
          <w:bCs/>
          <w:rtl/>
        </w:rPr>
        <w:t xml:space="preserve"> </w:t>
      </w:r>
    </w:p>
    <w:p w14:paraId="1B329606" w14:textId="5824ECC8" w:rsidR="00946A22" w:rsidRDefault="00946A22" w:rsidP="006F0929">
      <w:pPr>
        <w:pStyle w:val="11"/>
        <w:numPr>
          <w:ilvl w:val="0"/>
          <w:numId w:val="14"/>
        </w:numPr>
        <w:tabs>
          <w:tab w:val="left" w:pos="656"/>
        </w:tabs>
        <w:spacing w:before="0" w:after="240" w:line="360" w:lineRule="auto"/>
        <w:ind w:left="656" w:right="0" w:hanging="630"/>
      </w:pPr>
      <w:r>
        <w:rPr>
          <w:rFonts w:hint="cs"/>
          <w:rtl/>
        </w:rPr>
        <w:t xml:space="preserve">בניגוד מוחלט להוראות החוזה, פיטרה נתבעת </w:t>
      </w:r>
      <w:r w:rsidR="00CD4EA7">
        <w:rPr>
          <w:rFonts w:hint="cs"/>
          <w:rtl/>
        </w:rPr>
        <w:t>1 ("</w:t>
      </w:r>
      <w:r w:rsidR="00CD4EA7" w:rsidRPr="00337F2F">
        <w:rPr>
          <w:rFonts w:hint="eastAsia"/>
          <w:b/>
          <w:bCs/>
          <w:rtl/>
        </w:rPr>
        <w:t>הנתבעת</w:t>
      </w:r>
      <w:r w:rsidR="00CD4EA7">
        <w:rPr>
          <w:rFonts w:hint="cs"/>
          <w:rtl/>
        </w:rPr>
        <w:t xml:space="preserve">") </w:t>
      </w:r>
      <w:r>
        <w:rPr>
          <w:rFonts w:hint="cs"/>
          <w:rtl/>
        </w:rPr>
        <w:t>את התובע</w:t>
      </w:r>
      <w:r w:rsidR="00C524E0">
        <w:rPr>
          <w:rFonts w:hint="cs"/>
          <w:rtl/>
        </w:rPr>
        <w:t xml:space="preserve">, </w:t>
      </w:r>
      <w:r w:rsidR="00CD4EA7">
        <w:rPr>
          <w:rFonts w:hint="cs"/>
          <w:rtl/>
        </w:rPr>
        <w:t xml:space="preserve">ביום </w:t>
      </w:r>
      <w:r w:rsidR="0032328C">
        <w:rPr>
          <w:rFonts w:hint="cs"/>
          <w:rtl/>
        </w:rPr>
        <w:t xml:space="preserve">5 לאוגוסט </w:t>
      </w:r>
      <w:r w:rsidR="00C524E0">
        <w:rPr>
          <w:rFonts w:hint="cs"/>
          <w:rtl/>
        </w:rPr>
        <w:t xml:space="preserve">2012, </w:t>
      </w:r>
      <w:r w:rsidR="00C524E0" w:rsidRPr="00C524E0">
        <w:rPr>
          <w:rFonts w:hint="cs"/>
          <w:b/>
          <w:bCs/>
          <w:rtl/>
        </w:rPr>
        <w:t>במהלך התקופה הקצובה של החוזה</w:t>
      </w:r>
      <w:r w:rsidR="001306F9">
        <w:rPr>
          <w:rFonts w:hint="cs"/>
          <w:rtl/>
        </w:rPr>
        <w:t xml:space="preserve">, בטענה שהגיע לגיל פרישה </w:t>
      </w:r>
      <w:r w:rsidR="00EB3F2E">
        <w:rPr>
          <w:rFonts w:hint="cs"/>
          <w:rtl/>
        </w:rPr>
        <w:t xml:space="preserve">(67) </w:t>
      </w:r>
      <w:r w:rsidR="001306F9">
        <w:rPr>
          <w:rFonts w:hint="cs"/>
          <w:rtl/>
        </w:rPr>
        <w:t>בחודש יולי 2012</w:t>
      </w:r>
      <w:r w:rsidR="00DA639E">
        <w:rPr>
          <w:rFonts w:hint="cs"/>
          <w:b/>
          <w:bCs/>
          <w:rtl/>
        </w:rPr>
        <w:t xml:space="preserve">, זאת </w:t>
      </w:r>
      <w:r w:rsidR="00EE6F2E">
        <w:rPr>
          <w:rFonts w:hint="cs"/>
          <w:b/>
          <w:bCs/>
          <w:rtl/>
        </w:rPr>
        <w:t>למרות שחוק הגימלאות לא חל על התובע, כאמור בהסכם שהיא עצמה ניסחה</w:t>
      </w:r>
      <w:r w:rsidR="000B20AC">
        <w:rPr>
          <w:rFonts w:hint="cs"/>
          <w:b/>
          <w:bCs/>
          <w:rtl/>
        </w:rPr>
        <w:t>.</w:t>
      </w:r>
    </w:p>
    <w:p w14:paraId="7EB21FE5" w14:textId="3EFDC9FC" w:rsidR="00082ADF" w:rsidRPr="00991D7F" w:rsidRDefault="00601232" w:rsidP="0071685F">
      <w:pPr>
        <w:pStyle w:val="11"/>
        <w:tabs>
          <w:tab w:val="left" w:pos="656"/>
        </w:tabs>
        <w:spacing w:before="0" w:after="240" w:line="360" w:lineRule="auto"/>
        <w:ind w:left="656" w:hanging="630"/>
      </w:pPr>
      <w:r>
        <w:rPr>
          <w:rtl/>
        </w:rPr>
        <w:lastRenderedPageBreak/>
        <w:tab/>
      </w:r>
      <w:r w:rsidR="00082ADF">
        <w:rPr>
          <w:rFonts w:hint="cs"/>
          <w:rtl/>
        </w:rPr>
        <w:t xml:space="preserve">הנתבעת לא הסתפקה בפיטוריו של התובע </w:t>
      </w:r>
      <w:r w:rsidR="00082ADF" w:rsidRPr="00CB1486">
        <w:rPr>
          <w:rFonts w:hint="cs"/>
          <w:b/>
          <w:bCs/>
          <w:rtl/>
        </w:rPr>
        <w:t>מחמת גילו</w:t>
      </w:r>
      <w:r w:rsidR="00082ADF">
        <w:rPr>
          <w:rFonts w:hint="cs"/>
          <w:rtl/>
        </w:rPr>
        <w:t xml:space="preserve">, </w:t>
      </w:r>
      <w:r w:rsidR="00285537" w:rsidRPr="00337F2F">
        <w:rPr>
          <w:rFonts w:hint="eastAsia"/>
          <w:b/>
          <w:bCs/>
          <w:rtl/>
        </w:rPr>
        <w:t>במהלך</w:t>
      </w:r>
      <w:r w:rsidR="00285537" w:rsidRPr="00337F2F">
        <w:rPr>
          <w:b/>
          <w:bCs/>
          <w:rtl/>
        </w:rPr>
        <w:t xml:space="preserve"> </w:t>
      </w:r>
      <w:r w:rsidR="00082ADF" w:rsidRPr="00337F2F">
        <w:rPr>
          <w:rFonts w:hint="eastAsia"/>
          <w:b/>
          <w:bCs/>
          <w:rtl/>
        </w:rPr>
        <w:t>התקופה</w:t>
      </w:r>
      <w:r w:rsidR="00082ADF" w:rsidRPr="00337F2F">
        <w:rPr>
          <w:b/>
          <w:bCs/>
          <w:rtl/>
        </w:rPr>
        <w:t xml:space="preserve"> </w:t>
      </w:r>
      <w:r w:rsidR="00082ADF" w:rsidRPr="00337F2F">
        <w:rPr>
          <w:rFonts w:hint="eastAsia"/>
          <w:b/>
          <w:bCs/>
          <w:rtl/>
        </w:rPr>
        <w:t>הקצובה</w:t>
      </w:r>
      <w:r w:rsidR="00082ADF">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CB1486">
        <w:rPr>
          <w:rFonts w:hint="cs"/>
          <w:b/>
          <w:bCs/>
          <w:rtl/>
        </w:rPr>
        <w:t>ללא שימוע</w:t>
      </w:r>
      <w:r w:rsidR="00C524E0">
        <w:rPr>
          <w:rFonts w:hint="cs"/>
          <w:b/>
          <w:bCs/>
          <w:rtl/>
        </w:rPr>
        <w:t xml:space="preserve">, </w:t>
      </w:r>
      <w:r w:rsidR="00A467B9">
        <w:rPr>
          <w:rFonts w:hint="cs"/>
          <w:rtl/>
        </w:rPr>
        <w:t xml:space="preserve">ועוד הגדילה לעשות </w:t>
      </w:r>
      <w:r w:rsidR="00A467B9" w:rsidRPr="00CB1486">
        <w:rPr>
          <w:rFonts w:hint="cs"/>
          <w:b/>
          <w:bCs/>
          <w:rtl/>
        </w:rPr>
        <w:t>ו</w:t>
      </w:r>
      <w:r w:rsidR="00082ADF" w:rsidRPr="00CB1486">
        <w:rPr>
          <w:rFonts w:hint="cs"/>
          <w:b/>
          <w:bCs/>
          <w:rtl/>
        </w:rPr>
        <w:t xml:space="preserve">התעלמה לחלוטין </w:t>
      </w:r>
      <w:r w:rsidR="00BF5EB8" w:rsidRPr="00CB1486">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39D92FA7" w:rsidR="00125CB5" w:rsidRDefault="00BF5EB8" w:rsidP="000405D0">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Pr="00C524E0">
        <w:rPr>
          <w:rFonts w:hint="cs"/>
          <w:b/>
          <w:bCs/>
          <w:rtl/>
        </w:rPr>
        <w:t xml:space="preserve">לתובע </w:t>
      </w:r>
      <w:r w:rsidR="00125CB5" w:rsidRPr="00C524E0">
        <w:rPr>
          <w:rFonts w:hint="cs"/>
          <w:b/>
          <w:bCs/>
          <w:rtl/>
        </w:rPr>
        <w:t>הודעה</w:t>
      </w:r>
      <w:ins w:id="9" w:author="Shimon" w:date="2019-07-21T14:31:00Z">
        <w:r w:rsidR="000405D0" w:rsidRPr="000405D0">
          <w:rPr>
            <w:rFonts w:hint="cs"/>
            <w:b/>
            <w:bCs/>
            <w:rtl/>
          </w:rPr>
          <w:t xml:space="preserve"> </w:t>
        </w:r>
        <w:r w:rsidR="000405D0">
          <w:rPr>
            <w:rFonts w:hint="cs"/>
            <w:b/>
            <w:bCs/>
            <w:rtl/>
          </w:rPr>
          <w:t>כנדרש בחוק וע"פ הוראות התקשי"ר</w:t>
        </w:r>
      </w:ins>
      <w:r w:rsidR="00125CB5" w:rsidRPr="00C524E0">
        <w:rPr>
          <w:rFonts w:hint="cs"/>
          <w:b/>
          <w:bCs/>
          <w:rtl/>
        </w:rPr>
        <w:t xml:space="preserve"> </w:t>
      </w:r>
      <w:r w:rsidR="000405D0">
        <w:rPr>
          <w:rFonts w:hint="cs"/>
          <w:b/>
          <w:bCs/>
          <w:rtl/>
        </w:rPr>
        <w:t xml:space="preserve">  </w:t>
      </w:r>
      <w:r w:rsidRPr="00C524E0">
        <w:rPr>
          <w:rFonts w:hint="cs"/>
          <w:b/>
          <w:bCs/>
          <w:rtl/>
        </w:rPr>
        <w:t xml:space="preserve">על זכויותיו בהתאם לחוק </w:t>
      </w:r>
      <w:r w:rsidR="00125CB5" w:rsidRPr="00C524E0">
        <w:rPr>
          <w:rFonts w:hint="cs"/>
          <w:b/>
          <w:bCs/>
          <w:rtl/>
        </w:rPr>
        <w:t>הגימלאות, ולא שילמ</w:t>
      </w:r>
      <w:r w:rsidR="00CD4EA7">
        <w:rPr>
          <w:rFonts w:hint="cs"/>
          <w:b/>
          <w:bCs/>
          <w:rtl/>
        </w:rPr>
        <w:t>ו</w:t>
      </w:r>
      <w:r w:rsidR="00125CB5" w:rsidRPr="00C524E0">
        <w:rPr>
          <w:rFonts w:hint="cs"/>
          <w:b/>
          <w:bCs/>
          <w:rtl/>
        </w:rPr>
        <w:t xml:space="preserve"> לו את הפנסיה המגיעה לו</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r w:rsidR="00C524E0" w:rsidRPr="00337F2F">
        <w:rPr>
          <w:rFonts w:hint="eastAsia"/>
          <w:b/>
          <w:bCs/>
          <w:rtl/>
        </w:rPr>
        <w:t>גימלה</w:t>
      </w:r>
      <w:r w:rsidR="00C524E0" w:rsidRPr="00337F2F">
        <w:rPr>
          <w:b/>
          <w:bCs/>
          <w:rtl/>
        </w:rPr>
        <w:t xml:space="preserve">, </w:t>
      </w:r>
      <w:r w:rsidR="00C524E0" w:rsidRPr="00337F2F">
        <w:rPr>
          <w:rFonts w:hint="eastAsia"/>
          <w:b/>
          <w:bCs/>
          <w:rtl/>
        </w:rPr>
        <w:t>וזאת</w:t>
      </w:r>
      <w:r w:rsidR="00C524E0" w:rsidRPr="00337F2F">
        <w:rPr>
          <w:b/>
          <w:bCs/>
          <w:rtl/>
        </w:rPr>
        <w:t xml:space="preserve"> </w:t>
      </w:r>
      <w:r w:rsidR="00C524E0" w:rsidRPr="00337F2F">
        <w:rPr>
          <w:rFonts w:hint="eastAsia"/>
          <w:b/>
          <w:bCs/>
          <w:rtl/>
        </w:rPr>
        <w:t>לאחר</w:t>
      </w:r>
      <w:r w:rsidR="00C524E0" w:rsidRPr="00337F2F">
        <w:rPr>
          <w:b/>
          <w:bCs/>
          <w:rtl/>
        </w:rPr>
        <w:t xml:space="preserve"> 42 </w:t>
      </w:r>
      <w:r w:rsidR="00C524E0" w:rsidRPr="00337F2F">
        <w:rPr>
          <w:rFonts w:hint="eastAsia"/>
          <w:b/>
          <w:bCs/>
          <w:rtl/>
        </w:rPr>
        <w:t>שנות</w:t>
      </w:r>
      <w:r w:rsidR="00C524E0" w:rsidRPr="00337F2F">
        <w:rPr>
          <w:b/>
          <w:bCs/>
          <w:rtl/>
        </w:rPr>
        <w:t xml:space="preserve"> </w:t>
      </w:r>
      <w:r w:rsidR="00C524E0" w:rsidRPr="00337F2F">
        <w:rPr>
          <w:rFonts w:hint="eastAsia"/>
          <w:b/>
          <w:bCs/>
          <w:rtl/>
        </w:rPr>
        <w:t>שירות</w:t>
      </w:r>
      <w:r w:rsidR="00C524E0">
        <w:rPr>
          <w:rFonts w:hint="cs"/>
          <w:rtl/>
        </w:rPr>
        <w:t>).</w:t>
      </w:r>
    </w:p>
    <w:p w14:paraId="1BB9A7C1" w14:textId="56CF43EA" w:rsidR="005210A2" w:rsidRDefault="005210A2" w:rsidP="00AA1069">
      <w:pPr>
        <w:pStyle w:val="11"/>
        <w:tabs>
          <w:tab w:val="left" w:pos="656"/>
        </w:tabs>
        <w:spacing w:before="0" w:after="240" w:line="360" w:lineRule="auto"/>
        <w:ind w:left="656" w:firstLine="0"/>
      </w:pPr>
      <w:r>
        <w:rPr>
          <w:rFonts w:hint="cs"/>
          <w:rtl/>
        </w:rPr>
        <w:t>בכך פעלה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לגימלאות,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לא הופרש התובע, אך עבודתו בפועל הופסקה.</w:t>
      </w:r>
    </w:p>
    <w:p w14:paraId="3C656830" w14:textId="7C2E3933" w:rsidR="00C524E0" w:rsidRDefault="00125CB5" w:rsidP="0071685F">
      <w:pPr>
        <w:pStyle w:val="11"/>
        <w:numPr>
          <w:ilvl w:val="0"/>
          <w:numId w:val="14"/>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42 שנים פעלה בניגוד מוחלט ל</w:t>
      </w:r>
      <w:r w:rsidR="000B20AC">
        <w:rPr>
          <w:rFonts w:hint="cs"/>
          <w:rtl/>
        </w:rPr>
        <w:t>תנאי החוזה ו</w:t>
      </w:r>
      <w:r>
        <w:rPr>
          <w:rFonts w:hint="cs"/>
          <w:rtl/>
        </w:rPr>
        <w:t>הבטחות שניתנו לו בעניין הפנסיה, ופגעה בו פגיעה כפולה</w:t>
      </w:r>
      <w:r w:rsidR="00C524E0">
        <w:rPr>
          <w:rFonts w:hint="cs"/>
          <w:rtl/>
        </w:rPr>
        <w:t xml:space="preserve"> (שנוספה על הפגיעות שלעיל)</w:t>
      </w:r>
      <w:r>
        <w:rPr>
          <w:rFonts w:hint="cs"/>
          <w:rtl/>
        </w:rPr>
        <w:t>: הן בדרך חישוב הפנסיה והן בקביעת דרגת הפרישה.</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337F2F">
      <w:pPr>
        <w:pStyle w:val="11"/>
        <w:numPr>
          <w:ilvl w:val="0"/>
          <w:numId w:val="14"/>
        </w:numPr>
        <w:tabs>
          <w:tab w:val="left" w:pos="656"/>
        </w:tabs>
        <w:spacing w:before="0" w:after="240" w:line="360" w:lineRule="auto"/>
        <w:ind w:left="656" w:right="0" w:hanging="630"/>
        <w:rPr>
          <w:rtl/>
        </w:rPr>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ins w:id="10" w:author="Shimon" w:date="2019-07-21T14:32:00Z">
        <w:r w:rsidR="000405D0">
          <w:rPr>
            <w:rFonts w:hint="cs"/>
            <w:rtl/>
          </w:rPr>
          <w:t xml:space="preserve">צורך </w:t>
        </w:r>
      </w:ins>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30D6886F" w14:textId="77777777" w:rsidR="0071685F" w:rsidRDefault="0071685F" w:rsidP="00337F2F">
      <w:pPr>
        <w:pStyle w:val="11"/>
        <w:tabs>
          <w:tab w:val="left" w:pos="656"/>
        </w:tabs>
        <w:spacing w:before="0" w:line="360" w:lineRule="auto"/>
        <w:ind w:left="656" w:firstLine="0"/>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45AB57C7" w:rsidR="00EC64F3" w:rsidRDefault="001907C8" w:rsidP="0071685F">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646E5E">
        <w:rPr>
          <w:rFonts w:hint="cs"/>
          <w:rtl/>
        </w:rPr>
        <w:t xml:space="preserve">במשך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64DDA2A4" w:rsidR="00AA4EC7" w:rsidRPr="006F0929" w:rsidRDefault="00CD4EA7" w:rsidP="008953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ins w:id="11" w:author="Shimon" w:date="2019-07-21T14:33:00Z">
        <w:r w:rsidR="000405D0">
          <w:rPr>
            <w:rFonts w:hint="cs"/>
            <w:rtl/>
          </w:rPr>
          <w:t xml:space="preserve">ולבקשת המדינה, </w:t>
        </w:r>
      </w:ins>
      <w:r>
        <w:rPr>
          <w:rFonts w:hint="cs"/>
          <w:rtl/>
        </w:rPr>
        <w:t>הועסק</w:t>
      </w:r>
      <w:r w:rsidR="000B20AC">
        <w:rPr>
          <w:rFonts w:hint="cs"/>
          <w:rtl/>
        </w:rPr>
        <w:t xml:space="preserve"> התובע</w:t>
      </w:r>
      <w:del w:id="12" w:author="Shimon" w:date="2019-07-21T14:34:00Z">
        <w:r w:rsidR="005B7AA3" w:rsidDel="000405D0">
          <w:rPr>
            <w:rFonts w:hint="cs"/>
            <w:rtl/>
          </w:rPr>
          <w:delText xml:space="preserve"> </w:delText>
        </w:r>
        <w:r w:rsidDel="000405D0">
          <w:rPr>
            <w:rFonts w:hint="cs"/>
            <w:rtl/>
          </w:rPr>
          <w:delText>,</w:delText>
        </w:r>
        <w:r w:rsidR="00EB3F2E" w:rsidRPr="00EB3F2E" w:rsidDel="000405D0">
          <w:rPr>
            <w:rFonts w:hint="cs"/>
            <w:rtl/>
          </w:rPr>
          <w:delText xml:space="preserve"> </w:delText>
        </w:r>
      </w:del>
      <w:del w:id="13" w:author="Shimon" w:date="2019-07-21T14:33:00Z">
        <w:r w:rsidR="00EB3F2E" w:rsidDel="000405D0">
          <w:rPr>
            <w:rFonts w:hint="cs"/>
            <w:rtl/>
          </w:rPr>
          <w:delText xml:space="preserve">לבקשת </w:delText>
        </w:r>
        <w:r w:rsidDel="000405D0">
          <w:rPr>
            <w:rFonts w:hint="cs"/>
            <w:rtl/>
          </w:rPr>
          <w:delText>המדינה</w:delText>
        </w:r>
      </w:del>
      <w:del w:id="14" w:author="Shimon" w:date="2019-07-21T14:34:00Z">
        <w:r w:rsidR="00BF5EB8" w:rsidDel="000405D0">
          <w:rPr>
            <w:rFonts w:hint="cs"/>
            <w:rtl/>
          </w:rPr>
          <w:delText>,</w:delText>
        </w:r>
      </w:del>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3E81B804" w14:textId="7B34E5E2" w:rsidR="00664F8E" w:rsidRDefault="001907C8" w:rsidP="00895329">
      <w:pPr>
        <w:pStyle w:val="11"/>
        <w:numPr>
          <w:ilvl w:val="0"/>
          <w:numId w:val="14"/>
        </w:numPr>
        <w:spacing w:before="0" w:after="240" w:line="360" w:lineRule="auto"/>
        <w:ind w:left="510" w:right="0" w:hanging="425"/>
        <w:rPr>
          <w:ins w:id="15" w:author="Shimon" w:date="2019-07-21T14:55:00Z"/>
        </w:rPr>
      </w:pPr>
      <w:r w:rsidRPr="00D74F54">
        <w:rPr>
          <w:rFonts w:hint="cs"/>
          <w:rtl/>
        </w:rPr>
        <w:t>ה</w:t>
      </w:r>
      <w:r w:rsidR="00CD659C" w:rsidRPr="00D74F54">
        <w:rPr>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w:t>
      </w:r>
      <w:ins w:id="16" w:author="Shimon" w:date="2019-07-21T14:56:00Z">
        <w:r w:rsidR="00664F8E">
          <w:rPr>
            <w:rFonts w:hint="cs"/>
            <w:rtl/>
          </w:rPr>
          <w:t>במשרד האוצר</w:t>
        </w:r>
        <w:r w:rsidR="00173E98">
          <w:rPr>
            <w:rFonts w:hint="cs"/>
            <w:rtl/>
          </w:rPr>
          <w:t xml:space="preserve"> </w:t>
        </w:r>
      </w:ins>
      <w:r w:rsidRPr="00D74F54">
        <w:rPr>
          <w:rFonts w:hint="cs"/>
          <w:rtl/>
        </w:rPr>
        <w:t xml:space="preserve">לאורך כל תקופת עבודתו, </w:t>
      </w:r>
      <w:ins w:id="17" w:author="Shimon" w:date="2019-07-21T14:57:00Z">
        <w:r w:rsidR="00173E98">
          <w:rPr>
            <w:rFonts w:hint="cs"/>
            <w:rtl/>
          </w:rPr>
          <w:t xml:space="preserve">בתחילה ע"פ כתב מינוי </w:t>
        </w:r>
      </w:ins>
      <w:del w:id="18" w:author="Shimon" w:date="2019-07-21T14:57:00Z">
        <w:r w:rsidRPr="00D74F54" w:rsidDel="00173E98">
          <w:rPr>
            <w:rFonts w:hint="cs"/>
            <w:b/>
            <w:bCs/>
            <w:rtl/>
          </w:rPr>
          <w:delText xml:space="preserve">קבעה את תנאי עבודתו, והחתימה אותו על </w:delText>
        </w:r>
        <w:r w:rsidR="00A92B70" w:rsidRPr="00D74F54" w:rsidDel="00173E98">
          <w:rPr>
            <w:rFonts w:hint="cs"/>
            <w:b/>
            <w:bCs/>
            <w:rtl/>
          </w:rPr>
          <w:delText>חוז</w:delText>
        </w:r>
        <w:r w:rsidR="00A92B70" w:rsidDel="00173E98">
          <w:rPr>
            <w:rFonts w:hint="cs"/>
            <w:b/>
            <w:bCs/>
            <w:rtl/>
          </w:rPr>
          <w:delText>ה</w:delText>
        </w:r>
        <w:r w:rsidR="00A92B70" w:rsidRPr="00D74F54" w:rsidDel="00173E98">
          <w:rPr>
            <w:rFonts w:hint="cs"/>
            <w:b/>
            <w:bCs/>
            <w:rtl/>
          </w:rPr>
          <w:delText xml:space="preserve"> </w:delText>
        </w:r>
        <w:r w:rsidRPr="00D74F54" w:rsidDel="00173E98">
          <w:rPr>
            <w:rFonts w:hint="cs"/>
            <w:b/>
            <w:bCs/>
            <w:rtl/>
          </w:rPr>
          <w:delText xml:space="preserve">עבודה </w:delText>
        </w:r>
        <w:r w:rsidR="00767AE5" w:rsidRPr="00D74F54" w:rsidDel="00173E98">
          <w:rPr>
            <w:rFonts w:hint="cs"/>
            <w:b/>
            <w:bCs/>
            <w:rtl/>
          </w:rPr>
          <w:delText xml:space="preserve">אישי </w:delText>
        </w:r>
        <w:r w:rsidR="00D5324B" w:rsidDel="00173E98">
          <w:rPr>
            <w:rFonts w:hint="cs"/>
            <w:b/>
            <w:bCs/>
            <w:rtl/>
          </w:rPr>
          <w:delText xml:space="preserve">לתקופה קצובה, </w:delText>
        </w:r>
        <w:r w:rsidR="00767AE5" w:rsidRPr="00D74F54" w:rsidDel="00173E98">
          <w:rPr>
            <w:rFonts w:hint="cs"/>
            <w:b/>
            <w:bCs/>
            <w:rtl/>
          </w:rPr>
          <w:delText xml:space="preserve">בנוסח אחיד, </w:delText>
        </w:r>
        <w:r w:rsidRPr="00D74F54" w:rsidDel="00173E98">
          <w:rPr>
            <w:rFonts w:hint="cs"/>
            <w:b/>
            <w:bCs/>
            <w:rtl/>
          </w:rPr>
          <w:delText>שהיא עצמה ניסחה וכתבה</w:delText>
        </w:r>
        <w:r w:rsidR="00CD659C" w:rsidRPr="00D74F54" w:rsidDel="00173E98">
          <w:rPr>
            <w:rFonts w:hint="cs"/>
            <w:rtl/>
          </w:rPr>
          <w:delText>.</w:delText>
        </w:r>
      </w:del>
      <w:ins w:id="19" w:author="Shimon" w:date="2019-07-21T14:57:00Z">
        <w:r w:rsidR="00173E98">
          <w:rPr>
            <w:rFonts w:hint="cs"/>
            <w:rtl/>
          </w:rPr>
          <w:t xml:space="preserve"> והחל מ-1990 ע"פ חוזה בכירים.</w:t>
        </w:r>
      </w:ins>
    </w:p>
    <w:p w14:paraId="2F83A788" w14:textId="5B871662" w:rsidR="00CD659C" w:rsidRDefault="00CD659C">
      <w:pPr>
        <w:pStyle w:val="11"/>
        <w:spacing w:before="0" w:after="240" w:line="360" w:lineRule="auto"/>
        <w:ind w:right="360" w:firstLine="0"/>
        <w:pPrChange w:id="20" w:author="Shimon" w:date="2019-07-21T14:55:00Z">
          <w:pPr>
            <w:pStyle w:val="11"/>
            <w:numPr>
              <w:numId w:val="14"/>
            </w:numPr>
            <w:tabs>
              <w:tab w:val="num" w:pos="1440"/>
            </w:tabs>
            <w:spacing w:before="0" w:after="240" w:line="360" w:lineRule="auto"/>
            <w:ind w:left="510" w:right="360" w:hanging="425"/>
          </w:pPr>
        </w:pPrChange>
      </w:pPr>
      <w:del w:id="21" w:author="Shimon" w:date="2019-07-30T13:32:00Z">
        <w:r w:rsidRPr="00520F84" w:rsidDel="00520F84">
          <w:rPr>
            <w:szCs w:val="20"/>
            <w:rtl/>
            <w:rPrChange w:id="22" w:author="Shimon" w:date="2019-07-30T13:33:00Z">
              <w:rPr>
                <w:rtl/>
              </w:rPr>
            </w:rPrChange>
          </w:rPr>
          <w:delText xml:space="preserve"> </w:delText>
        </w:r>
      </w:del>
      <w:ins w:id="23" w:author="Shimon" w:date="2019-07-30T13:32:00Z">
        <w:r w:rsidR="00520F84" w:rsidRPr="00520F84">
          <w:rPr>
            <w:szCs w:val="20"/>
            <w:rtl/>
            <w:rPrChange w:id="24" w:author="Shimon" w:date="2019-07-30T13:33:00Z">
              <w:rPr>
                <w:rtl/>
              </w:rPr>
            </w:rPrChange>
          </w:rPr>
          <w:t xml:space="preserve">(מנוסח </w:t>
        </w:r>
        <w:r w:rsidR="00520F84" w:rsidRPr="00520F84">
          <w:rPr>
            <w:rFonts w:hint="eastAsia"/>
            <w:szCs w:val="20"/>
            <w:rtl/>
            <w:rPrChange w:id="25" w:author="Shimon" w:date="2019-07-30T13:33:00Z">
              <w:rPr>
                <w:rFonts w:hint="eastAsia"/>
                <w:rtl/>
              </w:rPr>
            </w:rPrChange>
          </w:rPr>
          <w:t>ע</w:t>
        </w:r>
        <w:r w:rsidR="00520F84" w:rsidRPr="00520F84">
          <w:rPr>
            <w:szCs w:val="20"/>
            <w:rtl/>
            <w:rPrChange w:id="26" w:author="Shimon" w:date="2019-07-30T13:33:00Z">
              <w:rPr>
                <w:rtl/>
              </w:rPr>
            </w:rPrChange>
          </w:rPr>
          <w:t xml:space="preserve">"ס </w:t>
        </w:r>
        <w:r w:rsidR="00520F84" w:rsidRPr="00520F84">
          <w:rPr>
            <w:rFonts w:hint="eastAsia"/>
            <w:szCs w:val="20"/>
            <w:rtl/>
            <w:rPrChange w:id="27" w:author="Shimon" w:date="2019-07-30T13:33:00Z">
              <w:rPr>
                <w:rFonts w:hint="eastAsia"/>
                <w:rtl/>
              </w:rPr>
            </w:rPrChange>
          </w:rPr>
          <w:t>העובדה</w:t>
        </w:r>
        <w:r w:rsidR="00520F84" w:rsidRPr="00520F84">
          <w:rPr>
            <w:szCs w:val="20"/>
            <w:rtl/>
            <w:rPrChange w:id="28" w:author="Shimon" w:date="2019-07-30T13:33:00Z">
              <w:rPr>
                <w:rtl/>
              </w:rPr>
            </w:rPrChange>
          </w:rPr>
          <w:t xml:space="preserve"> </w:t>
        </w:r>
        <w:r w:rsidR="00520F84" w:rsidRPr="00520F84">
          <w:rPr>
            <w:rFonts w:hint="eastAsia"/>
            <w:szCs w:val="20"/>
            <w:rtl/>
            <w:rPrChange w:id="29" w:author="Shimon" w:date="2019-07-30T13:33:00Z">
              <w:rPr>
                <w:rFonts w:hint="eastAsia"/>
                <w:rtl/>
              </w:rPr>
            </w:rPrChange>
          </w:rPr>
          <w:t>ש</w:t>
        </w:r>
      </w:ins>
      <w:ins w:id="30" w:author="Shimon" w:date="2019-07-21T14:51:00Z">
        <w:r w:rsidR="00664F8E" w:rsidRPr="00520F84">
          <w:rPr>
            <w:rFonts w:hint="eastAsia"/>
            <w:szCs w:val="20"/>
            <w:rtl/>
            <w:rPrChange w:id="31" w:author="Shimon" w:date="2019-07-30T13:33:00Z">
              <w:rPr>
                <w:rFonts w:hint="eastAsia"/>
                <w:rtl/>
              </w:rPr>
            </w:rPrChange>
          </w:rPr>
          <w:t>האוצר</w:t>
        </w:r>
        <w:r w:rsidR="00664F8E" w:rsidRPr="00520F84">
          <w:rPr>
            <w:szCs w:val="20"/>
            <w:rtl/>
            <w:rPrChange w:id="32" w:author="Shimon" w:date="2019-07-30T13:33:00Z">
              <w:rPr>
                <w:rtl/>
              </w:rPr>
            </w:rPrChange>
          </w:rPr>
          <w:t xml:space="preserve"> העסיק ע"פ תנאי העבודה , </w:t>
        </w:r>
      </w:ins>
      <w:ins w:id="33" w:author="Shimon" w:date="2019-07-21T14:52:00Z">
        <w:r w:rsidR="00664F8E" w:rsidRPr="00520F84">
          <w:rPr>
            <w:rFonts w:hint="eastAsia"/>
            <w:szCs w:val="20"/>
            <w:rtl/>
            <w:rPrChange w:id="34" w:author="Shimon" w:date="2019-07-30T13:33:00Z">
              <w:rPr>
                <w:rFonts w:hint="eastAsia"/>
                <w:rtl/>
              </w:rPr>
            </w:rPrChange>
          </w:rPr>
          <w:t>ועל</w:t>
        </w:r>
        <w:r w:rsidR="00664F8E" w:rsidRPr="00520F84">
          <w:rPr>
            <w:szCs w:val="20"/>
            <w:rtl/>
            <w:rPrChange w:id="35" w:author="Shimon" w:date="2019-07-30T13:33:00Z">
              <w:rPr>
                <w:rtl/>
              </w:rPr>
            </w:rPrChange>
          </w:rPr>
          <w:t xml:space="preserve"> בסיס </w:t>
        </w:r>
      </w:ins>
      <w:ins w:id="36" w:author="Shimon" w:date="2019-07-21T14:51:00Z">
        <w:r w:rsidR="00664F8E" w:rsidRPr="00520F84">
          <w:rPr>
            <w:rFonts w:hint="eastAsia"/>
            <w:szCs w:val="20"/>
            <w:rtl/>
            <w:rPrChange w:id="37" w:author="Shimon" w:date="2019-07-30T13:33:00Z">
              <w:rPr>
                <w:rFonts w:hint="eastAsia"/>
                <w:rtl/>
              </w:rPr>
            </w:rPrChange>
          </w:rPr>
          <w:t>החוזה</w:t>
        </w:r>
      </w:ins>
      <w:ins w:id="38" w:author="Shimon" w:date="2019-07-21T14:52:00Z">
        <w:r w:rsidR="00664F8E" w:rsidRPr="00520F84">
          <w:rPr>
            <w:szCs w:val="20"/>
            <w:rtl/>
            <w:rPrChange w:id="39" w:author="Shimon" w:date="2019-07-30T13:33:00Z">
              <w:rPr>
                <w:rtl/>
              </w:rPr>
            </w:rPrChange>
          </w:rPr>
          <w:t xml:space="preserve"> שניסחה הנציבות ושעליו חתומה </w:t>
        </w:r>
      </w:ins>
      <w:ins w:id="40" w:author="Shimon" w:date="2019-07-21T14:53:00Z">
        <w:r w:rsidR="00664F8E" w:rsidRPr="00520F84">
          <w:rPr>
            <w:rFonts w:hint="eastAsia"/>
            <w:szCs w:val="20"/>
            <w:rtl/>
            <w:rPrChange w:id="41" w:author="Shimon" w:date="2019-07-30T13:33:00Z">
              <w:rPr>
                <w:rFonts w:hint="eastAsia"/>
                <w:rtl/>
              </w:rPr>
            </w:rPrChange>
          </w:rPr>
          <w:t>ה</w:t>
        </w:r>
      </w:ins>
      <w:ins w:id="42" w:author="Shimon" w:date="2019-07-21T14:52:00Z">
        <w:r w:rsidR="00664F8E" w:rsidRPr="00520F84">
          <w:rPr>
            <w:rFonts w:hint="eastAsia"/>
            <w:szCs w:val="20"/>
            <w:rtl/>
            <w:rPrChange w:id="43" w:author="Shimon" w:date="2019-07-30T13:33:00Z">
              <w:rPr>
                <w:rFonts w:hint="eastAsia"/>
                <w:rtl/>
              </w:rPr>
            </w:rPrChange>
          </w:rPr>
          <w:t>נציבות</w:t>
        </w:r>
      </w:ins>
      <w:ins w:id="44" w:author="Shimon" w:date="2019-07-30T13:33:00Z">
        <w:r w:rsidR="00520F84" w:rsidRPr="00520F84">
          <w:rPr>
            <w:szCs w:val="20"/>
            <w:rtl/>
            <w:rPrChange w:id="45" w:author="Shimon" w:date="2019-07-30T13:33:00Z">
              <w:rPr>
                <w:rtl/>
              </w:rPr>
            </w:rPrChange>
          </w:rPr>
          <w:t>)</w:t>
        </w:r>
      </w:ins>
      <w:ins w:id="46" w:author="Shimon" w:date="2019-07-21T14:53:00Z">
        <w:r w:rsidR="00664F8E">
          <w:rPr>
            <w:rFonts w:hint="cs"/>
            <w:rtl/>
          </w:rPr>
          <w:t xml:space="preserve"> </w:t>
        </w:r>
      </w:ins>
      <w:ins w:id="47" w:author="Shimon" w:date="2019-07-21T14:52:00Z">
        <w:r w:rsidR="00664F8E">
          <w:rPr>
            <w:rFonts w:hint="cs"/>
            <w:rtl/>
          </w:rPr>
          <w:t>.</w:t>
        </w:r>
      </w:ins>
      <w:ins w:id="48" w:author="Shimon" w:date="2019-07-21T14:51:00Z">
        <w:r w:rsidR="00664F8E">
          <w:rPr>
            <w:rFonts w:hint="cs"/>
            <w:rtl/>
          </w:rPr>
          <w:t xml:space="preserve"> </w:t>
        </w:r>
      </w:ins>
    </w:p>
    <w:p w14:paraId="796EFC41" w14:textId="759135CA" w:rsidR="00CD4EA7" w:rsidDel="00173E98" w:rsidRDefault="00CD4EA7" w:rsidP="00895329">
      <w:pPr>
        <w:pStyle w:val="11"/>
        <w:numPr>
          <w:ilvl w:val="0"/>
          <w:numId w:val="14"/>
        </w:numPr>
        <w:spacing w:before="0" w:after="240" w:line="360" w:lineRule="auto"/>
        <w:ind w:left="510" w:right="0" w:hanging="425"/>
        <w:rPr>
          <w:del w:id="49" w:author="Shimon" w:date="2019-07-21T14:59:00Z"/>
        </w:rPr>
      </w:pPr>
      <w:del w:id="50" w:author="Shimon" w:date="2019-07-21T14:59:00Z">
        <w:r w:rsidDel="00173E98">
          <w:rPr>
            <w:rFonts w:hint="cs"/>
            <w:rtl/>
          </w:rPr>
          <w:lastRenderedPageBreak/>
          <w:delText xml:space="preserve">נתבע 2, הממונה על הגמלאות, אחראי על </w:delText>
        </w:r>
      </w:del>
      <w:del w:id="51" w:author="Shimon" w:date="2019-07-21T14:54:00Z">
        <w:r w:rsidDel="00664F8E">
          <w:rPr>
            <w:rFonts w:hint="cs"/>
            <w:rtl/>
          </w:rPr>
          <w:delText>חישוב</w:delText>
        </w:r>
      </w:del>
      <w:del w:id="52" w:author="Shimon" w:date="2019-07-21T14:59:00Z">
        <w:r w:rsidDel="00173E98">
          <w:rPr>
            <w:rFonts w:hint="cs"/>
            <w:rtl/>
          </w:rPr>
          <w:delText xml:space="preserve"> הפנסיה של התובע </w:delText>
        </w:r>
      </w:del>
      <w:del w:id="53" w:author="Shimon" w:date="2019-07-21T14:54:00Z">
        <w:r w:rsidDel="00664F8E">
          <w:rPr>
            <w:rFonts w:hint="cs"/>
            <w:rtl/>
          </w:rPr>
          <w:delText>ובאמצעותו היא משולמת.</w:delText>
        </w:r>
      </w:del>
      <w:del w:id="54" w:author="Shimon" w:date="2019-07-21T14:59:00Z">
        <w:r w:rsidDel="00173E98">
          <w:rPr>
            <w:rFonts w:hint="cs"/>
            <w:rtl/>
          </w:rPr>
          <w:delText xml:space="preserve"> </w:delText>
        </w:r>
      </w:del>
      <w:del w:id="55" w:author="Shimon" w:date="2019-07-21T14:54:00Z">
        <w:r w:rsidDel="00664F8E">
          <w:rPr>
            <w:rFonts w:hint="cs"/>
            <w:rtl/>
          </w:rPr>
          <w:delText>הממונה על הגמלאות</w:delText>
        </w:r>
      </w:del>
      <w:del w:id="56" w:author="Shimon" w:date="2019-07-21T14:59:00Z">
        <w:r w:rsidDel="00173E98">
          <w:rPr>
            <w:rFonts w:hint="cs"/>
            <w:rtl/>
          </w:rPr>
          <w:delText xml:space="preserve"> צורף מאחר שהתובע תוקף את החלטתו בעניין גובה גמלתו.</w:delText>
        </w:r>
      </w:del>
    </w:p>
    <w:p w14:paraId="611063DC" w14:textId="77777777" w:rsidR="00173E98" w:rsidRDefault="00CD4EA7" w:rsidP="00173E98">
      <w:pPr>
        <w:pStyle w:val="11"/>
        <w:numPr>
          <w:ilvl w:val="0"/>
          <w:numId w:val="14"/>
        </w:numPr>
        <w:spacing w:before="0" w:after="240" w:line="360" w:lineRule="auto"/>
        <w:ind w:left="510" w:right="0" w:hanging="425"/>
        <w:rPr>
          <w:ins w:id="57" w:author="Shimon" w:date="2019-07-21T14:59:00Z"/>
        </w:rPr>
      </w:pPr>
      <w:r>
        <w:rPr>
          <w:rFonts w:hint="cs"/>
          <w:rtl/>
        </w:rPr>
        <w:t xml:space="preserve">נתבעת </w:t>
      </w:r>
      <w:del w:id="58" w:author="Shimon" w:date="2019-07-21T14:58:00Z">
        <w:r w:rsidDel="00173E98">
          <w:rPr>
            <w:rFonts w:hint="cs"/>
            <w:rtl/>
          </w:rPr>
          <w:delText>3,</w:delText>
        </w:r>
      </w:del>
      <w:ins w:id="59" w:author="Shimon" w:date="2019-07-21T14:58:00Z">
        <w:r w:rsidR="00173E98">
          <w:rPr>
            <w:rFonts w:hint="cs"/>
            <w:rtl/>
          </w:rPr>
          <w:t>2</w:t>
        </w:r>
      </w:ins>
      <w:r>
        <w:rPr>
          <w:rFonts w:hint="cs"/>
          <w:rtl/>
        </w:rPr>
        <w:t xml:space="preserve"> נציבות שירות המדינה, </w:t>
      </w:r>
      <w:ins w:id="60" w:author="Shimon" w:date="2019-07-21T14:59:00Z">
        <w:r w:rsidR="00173E98">
          <w:rPr>
            <w:rFonts w:hint="cs"/>
            <w:rtl/>
          </w:rPr>
          <w:t>ה</w:t>
        </w:r>
      </w:ins>
      <w:r w:rsidR="00646E5E">
        <w:rPr>
          <w:rFonts w:hint="cs"/>
          <w:rtl/>
        </w:rPr>
        <w:t>אחראית על קביעת תנאי עבודתם של עובדי המדינה,</w:t>
      </w:r>
      <w:del w:id="61" w:author="Shimon" w:date="2019-07-21T14:37:00Z">
        <w:r w:rsidR="00646E5E" w:rsidDel="00CD4235">
          <w:rPr>
            <w:rFonts w:hint="cs"/>
            <w:rtl/>
          </w:rPr>
          <w:delText xml:space="preserve"> ו</w:delText>
        </w:r>
      </w:del>
      <w:r w:rsidR="00646E5E">
        <w:rPr>
          <w:rFonts w:hint="cs"/>
          <w:rtl/>
        </w:rPr>
        <w:t>היא זאת שקבעה את תנאי עבודתו של התובע</w:t>
      </w:r>
      <w:ins w:id="62" w:author="Shimon" w:date="2019-07-21T14:36:00Z">
        <w:r w:rsidR="000405D0">
          <w:rPr>
            <w:rFonts w:hint="cs"/>
            <w:rtl/>
          </w:rPr>
          <w:t xml:space="preserve"> </w:t>
        </w:r>
      </w:ins>
      <w:r w:rsidR="00646E5E">
        <w:rPr>
          <w:rFonts w:hint="cs"/>
          <w:rtl/>
        </w:rPr>
        <w:t xml:space="preserve">, </w:t>
      </w:r>
      <w:ins w:id="63" w:author="Shimon" w:date="2019-07-21T14:37:00Z">
        <w:r w:rsidR="00CD4235">
          <w:rPr>
            <w:rFonts w:hint="cs"/>
            <w:rtl/>
          </w:rPr>
          <w:t xml:space="preserve">היא שחתומה על חוזה הבכירים שבידי התובע </w:t>
        </w:r>
      </w:ins>
      <w:r w:rsidR="00646E5E">
        <w:rPr>
          <w:rFonts w:hint="cs"/>
          <w:rtl/>
        </w:rPr>
        <w:t>ו</w:t>
      </w:r>
      <w:ins w:id="64" w:author="Shimon" w:date="2019-07-21T14:38:00Z">
        <w:r w:rsidR="00CD4235">
          <w:rPr>
            <w:rFonts w:hint="cs"/>
            <w:rtl/>
          </w:rPr>
          <w:t>היא ש</w:t>
        </w:r>
      </w:ins>
      <w:ins w:id="65" w:author="Shimon" w:date="2019-07-21T14:39:00Z">
        <w:r w:rsidR="00CD4235">
          <w:rPr>
            <w:rFonts w:hint="cs"/>
            <w:rtl/>
          </w:rPr>
          <w:t xml:space="preserve">הנחתה את הממוונה </w:t>
        </w:r>
      </w:ins>
      <w:ins w:id="66" w:author="Shimon" w:date="2019-07-21T14:40:00Z">
        <w:r w:rsidR="00CD4235">
          <w:rPr>
            <w:rFonts w:hint="cs"/>
            <w:rtl/>
          </w:rPr>
          <w:t>על הגמלאות כיצד לחשב את גימלת התובע</w:t>
        </w:r>
      </w:ins>
      <w:ins w:id="67" w:author="Shimon" w:date="2019-07-21T14:41:00Z">
        <w:r w:rsidR="00CD4235">
          <w:rPr>
            <w:rFonts w:hint="cs"/>
            <w:rtl/>
          </w:rPr>
          <w:t>.</w:t>
        </w:r>
      </w:ins>
      <w:ins w:id="68" w:author="Shimon" w:date="2019-07-21T14:45:00Z">
        <w:r w:rsidR="00CD4235">
          <w:rPr>
            <w:rFonts w:hint="cs"/>
            <w:rtl/>
          </w:rPr>
          <w:t xml:space="preserve"> לפיכך,  ו</w:t>
        </w:r>
      </w:ins>
      <w:ins w:id="69" w:author="Shimon" w:date="2019-07-21T14:44:00Z">
        <w:r w:rsidR="00CD4235">
          <w:rPr>
            <w:rFonts w:hint="cs"/>
            <w:rtl/>
          </w:rPr>
          <w:t>ע"פ הנחיות מינהלת הגימלאות</w:t>
        </w:r>
      </w:ins>
      <w:ins w:id="70" w:author="Shimon" w:date="2019-07-21T14:45:00Z">
        <w:r w:rsidR="00CD4235">
          <w:rPr>
            <w:rFonts w:hint="cs"/>
            <w:rtl/>
          </w:rPr>
          <w:t>,</w:t>
        </w:r>
      </w:ins>
      <w:ins w:id="71" w:author="Shimon" w:date="2019-07-21T14:44:00Z">
        <w:r w:rsidR="00CD4235">
          <w:rPr>
            <w:rFonts w:hint="cs"/>
            <w:rtl/>
          </w:rPr>
          <w:t xml:space="preserve"> נוהלו </w:t>
        </w:r>
      </w:ins>
      <w:del w:id="72" w:author="Shimon" w:date="2019-07-21T14:44:00Z">
        <w:r w:rsidR="00CD4235" w:rsidDel="00CD4235">
          <w:rPr>
            <w:rFonts w:hint="cs"/>
            <w:rtl/>
          </w:rPr>
          <w:delText xml:space="preserve"> </w:delText>
        </w:r>
      </w:del>
      <w:r w:rsidR="00646E5E">
        <w:rPr>
          <w:rFonts w:hint="cs"/>
          <w:rtl/>
        </w:rPr>
        <w:t xml:space="preserve">המגעים </w:t>
      </w:r>
      <w:ins w:id="73" w:author="Shimon" w:date="2019-07-21T14:44:00Z">
        <w:r w:rsidR="00CD4235">
          <w:rPr>
            <w:rFonts w:hint="cs"/>
            <w:rtl/>
          </w:rPr>
          <w:t>בענין גימלאות התובע</w:t>
        </w:r>
      </w:ins>
      <w:ins w:id="74" w:author="Shimon" w:date="2019-07-21T14:46:00Z">
        <w:r w:rsidR="00CD4235">
          <w:rPr>
            <w:rFonts w:hint="cs"/>
            <w:rtl/>
          </w:rPr>
          <w:t xml:space="preserve"> </w:t>
        </w:r>
      </w:ins>
      <w:r w:rsidR="00646E5E">
        <w:rPr>
          <w:rFonts w:hint="cs"/>
          <w:rtl/>
        </w:rPr>
        <w:t>לאחר פרישתו הכפויה של התובע</w:t>
      </w:r>
      <w:ins w:id="75" w:author="Shimon" w:date="2019-07-21T14:46:00Z">
        <w:r w:rsidR="00CD4235">
          <w:rPr>
            <w:rFonts w:hint="cs"/>
            <w:rtl/>
          </w:rPr>
          <w:t xml:space="preserve"> מול נציבות שרות המדינה</w:t>
        </w:r>
      </w:ins>
      <w:r w:rsidR="00646E5E">
        <w:rPr>
          <w:rFonts w:hint="cs"/>
          <w:rtl/>
        </w:rPr>
        <w:t>.</w:t>
      </w:r>
      <w:ins w:id="76" w:author="Shimon" w:date="2019-07-21T14:59:00Z">
        <w:r w:rsidR="00173E98" w:rsidRPr="00173E98">
          <w:rPr>
            <w:rFonts w:hint="cs"/>
            <w:rtl/>
          </w:rPr>
          <w:t xml:space="preserve"> </w:t>
        </w:r>
      </w:ins>
    </w:p>
    <w:p w14:paraId="33445462" w14:textId="35FB34C6" w:rsidR="00CD4EA7" w:rsidDel="00173E98" w:rsidRDefault="00173E98">
      <w:pPr>
        <w:pStyle w:val="11"/>
        <w:numPr>
          <w:ilvl w:val="0"/>
          <w:numId w:val="14"/>
        </w:numPr>
        <w:spacing w:before="0" w:after="240" w:line="360" w:lineRule="auto"/>
        <w:ind w:left="510" w:firstLine="0"/>
        <w:rPr>
          <w:del w:id="77" w:author="Shimon" w:date="2019-07-21T15:00:00Z"/>
        </w:rPr>
        <w:pPrChange w:id="78" w:author="Shimon" w:date="2019-07-21T15:00:00Z">
          <w:pPr>
            <w:pStyle w:val="11"/>
            <w:numPr>
              <w:numId w:val="14"/>
            </w:numPr>
            <w:tabs>
              <w:tab w:val="num" w:pos="1440"/>
            </w:tabs>
            <w:spacing w:before="0" w:after="240" w:line="360" w:lineRule="auto"/>
            <w:ind w:left="510" w:right="360" w:hanging="425"/>
          </w:pPr>
        </w:pPrChange>
      </w:pPr>
      <w:ins w:id="79" w:author="Shimon" w:date="2019-07-21T14:59:00Z">
        <w:r>
          <w:rPr>
            <w:rFonts w:hint="cs"/>
            <w:rtl/>
          </w:rPr>
          <w:t>נתבע 2, הממונה על הגמלאות, אחראי על תשלום  הפנסיה של התובע   והוא צורף לתביעה מאחר שהתובע תוקף את החלטתו בעניין גובה גמלתו.</w:t>
        </w:r>
      </w:ins>
    </w:p>
    <w:p w14:paraId="68BEE831" w14:textId="64E1F8CE" w:rsidR="001907C8" w:rsidRDefault="00CD4EA7" w:rsidP="00337F2F">
      <w:pPr>
        <w:pStyle w:val="11"/>
        <w:numPr>
          <w:ilvl w:val="0"/>
          <w:numId w:val="14"/>
        </w:numPr>
        <w:spacing w:before="0" w:after="240" w:line="360" w:lineRule="auto"/>
        <w:ind w:left="510" w:right="0" w:hanging="425"/>
      </w:pPr>
      <w:del w:id="80" w:author="Shimon" w:date="2019-07-21T15:00:00Z">
        <w:r w:rsidDel="00173E98">
          <w:rPr>
            <w:rFonts w:hint="cs"/>
            <w:rtl/>
          </w:rPr>
          <w:delText>ש</w:delText>
        </w:r>
      </w:del>
      <w:r>
        <w:rPr>
          <w:rFonts w:hint="cs"/>
          <w:rtl/>
        </w:rPr>
        <w:t>לושת הנתבעות</w:t>
      </w:r>
      <w:r w:rsidR="001907C8" w:rsidRPr="00D74F54">
        <w:rPr>
          <w:rFonts w:hint="cs"/>
          <w:rtl/>
        </w:rPr>
        <w:t xml:space="preserve"> כפופ</w:t>
      </w:r>
      <w:r>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Pr>
          <w:rFonts w:hint="cs"/>
          <w:rtl/>
        </w:rPr>
        <w:t>ו</w:t>
      </w:r>
      <w:r w:rsidR="00991D7F" w:rsidRPr="00D74F54">
        <w:rPr>
          <w:rFonts w:hint="cs"/>
          <w:rtl/>
        </w:rPr>
        <w:t>ת</w:t>
      </w:r>
      <w:r w:rsidR="001907C8" w:rsidRPr="00D74F54">
        <w:rPr>
          <w:rFonts w:hint="cs"/>
          <w:rtl/>
        </w:rPr>
        <w:t xml:space="preserve"> מחויב</w:t>
      </w:r>
      <w:r>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24EC38BE" w14:textId="37AE5923" w:rsidR="00646E5E" w:rsidRPr="00895329" w:rsidDel="00173E98" w:rsidRDefault="00646E5E" w:rsidP="00337F2F">
      <w:pPr>
        <w:pStyle w:val="11"/>
        <w:spacing w:before="0" w:line="360" w:lineRule="auto"/>
        <w:ind w:left="510" w:right="360" w:firstLine="0"/>
        <w:rPr>
          <w:del w:id="81" w:author="Shimon" w:date="2019-07-21T15:01:00Z"/>
          <w:rtl/>
        </w:rPr>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1FC83D0A" w:rsidR="008371C0" w:rsidRPr="00D74F54" w:rsidRDefault="001907C8" w:rsidP="0089532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Pr>
      </w:pPr>
      <w:r w:rsidRPr="00D74F54">
        <w:rPr>
          <w:rStyle w:val="emailstyle17"/>
          <w:rFonts w:cs="David" w:hint="cs"/>
          <w:color w:val="auto"/>
          <w:sz w:val="22"/>
          <w:rtl/>
        </w:rPr>
        <w:t>כאמור לעיל, התובע</w:t>
      </w:r>
      <w:r w:rsidR="00CD659C" w:rsidRPr="00D74F54">
        <w:rPr>
          <w:rStyle w:val="emailstyle17"/>
          <w:rFonts w:cs="David" w:hint="cs"/>
          <w:color w:val="auto"/>
          <w:sz w:val="22"/>
          <w:rtl/>
        </w:rPr>
        <w:t xml:space="preserve"> </w:t>
      </w:r>
      <w:r w:rsidRPr="00D74F54">
        <w:rPr>
          <w:rStyle w:val="emailstyle17"/>
          <w:rFonts w:cs="David" w:hint="cs"/>
          <w:color w:val="auto"/>
          <w:sz w:val="22"/>
          <w:rtl/>
        </w:rPr>
        <w:t>החל</w:t>
      </w:r>
      <w:r w:rsidR="001075EC" w:rsidRPr="00D74F54">
        <w:rPr>
          <w:rStyle w:val="emailstyle17"/>
          <w:rFonts w:cs="David" w:hint="cs"/>
          <w:color w:val="auto"/>
          <w:sz w:val="22"/>
          <w:rtl/>
        </w:rPr>
        <w:t xml:space="preserve"> לעבוד</w:t>
      </w:r>
      <w:r w:rsidR="008371C0" w:rsidRPr="00D74F54">
        <w:rPr>
          <w:rStyle w:val="emailstyle17"/>
          <w:rFonts w:cs="David" w:hint="cs"/>
          <w:color w:val="auto"/>
          <w:sz w:val="22"/>
          <w:rtl/>
        </w:rPr>
        <w:t xml:space="preserve"> </w:t>
      </w:r>
      <w:r w:rsidR="006E5D4F" w:rsidRPr="00D74F54">
        <w:rPr>
          <w:rStyle w:val="emailstyle17"/>
          <w:rFonts w:cs="David" w:hint="cs"/>
          <w:color w:val="auto"/>
          <w:sz w:val="22"/>
          <w:rtl/>
        </w:rPr>
        <w:t>אצל ה</w:t>
      </w:r>
      <w:r w:rsidRPr="00D74F54">
        <w:rPr>
          <w:rStyle w:val="emailstyle17"/>
          <w:rFonts w:cs="David" w:hint="cs"/>
          <w:color w:val="auto"/>
          <w:sz w:val="22"/>
          <w:rtl/>
        </w:rPr>
        <w:t>נתבעת</w:t>
      </w:r>
      <w:r w:rsidR="00CD659C" w:rsidRPr="00D74F54">
        <w:rPr>
          <w:rStyle w:val="emailstyle17"/>
          <w:rFonts w:cs="David" w:hint="cs"/>
          <w:color w:val="auto"/>
          <w:sz w:val="22"/>
          <w:rtl/>
        </w:rPr>
        <w:t xml:space="preserve"> </w:t>
      </w:r>
      <w:r w:rsidR="006E5D4F" w:rsidRPr="00D74F54">
        <w:rPr>
          <w:rStyle w:val="emailstyle17"/>
          <w:rFonts w:cs="David" w:hint="cs"/>
          <w:color w:val="auto"/>
          <w:sz w:val="22"/>
          <w:rtl/>
        </w:rPr>
        <w:t xml:space="preserve">כ"עובד ארעי" </w:t>
      </w:r>
      <w:r w:rsidR="001075EC" w:rsidRPr="00D74F54">
        <w:rPr>
          <w:rStyle w:val="emailstyle17"/>
          <w:rFonts w:cs="David" w:hint="cs"/>
          <w:color w:val="auto"/>
          <w:sz w:val="22"/>
          <w:rtl/>
        </w:rPr>
        <w:t>ב</w:t>
      </w:r>
      <w:r w:rsidR="00CD659C" w:rsidRPr="00D74F54">
        <w:rPr>
          <w:rStyle w:val="emailstyle17"/>
          <w:rFonts w:cs="David" w:hint="cs"/>
          <w:color w:val="auto"/>
          <w:sz w:val="22"/>
          <w:rtl/>
        </w:rPr>
        <w:t>שנת 196</w:t>
      </w:r>
      <w:r w:rsidR="0000250F" w:rsidRPr="00D74F54">
        <w:rPr>
          <w:rStyle w:val="emailstyle17"/>
          <w:rFonts w:cs="David" w:hint="cs"/>
          <w:color w:val="auto"/>
          <w:sz w:val="22"/>
          <w:rtl/>
        </w:rPr>
        <w:t xml:space="preserve">4, </w:t>
      </w:r>
      <w:r w:rsidR="009D44F9" w:rsidRPr="00D74F54">
        <w:rPr>
          <w:rStyle w:val="emailstyle17"/>
          <w:rFonts w:cs="David" w:hint="cs"/>
          <w:color w:val="auto"/>
          <w:sz w:val="22"/>
          <w:rtl/>
        </w:rPr>
        <w:t xml:space="preserve">ועבד בה </w:t>
      </w:r>
      <w:r w:rsidR="0036765B">
        <w:rPr>
          <w:rStyle w:val="emailstyle17"/>
          <w:rFonts w:cs="David" w:hint="cs"/>
          <w:color w:val="auto"/>
          <w:sz w:val="22"/>
          <w:rtl/>
        </w:rPr>
        <w:t>8</w:t>
      </w:r>
      <w:r w:rsidR="0036765B" w:rsidRPr="00D74F54">
        <w:rPr>
          <w:rStyle w:val="emailstyle17"/>
          <w:rFonts w:cs="David" w:hint="cs"/>
          <w:color w:val="auto"/>
          <w:sz w:val="22"/>
          <w:rtl/>
        </w:rPr>
        <w:t xml:space="preserve"> </w:t>
      </w:r>
      <w:r w:rsidR="009D44F9" w:rsidRPr="00D74F54">
        <w:rPr>
          <w:rStyle w:val="emailstyle17"/>
          <w:rFonts w:cs="David" w:hint="cs"/>
          <w:color w:val="auto"/>
          <w:sz w:val="22"/>
          <w:rtl/>
        </w:rPr>
        <w:t>חודשים.</w:t>
      </w:r>
      <w:r w:rsidR="008371C0" w:rsidRPr="00D74F54">
        <w:rPr>
          <w:rStyle w:val="emailstyle17"/>
          <w:rFonts w:cs="David" w:hint="cs"/>
          <w:color w:val="auto"/>
          <w:sz w:val="22"/>
          <w:rtl/>
        </w:rPr>
        <w:t xml:space="preserve"> </w:t>
      </w:r>
      <w:r w:rsidR="0000250F" w:rsidRPr="00D74F54">
        <w:rPr>
          <w:rStyle w:val="emailstyle17"/>
          <w:rFonts w:cs="David" w:hint="cs"/>
          <w:color w:val="auto"/>
          <w:sz w:val="22"/>
          <w:rtl/>
        </w:rPr>
        <w:t xml:space="preserve"> </w:t>
      </w:r>
      <w:r w:rsidR="00BF5EB8">
        <w:rPr>
          <w:rStyle w:val="emailstyle17"/>
          <w:rFonts w:cs="David" w:hint="cs"/>
          <w:b/>
          <w:bCs/>
          <w:color w:val="auto"/>
          <w:sz w:val="22"/>
          <w:rtl/>
        </w:rPr>
        <w:t>ב</w:t>
      </w:r>
      <w:r w:rsidR="0032017F" w:rsidRPr="00D74F54">
        <w:rPr>
          <w:rStyle w:val="emailstyle17"/>
          <w:rFonts w:cs="David" w:hint="cs"/>
          <w:b/>
          <w:bCs/>
          <w:color w:val="auto"/>
          <w:sz w:val="22"/>
          <w:rtl/>
        </w:rPr>
        <w:t>שנת 1970</w:t>
      </w:r>
      <w:r w:rsidR="009D44F9" w:rsidRPr="00D74F54">
        <w:rPr>
          <w:rStyle w:val="emailstyle17"/>
          <w:rFonts w:cs="David" w:hint="cs"/>
          <w:b/>
          <w:bCs/>
          <w:color w:val="auto"/>
          <w:sz w:val="22"/>
          <w:rtl/>
        </w:rPr>
        <w:t xml:space="preserve"> חזר התובע לעבודה </w:t>
      </w:r>
      <w:r w:rsidR="0071685F">
        <w:rPr>
          <w:rStyle w:val="emailstyle17"/>
          <w:rFonts w:cs="David" w:hint="cs"/>
          <w:b/>
          <w:bCs/>
          <w:color w:val="auto"/>
          <w:sz w:val="22"/>
          <w:rtl/>
        </w:rPr>
        <w:t>ב</w:t>
      </w:r>
      <w:r w:rsidR="009D44F9" w:rsidRPr="00D74F54">
        <w:rPr>
          <w:rStyle w:val="emailstyle17"/>
          <w:rFonts w:cs="David" w:hint="cs"/>
          <w:b/>
          <w:bCs/>
          <w:color w:val="auto"/>
          <w:sz w:val="22"/>
          <w:rtl/>
        </w:rPr>
        <w:t>נתבעת,</w:t>
      </w:r>
      <w:r w:rsidR="0032017F" w:rsidRPr="00D74F54">
        <w:rPr>
          <w:rStyle w:val="emailstyle17"/>
          <w:rFonts w:cs="David" w:hint="cs"/>
          <w:b/>
          <w:bCs/>
          <w:color w:val="auto"/>
          <w:sz w:val="22"/>
          <w:rtl/>
        </w:rPr>
        <w:t xml:space="preserve"> </w:t>
      </w:r>
      <w:r w:rsidR="009D44F9" w:rsidRPr="00D74F54">
        <w:rPr>
          <w:rStyle w:val="emailstyle17"/>
          <w:rFonts w:cs="David" w:hint="cs"/>
          <w:b/>
          <w:bCs/>
          <w:color w:val="auto"/>
          <w:sz w:val="22"/>
          <w:rtl/>
        </w:rPr>
        <w:t>ו</w:t>
      </w:r>
      <w:r w:rsidR="0032017F" w:rsidRPr="00D74F54">
        <w:rPr>
          <w:rStyle w:val="emailstyle17"/>
          <w:rFonts w:cs="David" w:hint="cs"/>
          <w:b/>
          <w:bCs/>
          <w:color w:val="auto"/>
          <w:sz w:val="22"/>
          <w:rtl/>
        </w:rPr>
        <w:t xml:space="preserve">הוא </w:t>
      </w:r>
      <w:r w:rsidR="0000250F" w:rsidRPr="00D74F54">
        <w:rPr>
          <w:rStyle w:val="emailstyle17"/>
          <w:rFonts w:cs="David" w:hint="cs"/>
          <w:b/>
          <w:bCs/>
          <w:color w:val="auto"/>
          <w:sz w:val="22"/>
          <w:rtl/>
        </w:rPr>
        <w:t>ה</w:t>
      </w:r>
      <w:r w:rsidR="0032017F" w:rsidRPr="00D74F54">
        <w:rPr>
          <w:rStyle w:val="emailstyle17"/>
          <w:rFonts w:cs="David" w:hint="cs"/>
          <w:b/>
          <w:bCs/>
          <w:color w:val="auto"/>
          <w:sz w:val="22"/>
          <w:rtl/>
        </w:rPr>
        <w:t xml:space="preserve">ועסק </w:t>
      </w:r>
      <w:r w:rsidR="008371C0" w:rsidRPr="00D74F54">
        <w:rPr>
          <w:rStyle w:val="emailstyle17"/>
          <w:rFonts w:cs="David" w:hint="cs"/>
          <w:b/>
          <w:bCs/>
          <w:color w:val="auto"/>
          <w:sz w:val="22"/>
          <w:rtl/>
        </w:rPr>
        <w:t xml:space="preserve">באגף החשב הכללי של משרד האוצר, </w:t>
      </w:r>
      <w:r w:rsidR="0032017F" w:rsidRPr="00D74F54">
        <w:rPr>
          <w:rStyle w:val="emailstyle17"/>
          <w:rFonts w:cs="David" w:hint="cs"/>
          <w:b/>
          <w:bCs/>
          <w:color w:val="auto"/>
          <w:sz w:val="22"/>
          <w:rtl/>
        </w:rPr>
        <w:t>על פי כתב מינוי</w:t>
      </w:r>
      <w:r w:rsidR="008371C0" w:rsidRPr="00D51CEB">
        <w:rPr>
          <w:rStyle w:val="emailstyle17"/>
          <w:rFonts w:ascii="Times New Roman" w:hAnsi="Times New Roman" w:cs="David" w:hint="cs"/>
          <w:color w:val="auto"/>
          <w:rtl/>
        </w:rPr>
        <w:t>.</w:t>
      </w:r>
      <w:ins w:id="82" w:author="Shimon" w:date="2019-07-21T15:03:00Z">
        <w:r w:rsidR="00173E98">
          <w:rPr>
            <w:rStyle w:val="emailstyle17"/>
            <w:rFonts w:ascii="Times New Roman" w:hAnsi="Times New Roman" w:cs="David" w:hint="cs"/>
            <w:color w:val="auto"/>
            <w:szCs w:val="28"/>
            <w:u w:val="single"/>
            <w:rtl/>
          </w:rPr>
          <w:t xml:space="preserve"> </w:t>
        </w:r>
        <w:r w:rsidR="00173E98" w:rsidRPr="00173E98">
          <w:rPr>
            <w:rStyle w:val="emailstyle17"/>
            <w:rFonts w:ascii="Times New Roman" w:hAnsi="Times New Roman" w:cs="David" w:hint="eastAsia"/>
            <w:color w:val="auto"/>
            <w:sz w:val="24"/>
            <w:u w:val="single"/>
            <w:rtl/>
            <w:rPrChange w:id="83" w:author="Shimon" w:date="2019-07-21T15:03:00Z">
              <w:rPr>
                <w:rStyle w:val="emailstyle17"/>
                <w:rFonts w:ascii="Times New Roman" w:hAnsi="Times New Roman" w:cs="David" w:hint="eastAsia"/>
                <w:color w:val="auto"/>
                <w:szCs w:val="28"/>
                <w:u w:val="single"/>
                <w:rtl/>
              </w:rPr>
            </w:rPrChange>
          </w:rPr>
          <w:t>תקופת</w:t>
        </w:r>
        <w:r w:rsidR="00173E98" w:rsidRPr="00173E98">
          <w:rPr>
            <w:rStyle w:val="emailstyle17"/>
            <w:rFonts w:ascii="Times New Roman" w:hAnsi="Times New Roman" w:cs="David"/>
            <w:color w:val="auto"/>
            <w:sz w:val="24"/>
            <w:u w:val="single"/>
            <w:rtl/>
            <w:rPrChange w:id="84" w:author="Shimon" w:date="2019-07-21T15:03:00Z">
              <w:rPr>
                <w:rStyle w:val="emailstyle17"/>
                <w:rFonts w:ascii="Times New Roman" w:hAnsi="Times New Roman" w:cs="David"/>
                <w:color w:val="auto"/>
                <w:szCs w:val="28"/>
                <w:u w:val="single"/>
                <w:rtl/>
              </w:rPr>
            </w:rPrChange>
          </w:rPr>
          <w:t xml:space="preserve"> עבודתו </w:t>
        </w:r>
        <w:r w:rsidR="00173E98">
          <w:rPr>
            <w:rStyle w:val="emailstyle17"/>
            <w:rFonts w:ascii="Times New Roman" w:hAnsi="Times New Roman" w:cs="David" w:hint="cs"/>
            <w:color w:val="auto"/>
            <w:sz w:val="24"/>
            <w:u w:val="single"/>
            <w:rtl/>
          </w:rPr>
          <w:t>כ"עובד ארעי</w:t>
        </w:r>
      </w:ins>
      <w:ins w:id="85" w:author="Shimon" w:date="2019-07-21T15:04:00Z">
        <w:r w:rsidR="00173E98">
          <w:rPr>
            <w:rStyle w:val="emailstyle17"/>
            <w:rFonts w:ascii="Times New Roman" w:hAnsi="Times New Roman" w:cs="David" w:hint="cs"/>
            <w:color w:val="auto"/>
            <w:sz w:val="24"/>
            <w:u w:val="single"/>
            <w:rtl/>
          </w:rPr>
          <w:t xml:space="preserve">" </w:t>
        </w:r>
      </w:ins>
      <w:ins w:id="86" w:author="Shimon" w:date="2019-07-21T15:03:00Z">
        <w:r w:rsidR="00173E98" w:rsidRPr="00173E98">
          <w:rPr>
            <w:rStyle w:val="emailstyle17"/>
            <w:rFonts w:ascii="Times New Roman" w:hAnsi="Times New Roman" w:cs="David" w:hint="eastAsia"/>
            <w:color w:val="auto"/>
            <w:sz w:val="24"/>
            <w:u w:val="single"/>
            <w:rtl/>
            <w:rPrChange w:id="87" w:author="Shimon" w:date="2019-07-21T15:03:00Z">
              <w:rPr>
                <w:rStyle w:val="emailstyle17"/>
                <w:rFonts w:ascii="Times New Roman" w:hAnsi="Times New Roman" w:cs="David" w:hint="eastAsia"/>
                <w:color w:val="auto"/>
                <w:szCs w:val="28"/>
                <w:u w:val="single"/>
                <w:rtl/>
              </w:rPr>
            </w:rPrChange>
          </w:rPr>
          <w:t>צורפה</w:t>
        </w:r>
        <w:r w:rsidR="00173E98" w:rsidRPr="00173E98">
          <w:rPr>
            <w:rStyle w:val="emailstyle17"/>
            <w:rFonts w:ascii="Times New Roman" w:hAnsi="Times New Roman" w:cs="David"/>
            <w:color w:val="auto"/>
            <w:sz w:val="24"/>
            <w:u w:val="single"/>
            <w:rtl/>
            <w:rPrChange w:id="88" w:author="Shimon" w:date="2019-07-21T15:03:00Z">
              <w:rPr>
                <w:rStyle w:val="emailstyle17"/>
                <w:rFonts w:ascii="Times New Roman" w:hAnsi="Times New Roman" w:cs="David"/>
                <w:color w:val="auto"/>
                <w:szCs w:val="28"/>
                <w:u w:val="single"/>
                <w:rtl/>
              </w:rPr>
            </w:rPrChange>
          </w:rPr>
          <w:t xml:space="preserve"> </w:t>
        </w:r>
        <w:r w:rsidR="00173E98" w:rsidRPr="00173E98">
          <w:rPr>
            <w:rStyle w:val="emailstyle17"/>
            <w:rFonts w:ascii="Times New Roman" w:hAnsi="Times New Roman" w:cs="David" w:hint="eastAsia"/>
            <w:color w:val="auto"/>
            <w:sz w:val="24"/>
            <w:u w:val="single"/>
            <w:rtl/>
            <w:rPrChange w:id="89" w:author="Shimon" w:date="2019-07-21T15:03:00Z">
              <w:rPr>
                <w:rStyle w:val="emailstyle17"/>
                <w:rFonts w:ascii="Times New Roman" w:hAnsi="Times New Roman" w:cs="David" w:hint="eastAsia"/>
                <w:color w:val="auto"/>
                <w:szCs w:val="28"/>
                <w:u w:val="single"/>
                <w:rtl/>
              </w:rPr>
            </w:rPrChange>
          </w:rPr>
          <w:t>בבוא</w:t>
        </w:r>
        <w:r w:rsidR="00173E98" w:rsidRPr="00173E98">
          <w:rPr>
            <w:rStyle w:val="emailstyle17"/>
            <w:rFonts w:ascii="Times New Roman" w:hAnsi="Times New Roman" w:cs="David"/>
            <w:color w:val="auto"/>
            <w:sz w:val="24"/>
            <w:u w:val="single"/>
            <w:rtl/>
            <w:rPrChange w:id="90" w:author="Shimon" w:date="2019-07-21T15:03:00Z">
              <w:rPr>
                <w:rStyle w:val="emailstyle17"/>
                <w:rFonts w:ascii="Times New Roman" w:hAnsi="Times New Roman" w:cs="David"/>
                <w:color w:val="auto"/>
                <w:szCs w:val="28"/>
                <w:u w:val="single"/>
                <w:rtl/>
              </w:rPr>
            </w:rPrChange>
          </w:rPr>
          <w:t xml:space="preserve"> </w:t>
        </w:r>
        <w:r w:rsidR="00173E98" w:rsidRPr="00173E98">
          <w:rPr>
            <w:rStyle w:val="emailstyle17"/>
            <w:rFonts w:ascii="Times New Roman" w:hAnsi="Times New Roman" w:cs="David" w:hint="eastAsia"/>
            <w:color w:val="auto"/>
            <w:sz w:val="24"/>
            <w:u w:val="single"/>
            <w:rtl/>
            <w:rPrChange w:id="91" w:author="Shimon" w:date="2019-07-21T15:03:00Z">
              <w:rPr>
                <w:rStyle w:val="emailstyle17"/>
                <w:rFonts w:ascii="Times New Roman" w:hAnsi="Times New Roman" w:cs="David" w:hint="eastAsia"/>
                <w:color w:val="auto"/>
                <w:szCs w:val="28"/>
                <w:u w:val="single"/>
                <w:rtl/>
              </w:rPr>
            </w:rPrChange>
          </w:rPr>
          <w:t>העת</w:t>
        </w:r>
      </w:ins>
      <w:ins w:id="92" w:author="Shimon" w:date="2019-07-21T15:04:00Z">
        <w:r w:rsidR="00173E98">
          <w:rPr>
            <w:rStyle w:val="emailstyle17"/>
            <w:rFonts w:ascii="Times New Roman" w:hAnsi="Times New Roman" w:cs="David" w:hint="cs"/>
            <w:color w:val="auto"/>
            <w:sz w:val="24"/>
            <w:u w:val="single"/>
            <w:rtl/>
          </w:rPr>
          <w:t xml:space="preserve"> לתקופת עבודתו ע"פ כתב מינוי לאחר שהתובע העביר לרשות המדינה את זכויותיו בקרן הפנסיה </w:t>
        </w:r>
      </w:ins>
      <w:ins w:id="93" w:author="Shimon" w:date="2019-07-21T15:05:00Z">
        <w:r w:rsidR="00173E98">
          <w:rPr>
            <w:rStyle w:val="emailstyle17"/>
            <w:rFonts w:ascii="Times New Roman" w:hAnsi="Times New Roman" w:cs="David" w:hint="cs"/>
            <w:color w:val="auto"/>
            <w:sz w:val="24"/>
            <w:u w:val="single"/>
            <w:rtl/>
          </w:rPr>
          <w:t>שהצטברו ב</w:t>
        </w:r>
      </w:ins>
      <w:ins w:id="94" w:author="Shimon" w:date="2019-07-21T15:04:00Z">
        <w:r w:rsidR="00173E98">
          <w:rPr>
            <w:rStyle w:val="emailstyle17"/>
            <w:rFonts w:ascii="Times New Roman" w:hAnsi="Times New Roman" w:cs="David" w:hint="cs"/>
            <w:color w:val="auto"/>
            <w:sz w:val="24"/>
            <w:u w:val="single"/>
            <w:rtl/>
          </w:rPr>
          <w:t>תקופת</w:t>
        </w:r>
      </w:ins>
      <w:ins w:id="95" w:author="Shimon" w:date="2019-07-21T15:05:00Z">
        <w:r w:rsidR="00173E98">
          <w:rPr>
            <w:rStyle w:val="emailstyle17"/>
            <w:rFonts w:ascii="Times New Roman" w:hAnsi="Times New Roman" w:cs="David" w:hint="cs"/>
            <w:color w:val="auto"/>
            <w:sz w:val="24"/>
            <w:u w:val="single"/>
            <w:rtl/>
          </w:rPr>
          <w:t xml:space="preserve"> עבודתו כ</w:t>
        </w:r>
      </w:ins>
      <w:ins w:id="96" w:author="Shimon" w:date="2019-07-21T15:06:00Z">
        <w:r w:rsidR="00173E98">
          <w:rPr>
            <w:rStyle w:val="emailstyle17"/>
            <w:rFonts w:ascii="Times New Roman" w:hAnsi="Times New Roman" w:cs="David" w:hint="cs"/>
            <w:color w:val="auto"/>
            <w:sz w:val="24"/>
            <w:u w:val="single"/>
            <w:rtl/>
          </w:rPr>
          <w:t>"עובד ארעי"</w:t>
        </w:r>
        <w:r w:rsidR="00173E98">
          <w:rPr>
            <w:rStyle w:val="emailstyle17"/>
            <w:rFonts w:ascii="Times New Roman" w:hAnsi="Times New Roman" w:cs="David" w:hint="cs"/>
            <w:b/>
            <w:bCs/>
            <w:color w:val="auto"/>
            <w:szCs w:val="28"/>
            <w:u w:val="single"/>
            <w:rtl/>
          </w:rPr>
          <w:t>.</w:t>
        </w:r>
      </w:ins>
    </w:p>
    <w:p w14:paraId="1576182E" w14:textId="19AF79DE" w:rsidR="00BF5EB8" w:rsidRPr="00B35087" w:rsidRDefault="00D5324B">
      <w:pPr>
        <w:pStyle w:val="11"/>
        <w:numPr>
          <w:ilvl w:val="0"/>
          <w:numId w:val="14"/>
        </w:numPr>
        <w:spacing w:before="0" w:after="240" w:line="360" w:lineRule="auto"/>
        <w:ind w:left="510" w:right="0" w:hanging="425"/>
        <w:rPr>
          <w:rStyle w:val="emailstyle17"/>
          <w:rFonts w:ascii="Times New Roman" w:hAnsi="Times New Roman" w:cs="David"/>
          <w:color w:val="auto"/>
        </w:rPr>
        <w:pPrChange w:id="97" w:author="Shimon" w:date="2019-07-25T10:02:00Z">
          <w:pPr>
            <w:pStyle w:val="11"/>
            <w:numPr>
              <w:numId w:val="14"/>
            </w:numPr>
            <w:tabs>
              <w:tab w:val="num" w:pos="1440"/>
            </w:tabs>
            <w:spacing w:before="0" w:after="240" w:line="360" w:lineRule="auto"/>
            <w:ind w:left="510" w:right="360" w:hanging="425"/>
          </w:pPr>
        </w:pPrChange>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991D7F">
        <w:rPr>
          <w:rStyle w:val="emailstyle17"/>
          <w:rFonts w:cs="David" w:hint="cs"/>
          <w:color w:val="auto"/>
          <w:sz w:val="22"/>
          <w:rtl/>
        </w:rPr>
        <w:t xml:space="preserve">של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ולהעסיקם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ins w:id="98" w:author="Shimon" w:date="2019-07-21T15:09:00Z">
        <w:r w:rsidR="009B2DD9">
          <w:rPr>
            <w:rStyle w:val="emailstyle17"/>
            <w:rFonts w:cs="David" w:hint="cs"/>
            <w:color w:val="auto"/>
            <w:sz w:val="22"/>
            <w:rtl/>
          </w:rPr>
          <w:t>,</w:t>
        </w:r>
      </w:ins>
      <w:ins w:id="99" w:author="Shimon" w:date="2019-07-21T15:07:00Z">
        <w:r w:rsidR="009B2DD9">
          <w:rPr>
            <w:rStyle w:val="emailstyle17"/>
            <w:rFonts w:cs="David" w:hint="cs"/>
            <w:color w:val="auto"/>
            <w:sz w:val="22"/>
            <w:rtl/>
          </w:rPr>
          <w:t xml:space="preserve"> </w:t>
        </w:r>
      </w:ins>
      <w:ins w:id="100" w:author="Shimon" w:date="2019-07-21T15:09:00Z">
        <w:r w:rsidR="009B2DD9">
          <w:rPr>
            <w:rStyle w:val="emailstyle17"/>
            <w:rFonts w:cs="David" w:hint="cs"/>
            <w:color w:val="auto"/>
            <w:sz w:val="22"/>
            <w:rtl/>
          </w:rPr>
          <w:t>בחוזה אישי לתקופה קצובה</w:t>
        </w:r>
      </w:ins>
      <w:ins w:id="101" w:author="Shimon" w:date="2019-07-25T10:02:00Z">
        <w:r w:rsidR="0012330D">
          <w:rPr>
            <w:rStyle w:val="emailstyle17"/>
            <w:rFonts w:cs="David" w:hint="cs"/>
            <w:color w:val="auto"/>
            <w:sz w:val="22"/>
            <w:rtl/>
          </w:rPr>
          <w:t>,</w:t>
        </w:r>
      </w:ins>
      <w:ins w:id="102" w:author="Shimon" w:date="2019-07-21T15:09:00Z">
        <w:r w:rsidR="009B2DD9">
          <w:rPr>
            <w:rStyle w:val="emailstyle17"/>
            <w:rFonts w:cs="David" w:hint="cs"/>
            <w:color w:val="auto"/>
            <w:sz w:val="22"/>
            <w:rtl/>
          </w:rPr>
          <w:t xml:space="preserve"> המאפשר פיטורין במהלך התקופה, ושיוארך מדי 4 שנים</w:t>
        </w:r>
      </w:ins>
      <w:r w:rsidR="00E1080D">
        <w:rPr>
          <w:rStyle w:val="emailstyle17"/>
          <w:rFonts w:cs="David" w:hint="cs"/>
          <w:color w:val="auto"/>
          <w:sz w:val="22"/>
          <w:rtl/>
        </w:rPr>
        <w:t>.</w:t>
      </w:r>
    </w:p>
    <w:p w14:paraId="6E8A6098" w14:textId="2462CE03" w:rsidR="00D51CEB" w:rsidDel="00147EF1" w:rsidRDefault="00E357D6">
      <w:pPr>
        <w:pStyle w:val="11"/>
        <w:spacing w:before="0" w:after="240" w:line="360" w:lineRule="auto"/>
        <w:ind w:left="510" w:firstLine="0"/>
        <w:rPr>
          <w:del w:id="103" w:author="Shimon" w:date="2019-07-25T10:11:00Z"/>
          <w:rStyle w:val="emailstyle17"/>
          <w:rFonts w:cs="David"/>
          <w:color w:val="auto"/>
          <w:sz w:val="22"/>
          <w:rtl/>
        </w:rPr>
        <w:pPrChange w:id="104" w:author="Shimon" w:date="2019-07-25T10:11:00Z">
          <w:pPr>
            <w:pStyle w:val="11"/>
            <w:spacing w:before="0" w:after="240" w:line="360" w:lineRule="auto"/>
            <w:ind w:left="510" w:firstLine="0"/>
          </w:pPr>
        </w:pPrChange>
      </w:pPr>
      <w:r w:rsidRPr="00D74F54">
        <w:rPr>
          <w:rStyle w:val="emailstyle17"/>
          <w:rFonts w:cs="David" w:hint="cs"/>
          <w:color w:val="auto"/>
          <w:sz w:val="22"/>
          <w:rtl/>
        </w:rPr>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ins w:id="105" w:author="Shimon" w:date="2019-07-21T15:06:00Z">
        <w:r w:rsidR="00173E98">
          <w:rPr>
            <w:rStyle w:val="emailstyle17"/>
            <w:rFonts w:cs="David" w:hint="cs"/>
            <w:color w:val="auto"/>
            <w:sz w:val="22"/>
            <w:rtl/>
          </w:rPr>
          <w:t xml:space="preserve">, </w:t>
        </w:r>
      </w:ins>
      <w:del w:id="106" w:author="Shimon" w:date="2019-07-21T15:06:00Z">
        <w:r w:rsidR="004E0280" w:rsidDel="00173E98">
          <w:rPr>
            <w:rStyle w:val="emailstyle17"/>
            <w:rFonts w:cs="David" w:hint="cs"/>
            <w:color w:val="auto"/>
            <w:sz w:val="22"/>
            <w:rtl/>
          </w:rPr>
          <w:delText xml:space="preserve"> </w:delText>
        </w:r>
      </w:del>
      <w:r w:rsidR="004E0280">
        <w:rPr>
          <w:rStyle w:val="emailstyle17"/>
          <w:rFonts w:cs="David" w:hint="cs"/>
          <w:color w:val="auto"/>
          <w:sz w:val="22"/>
          <w:rtl/>
        </w:rPr>
        <w:t>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ins w:id="107" w:author="Shimon" w:date="2019-07-21T15:10:00Z">
        <w:r w:rsidR="00520F84">
          <w:rPr>
            <w:rStyle w:val="emailstyle17"/>
            <w:rFonts w:cs="David" w:hint="cs"/>
            <w:b/>
            <w:bCs/>
            <w:color w:val="auto"/>
            <w:sz w:val="22"/>
            <w:rtl/>
          </w:rPr>
          <w:t>מתוך אמון ביכולותיו האישיות</w:t>
        </w:r>
        <w:r w:rsidR="009B2DD9">
          <w:rPr>
            <w:rStyle w:val="emailstyle17"/>
            <w:rFonts w:cs="David" w:hint="cs"/>
            <w:b/>
            <w:bCs/>
            <w:color w:val="auto"/>
            <w:sz w:val="22"/>
            <w:rtl/>
          </w:rPr>
          <w:t xml:space="preserve"> ו</w:t>
        </w:r>
      </w:ins>
      <w:r w:rsidR="009A12F1" w:rsidRPr="002C3012">
        <w:rPr>
          <w:rStyle w:val="emailstyle17"/>
          <w:rFonts w:cs="David" w:hint="cs"/>
          <w:b/>
          <w:bCs/>
          <w:color w:val="auto"/>
          <w:sz w:val="22"/>
          <w:rtl/>
        </w:rPr>
        <w:t xml:space="preserve">בין היתר </w:t>
      </w:r>
      <w:ins w:id="108" w:author="Shimon" w:date="2019-07-21T15:10:00Z">
        <w:r w:rsidR="009B2DD9">
          <w:rPr>
            <w:rStyle w:val="emailstyle17"/>
            <w:rFonts w:cs="David" w:hint="cs"/>
            <w:b/>
            <w:bCs/>
            <w:color w:val="auto"/>
            <w:sz w:val="22"/>
            <w:rtl/>
          </w:rPr>
          <w:t xml:space="preserve">גם </w:t>
        </w:r>
      </w:ins>
      <w:r w:rsidR="007D01A0" w:rsidRPr="002C3012">
        <w:rPr>
          <w:rStyle w:val="emailstyle17"/>
          <w:rFonts w:cs="David" w:hint="cs"/>
          <w:b/>
          <w:bCs/>
          <w:color w:val="auto"/>
          <w:sz w:val="22"/>
          <w:rtl/>
        </w:rPr>
        <w:t>בהתחשב בסעיף 17 לחוזה</w:t>
      </w:r>
      <w:ins w:id="109" w:author="Shimon" w:date="2019-07-25T10:02:00Z">
        <w:r w:rsidR="0012330D">
          <w:rPr>
            <w:rStyle w:val="emailstyle17"/>
            <w:rFonts w:cs="David" w:hint="cs"/>
            <w:b/>
            <w:bCs/>
            <w:color w:val="auto"/>
            <w:sz w:val="22"/>
            <w:rtl/>
          </w:rPr>
          <w:t>,</w:t>
        </w:r>
      </w:ins>
      <w:r w:rsidR="007D01A0" w:rsidRPr="002C3012">
        <w:rPr>
          <w:rStyle w:val="emailstyle17"/>
          <w:rFonts w:cs="David" w:hint="cs"/>
          <w:b/>
          <w:bCs/>
          <w:color w:val="auto"/>
          <w:sz w:val="22"/>
          <w:rtl/>
        </w:rPr>
        <w:t xml:space="preserve"> המבהיר ש</w:t>
      </w:r>
      <w:r w:rsidR="00D51CEB" w:rsidRPr="002C3012">
        <w:rPr>
          <w:rStyle w:val="emailstyle17"/>
          <w:rFonts w:cs="David" w:hint="cs"/>
          <w:b/>
          <w:bCs/>
          <w:color w:val="auto"/>
          <w:sz w:val="22"/>
          <w:rtl/>
        </w:rPr>
        <w:t>ככל שיהיו שינויים לטובת העובדים בתנאי</w:t>
      </w:r>
      <w:del w:id="110" w:author="Shimon" w:date="2019-07-25T10:08:00Z">
        <w:r w:rsidR="00D51CEB" w:rsidRPr="002C3012" w:rsidDel="00147EF1">
          <w:rPr>
            <w:rStyle w:val="emailstyle17"/>
            <w:rFonts w:cs="David" w:hint="cs"/>
            <w:b/>
            <w:bCs/>
            <w:color w:val="auto"/>
            <w:sz w:val="22"/>
            <w:rtl/>
          </w:rPr>
          <w:delText>ם</w:delText>
        </w:r>
      </w:del>
      <w:ins w:id="111" w:author="Shimon" w:date="2019-07-25T10:08:00Z">
        <w:r w:rsidR="00147EF1">
          <w:rPr>
            <w:rStyle w:val="emailstyle17"/>
            <w:rFonts w:cs="David" w:hint="cs"/>
            <w:b/>
            <w:bCs/>
            <w:color w:val="auto"/>
            <w:sz w:val="22"/>
            <w:rtl/>
          </w:rPr>
          <w:t xml:space="preserve"> החוזים</w:t>
        </w:r>
      </w:ins>
      <w:r w:rsidR="00D51CEB" w:rsidRPr="002C3012">
        <w:rPr>
          <w:rStyle w:val="emailstyle17"/>
          <w:rFonts w:cs="David" w:hint="cs"/>
          <w:b/>
          <w:bCs/>
          <w:color w:val="auto"/>
          <w:sz w:val="22"/>
          <w:rtl/>
        </w:rPr>
        <w:t xml:space="preserve"> </w:t>
      </w:r>
      <w:ins w:id="112" w:author="Shimon" w:date="2019-07-25T10:09:00Z">
        <w:r w:rsidR="00147EF1">
          <w:rPr>
            <w:rStyle w:val="emailstyle17"/>
            <w:rFonts w:cs="David" w:hint="cs"/>
            <w:b/>
            <w:bCs/>
            <w:color w:val="auto"/>
            <w:sz w:val="22"/>
            <w:rtl/>
          </w:rPr>
          <w:t>ה</w:t>
        </w:r>
      </w:ins>
      <w:r w:rsidR="00D51CEB" w:rsidRPr="002C3012">
        <w:rPr>
          <w:rStyle w:val="emailstyle17"/>
          <w:rFonts w:cs="David" w:hint="cs"/>
          <w:b/>
          <w:bCs/>
          <w:color w:val="auto"/>
          <w:sz w:val="22"/>
          <w:rtl/>
        </w:rPr>
        <w:t xml:space="preserve">מיוחדים, </w:t>
      </w:r>
      <w:ins w:id="113" w:author="Shimon" w:date="2019-07-25T10:10:00Z">
        <w:r w:rsidR="00147EF1">
          <w:rPr>
            <w:rStyle w:val="emailstyle17"/>
            <w:rFonts w:cs="David" w:hint="cs"/>
            <w:b/>
            <w:bCs/>
            <w:color w:val="auto"/>
            <w:sz w:val="22"/>
            <w:rtl/>
          </w:rPr>
          <w:t>שדרגתם ומעמדם כשל התוב</w:t>
        </w:r>
      </w:ins>
      <w:ins w:id="114" w:author="Shimon" w:date="2019-07-25T10:11:00Z">
        <w:r w:rsidR="00147EF1">
          <w:rPr>
            <w:rStyle w:val="emailstyle17"/>
            <w:rFonts w:cs="David" w:hint="cs"/>
            <w:b/>
            <w:bCs/>
            <w:color w:val="auto"/>
            <w:sz w:val="22"/>
            <w:rtl/>
          </w:rPr>
          <w:t xml:space="preserve">ע, </w:t>
        </w:r>
      </w:ins>
      <w:del w:id="115" w:author="Shimon" w:date="2019-07-25T10:11:00Z">
        <w:r w:rsidR="00D51CEB" w:rsidRPr="002C3012" w:rsidDel="00147EF1">
          <w:rPr>
            <w:rStyle w:val="emailstyle17"/>
            <w:rFonts w:cs="David" w:hint="cs"/>
            <w:b/>
            <w:bCs/>
            <w:color w:val="auto"/>
            <w:sz w:val="22"/>
            <w:rtl/>
          </w:rPr>
          <w:delText>באותו מעמד</w:delText>
        </w:r>
      </w:del>
      <w:r w:rsidR="00D51CEB" w:rsidRPr="002C3012">
        <w:rPr>
          <w:rStyle w:val="emailstyle17"/>
          <w:rFonts w:cs="David" w:hint="cs"/>
          <w:b/>
          <w:bCs/>
          <w:color w:val="auto"/>
          <w:sz w:val="22"/>
          <w:rtl/>
        </w:rPr>
        <w:t xml:space="preserve">,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ins w:id="116" w:author="Shimon" w:date="2019-07-25T10:08:00Z">
        <w:r w:rsidR="00147EF1" w:rsidRPr="00147EF1">
          <w:rPr>
            <w:rStyle w:val="emailstyle17"/>
            <w:rFonts w:cs="David"/>
            <w:sz w:val="22"/>
          </w:rPr>
          <w:t xml:space="preserve"> </w:t>
        </w:r>
      </w:ins>
    </w:p>
    <w:p w14:paraId="592F69DA" w14:textId="5414CC61" w:rsidR="0071685F" w:rsidRDefault="0071685F">
      <w:pPr>
        <w:pStyle w:val="11"/>
        <w:spacing w:before="0" w:after="240" w:line="360" w:lineRule="auto"/>
        <w:ind w:left="510" w:firstLine="0"/>
        <w:rPr>
          <w:rStyle w:val="emailstyle17"/>
          <w:rFonts w:cs="David"/>
          <w:color w:val="auto"/>
          <w:sz w:val="22"/>
          <w:rtl/>
        </w:rPr>
        <w:pPrChange w:id="117" w:author="Shimon" w:date="2019-07-25T10:13:00Z">
          <w:pPr>
            <w:pStyle w:val="11"/>
            <w:spacing w:before="0" w:after="240" w:line="360" w:lineRule="auto"/>
            <w:ind w:left="510" w:firstLine="0"/>
          </w:pPr>
        </w:pPrChange>
      </w:pPr>
      <w:r w:rsidRPr="00BF5EB8">
        <w:rPr>
          <w:rStyle w:val="emailstyle17"/>
          <w:rFonts w:cs="David" w:hint="cs"/>
          <w:color w:val="auto"/>
          <w:sz w:val="22"/>
          <w:rtl/>
        </w:rPr>
        <w:t>החוזה</w:t>
      </w:r>
      <w:r>
        <w:rPr>
          <w:rStyle w:val="emailstyle17"/>
          <w:rFonts w:cs="David" w:hint="cs"/>
          <w:color w:val="auto"/>
          <w:sz w:val="22"/>
          <w:rtl/>
        </w:rPr>
        <w:t xml:space="preserve"> </w:t>
      </w:r>
      <w:r w:rsidRPr="00BF5EB8">
        <w:rPr>
          <w:rStyle w:val="emailstyle17"/>
          <w:rFonts w:cs="David" w:hint="cs"/>
          <w:color w:val="auto"/>
          <w:sz w:val="22"/>
          <w:rtl/>
        </w:rPr>
        <w:t>נכנס לתוקף</w:t>
      </w:r>
      <w:r w:rsidRPr="00BF5EB8">
        <w:rPr>
          <w:rStyle w:val="emailstyle17"/>
          <w:rFonts w:cs="David" w:hint="cs"/>
          <w:b/>
          <w:bCs/>
          <w:color w:val="auto"/>
          <w:sz w:val="22"/>
          <w:rtl/>
        </w:rPr>
        <w:t xml:space="preserve"> ביום 1.4.1990</w:t>
      </w:r>
      <w:r w:rsidRPr="00BF5EB8">
        <w:rPr>
          <w:rStyle w:val="emailstyle17"/>
          <w:rFonts w:cs="David" w:hint="cs"/>
          <w:sz w:val="22"/>
          <w:rtl/>
        </w:rPr>
        <w:t xml:space="preserve">, </w:t>
      </w:r>
      <w:del w:id="118" w:author="Shimon" w:date="2019-07-25T10:13:00Z">
        <w:r w:rsidRPr="00BF5EB8" w:rsidDel="00147EF1">
          <w:rPr>
            <w:rStyle w:val="emailstyle17"/>
            <w:rFonts w:cs="David" w:hint="cs"/>
            <w:sz w:val="22"/>
            <w:rtl/>
          </w:rPr>
          <w:delText xml:space="preserve">מועד שבו הועסק כאמור </w:delText>
        </w:r>
        <w:r w:rsidRPr="00B35087" w:rsidDel="00147EF1">
          <w:rPr>
            <w:rStyle w:val="emailstyle17"/>
            <w:rFonts w:cs="David" w:hint="cs"/>
            <w:b/>
            <w:bCs/>
            <w:sz w:val="22"/>
            <w:rtl/>
          </w:rPr>
          <w:delText>כחשב בכיר במשרד המשפטים</w:delText>
        </w:r>
        <w:r w:rsidDel="00147EF1">
          <w:rPr>
            <w:rStyle w:val="emailstyle17"/>
            <w:rFonts w:cs="David" w:hint="cs"/>
            <w:b/>
            <w:bCs/>
            <w:sz w:val="22"/>
            <w:rtl/>
          </w:rPr>
          <w:delText>.</w:delText>
        </w:r>
      </w:del>
      <w:ins w:id="119" w:author="Shimon" w:date="2019-07-25T10:13:00Z">
        <w:r w:rsidR="00147EF1">
          <w:rPr>
            <w:rStyle w:val="emailstyle17"/>
            <w:rFonts w:cs="David" w:hint="cs"/>
            <w:sz w:val="22"/>
            <w:rtl/>
          </w:rPr>
          <w:t xml:space="preserve"> </w:t>
        </w:r>
      </w:ins>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25D7C508" w:rsidR="0071685F" w:rsidRDefault="0000250F" w:rsidP="00895329">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 (להלן "החוזה")</w:t>
      </w:r>
      <w:r w:rsidR="007D01A0" w:rsidRPr="00EB06C7">
        <w:rPr>
          <w:rStyle w:val="emailstyle17"/>
          <w:rFonts w:ascii="Times New Roman" w:hAnsi="Times New Roman" w:cs="David" w:hint="cs"/>
          <w:color w:val="auto"/>
          <w:rtl/>
        </w:rPr>
        <w:t xml:space="preserve"> </w:t>
      </w:r>
      <w:r w:rsidR="007D01A0" w:rsidRPr="00EB06C7">
        <w:rPr>
          <w:rStyle w:val="emailstyle17"/>
          <w:rFonts w:ascii="Times New Roman" w:hAnsi="Times New Roman" w:cs="David"/>
          <w:color w:val="auto"/>
          <w:rtl/>
        </w:rPr>
        <w:t>–</w:t>
      </w:r>
      <w:r w:rsidR="007D01A0" w:rsidRPr="00726756">
        <w:rPr>
          <w:rStyle w:val="emailstyle17"/>
          <w:rFonts w:ascii="Times New Roman" w:hAnsi="Times New Roman" w:cs="David" w:hint="cs"/>
          <w:color w:val="auto"/>
          <w:rtl/>
        </w:rPr>
        <w:t xml:space="preserve"> שנעשה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w:t>
      </w:r>
      <w:ins w:id="120" w:author="Shimon" w:date="2019-07-21T15:11:00Z">
        <w:r w:rsidR="009B2DD9">
          <w:rPr>
            <w:rStyle w:val="emailstyle17"/>
            <w:rFonts w:ascii="Times New Roman" w:hAnsi="Times New Roman" w:cs="David" w:hint="cs"/>
            <w:b/>
            <w:bCs/>
            <w:color w:val="auto"/>
            <w:rtl/>
          </w:rPr>
          <w:t>ה</w:t>
        </w:r>
      </w:ins>
      <w:r w:rsidR="0071685F" w:rsidRPr="00B35087">
        <w:rPr>
          <w:rStyle w:val="emailstyle17"/>
          <w:rFonts w:ascii="Times New Roman" w:hAnsi="Times New Roman" w:cs="David" w:hint="cs"/>
          <w:b/>
          <w:bCs/>
          <w:color w:val="auto"/>
          <w:rtl/>
        </w:rPr>
        <w:t xml:space="preserve">עובדים </w:t>
      </w:r>
      <w:ins w:id="121" w:author="Shimon" w:date="2019-07-21T15:11:00Z">
        <w:r w:rsidR="009B2DD9">
          <w:rPr>
            <w:rStyle w:val="emailstyle17"/>
            <w:rFonts w:ascii="Times New Roman" w:hAnsi="Times New Roman" w:cs="David" w:hint="cs"/>
            <w:b/>
            <w:bCs/>
            <w:color w:val="auto"/>
            <w:rtl/>
          </w:rPr>
          <w:t>ה</w:t>
        </w:r>
      </w:ins>
      <w:r w:rsidR="0071685F" w:rsidRPr="00B35087">
        <w:rPr>
          <w:rStyle w:val="emailstyle17"/>
          <w:rFonts w:ascii="Times New Roman" w:hAnsi="Times New Roman" w:cs="David" w:hint="cs"/>
          <w:b/>
          <w:bCs/>
          <w:color w:val="auto"/>
          <w:rtl/>
        </w:rPr>
        <w:t>בכירים</w:t>
      </w:r>
      <w:del w:id="122" w:author="Shimon" w:date="2019-07-21T15:11:00Z">
        <w:r w:rsidR="0071685F" w:rsidRPr="00B35087" w:rsidDel="009B2DD9">
          <w:rPr>
            <w:rStyle w:val="emailstyle17"/>
            <w:rFonts w:ascii="Times New Roman" w:hAnsi="Times New Roman" w:cs="David" w:hint="cs"/>
            <w:b/>
            <w:bCs/>
            <w:color w:val="auto"/>
            <w:rtl/>
          </w:rPr>
          <w:delText xml:space="preserve"> אחרים</w:delText>
        </w:r>
      </w:del>
      <w:r w:rsidR="0071685F" w:rsidRPr="00B35087">
        <w:rPr>
          <w:rStyle w:val="emailstyle17"/>
          <w:rFonts w:ascii="Times New Roman" w:hAnsi="Times New Roman" w:cs="David" w:hint="cs"/>
          <w:b/>
          <w:bCs/>
          <w:color w:val="auto"/>
          <w:rtl/>
        </w:rPr>
        <w:t xml:space="preserve">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00DC1FB9" w:rsidR="00726756" w:rsidRPr="00A00D04" w:rsidRDefault="00801BAC" w:rsidP="00895329">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w:t>
      </w:r>
      <w:del w:id="123" w:author="Shimon" w:date="2019-07-21T15:12:00Z">
        <w:r w:rsidR="009D6AF8" w:rsidRPr="00A00D04" w:rsidDel="009B2DD9">
          <w:rPr>
            <w:rStyle w:val="emailstyle17"/>
            <w:rFonts w:ascii="Times New Roman" w:hAnsi="Times New Roman" w:cs="David"/>
            <w:color w:val="auto"/>
            <w:rtl/>
          </w:rPr>
          <w:delText xml:space="preserve">ממילא </w:delText>
        </w:r>
      </w:del>
      <w:ins w:id="124" w:author="Shimon" w:date="2019-07-25T10:13:00Z">
        <w:r w:rsidR="00147EF1">
          <w:rPr>
            <w:rStyle w:val="emailstyle17"/>
            <w:rFonts w:ascii="Times New Roman" w:hAnsi="Times New Roman" w:cs="David" w:hint="cs"/>
            <w:color w:val="auto"/>
            <w:rtl/>
          </w:rPr>
          <w:t xml:space="preserve">כאמור </w:t>
        </w:r>
      </w:ins>
      <w:r w:rsidR="009D6AF8" w:rsidRPr="00A00D04">
        <w:rPr>
          <w:rStyle w:val="emailstyle17"/>
          <w:rFonts w:ascii="Times New Roman" w:hAnsi="Times New Roman" w:cs="David"/>
          <w:color w:val="auto"/>
          <w:rtl/>
        </w:rPr>
        <w:t>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w:t>
      </w:r>
      <w:ins w:id="125" w:author="Shimon" w:date="2019-07-21T15:13:00Z">
        <w:r w:rsidR="009B2DD9">
          <w:rPr>
            <w:rStyle w:val="emailstyle17"/>
            <w:rFonts w:ascii="Times New Roman" w:hAnsi="Times New Roman" w:cs="David" w:hint="cs"/>
            <w:b/>
            <w:bCs/>
            <w:color w:val="auto"/>
            <w:rtl/>
          </w:rPr>
          <w:t>הת</w:t>
        </w:r>
      </w:ins>
      <w:r w:rsidR="009D6AF8" w:rsidRPr="00A00D04">
        <w:rPr>
          <w:rStyle w:val="emailstyle17"/>
          <w:rFonts w:ascii="Times New Roman" w:hAnsi="Times New Roman" w:cs="David" w:hint="eastAsia"/>
          <w:b/>
          <w:bCs/>
          <w:color w:val="auto"/>
          <w:rtl/>
        </w:rPr>
        <w:t>ח</w:t>
      </w:r>
      <w:del w:id="126" w:author="Shimon" w:date="2019-07-21T15:13:00Z">
        <w:r w:rsidR="009D6AF8" w:rsidRPr="00A00D04" w:rsidDel="009B2DD9">
          <w:rPr>
            <w:rStyle w:val="emailstyle17"/>
            <w:rFonts w:ascii="Times New Roman" w:hAnsi="Times New Roman" w:cs="David" w:hint="eastAsia"/>
            <w:b/>
            <w:bCs/>
            <w:color w:val="auto"/>
            <w:rtl/>
          </w:rPr>
          <w:delText>י</w:delText>
        </w:r>
      </w:del>
      <w:r w:rsidR="009D6AF8" w:rsidRPr="00A00D04">
        <w:rPr>
          <w:rStyle w:val="emailstyle17"/>
          <w:rFonts w:ascii="Times New Roman" w:hAnsi="Times New Roman" w:cs="David" w:hint="eastAsia"/>
          <w:b/>
          <w:bCs/>
          <w:color w:val="auto"/>
          <w:rtl/>
        </w:rPr>
        <w:t>ד</w:t>
      </w:r>
      <w:del w:id="127" w:author="Shimon" w:date="2019-07-21T15:13:00Z">
        <w:r w:rsidR="009D6AF8" w:rsidRPr="00A00D04" w:rsidDel="009B2DD9">
          <w:rPr>
            <w:rStyle w:val="emailstyle17"/>
            <w:rFonts w:ascii="Times New Roman" w:hAnsi="Times New Roman" w:cs="David" w:hint="eastAsia"/>
            <w:b/>
            <w:bCs/>
            <w:color w:val="auto"/>
            <w:rtl/>
          </w:rPr>
          <w:delText>ו</w:delText>
        </w:r>
      </w:del>
      <w:r w:rsidR="009D6AF8" w:rsidRPr="00A00D04">
        <w:rPr>
          <w:rStyle w:val="emailstyle17"/>
          <w:rFonts w:ascii="Times New Roman" w:hAnsi="Times New Roman" w:cs="David" w:hint="eastAsia"/>
          <w:b/>
          <w:bCs/>
          <w:color w:val="auto"/>
          <w:rtl/>
        </w:rPr>
        <w:t>ש</w:t>
      </w:r>
      <w:ins w:id="128" w:author="Shimon" w:date="2019-07-21T15:13:00Z">
        <w:r w:rsidR="009B2DD9">
          <w:rPr>
            <w:rStyle w:val="emailstyle17"/>
            <w:rFonts w:ascii="Times New Roman" w:hAnsi="Times New Roman" w:cs="David" w:hint="cs"/>
            <w:b/>
            <w:bCs/>
            <w:color w:val="auto"/>
            <w:rtl/>
          </w:rPr>
          <w:t>ות</w:t>
        </w:r>
      </w:ins>
      <w:r w:rsidR="009D6AF8" w:rsidRPr="00A00D04">
        <w:rPr>
          <w:rStyle w:val="emailstyle17"/>
          <w:rFonts w:ascii="Times New Roman" w:hAnsi="Times New Roman" w:cs="David"/>
          <w:b/>
          <w:bCs/>
          <w:color w:val="auto"/>
          <w:rtl/>
        </w:rPr>
        <w:t xml:space="preserve"> </w:t>
      </w:r>
      <w:del w:id="129" w:author="Shimon" w:date="2019-07-21T15:13:00Z">
        <w:r w:rsidR="009D6AF8" w:rsidRPr="00A00D04" w:rsidDel="009B2DD9">
          <w:rPr>
            <w:rStyle w:val="emailstyle17"/>
            <w:rFonts w:ascii="Times New Roman" w:hAnsi="Times New Roman" w:cs="David" w:hint="eastAsia"/>
            <w:b/>
            <w:bCs/>
            <w:color w:val="auto"/>
            <w:rtl/>
          </w:rPr>
          <w:delText>של</w:delText>
        </w:r>
      </w:del>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ins w:id="130" w:author="Shimon" w:date="2019-07-21T15:13:00Z">
        <w:r w:rsidR="009B2DD9">
          <w:rPr>
            <w:rStyle w:val="emailstyle17"/>
            <w:rFonts w:ascii="Times New Roman" w:hAnsi="Times New Roman" w:cs="David" w:hint="cs"/>
            <w:b/>
            <w:bCs/>
            <w:color w:val="auto"/>
            <w:rtl/>
          </w:rPr>
          <w:t xml:space="preserve"> ללא חוזה הארכה</w:t>
        </w:r>
      </w:ins>
      <w:ins w:id="131" w:author="Shimon" w:date="2019-07-25T10:14:00Z">
        <w:r w:rsidR="00147EF1">
          <w:rPr>
            <w:rStyle w:val="emailstyle17"/>
            <w:rFonts w:ascii="Times New Roman" w:hAnsi="Times New Roman" w:cs="David" w:hint="cs"/>
            <w:color w:val="auto"/>
            <w:rtl/>
          </w:rPr>
          <w:t xml:space="preserve"> נפרד</w:t>
        </w:r>
      </w:ins>
      <w:r w:rsidR="009D6AF8" w:rsidRPr="00A00D04">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7C650A71" w14:textId="5C55E22B" w:rsidR="00C461DF" w:rsidRDefault="00726756">
      <w:pPr>
        <w:pStyle w:val="11"/>
        <w:numPr>
          <w:ilvl w:val="0"/>
          <w:numId w:val="14"/>
        </w:numPr>
        <w:spacing w:before="0" w:after="120" w:line="360" w:lineRule="auto"/>
        <w:ind w:left="663" w:right="0" w:hanging="357"/>
        <w:rPr>
          <w:ins w:id="132" w:author="Shimon" w:date="2019-07-23T13:16:00Z"/>
          <w:rStyle w:val="emailstyle17"/>
          <w:rFonts w:ascii="Times New Roman" w:hAnsi="Times New Roman" w:cs="David"/>
          <w:color w:val="auto"/>
        </w:rPr>
        <w:pPrChange w:id="133" w:author="Shimon" w:date="2019-07-25T10:16:00Z">
          <w:pPr>
            <w:pStyle w:val="11"/>
            <w:numPr>
              <w:numId w:val="14"/>
            </w:numPr>
            <w:tabs>
              <w:tab w:val="num" w:pos="1440"/>
            </w:tabs>
            <w:spacing w:before="0" w:after="240" w:line="360" w:lineRule="auto"/>
            <w:ind w:left="1440" w:right="360" w:hanging="360"/>
          </w:pPr>
        </w:pPrChange>
      </w:pPr>
      <w:r w:rsidRPr="00646E5E">
        <w:rPr>
          <w:rStyle w:val="emailstyle17"/>
          <w:rFonts w:ascii="Times New Roman" w:hAnsi="Times New Roman" w:cs="David"/>
          <w:color w:val="auto"/>
          <w:rtl/>
        </w:rPr>
        <w:t xml:space="preserve"> </w:t>
      </w:r>
      <w:r w:rsidR="00A00D04" w:rsidRPr="00646E5E">
        <w:rPr>
          <w:rStyle w:val="emailstyle17"/>
          <w:rFonts w:ascii="Times New Roman" w:hAnsi="Times New Roman" w:cs="David" w:hint="eastAsia"/>
          <w:color w:val="auto"/>
          <w:rtl/>
        </w:rPr>
        <w:t>כך</w:t>
      </w:r>
      <w:r w:rsidR="00A00D04" w:rsidRPr="00646E5E">
        <w:rPr>
          <w:rStyle w:val="emailstyle17"/>
          <w:rFonts w:ascii="Times New Roman" w:hAnsi="Times New Roman" w:cs="David"/>
          <w:color w:val="auto"/>
          <w:rtl/>
        </w:rPr>
        <w:t>, לדוגמא,</w:t>
      </w:r>
      <w:del w:id="134" w:author="Shimon" w:date="2019-07-21T15:25:00Z">
        <w:r w:rsidR="00A00D04" w:rsidRPr="00646E5E" w:rsidDel="00633FAE">
          <w:rPr>
            <w:rStyle w:val="emailstyle17"/>
            <w:rFonts w:ascii="Times New Roman" w:hAnsi="Times New Roman" w:cs="David"/>
            <w:color w:val="auto"/>
            <w:rtl/>
          </w:rPr>
          <w:delText xml:space="preserve"> </w:delText>
        </w:r>
        <w:r w:rsidR="00D51CEB" w:rsidRPr="00646E5E" w:rsidDel="00633FAE">
          <w:rPr>
            <w:rStyle w:val="emailstyle17"/>
            <w:rFonts w:ascii="Times New Roman" w:hAnsi="Times New Roman" w:cs="David" w:hint="eastAsia"/>
            <w:color w:val="auto"/>
            <w:rtl/>
          </w:rPr>
          <w:delText>במ</w:delText>
        </w:r>
      </w:del>
      <w:ins w:id="135" w:author="Shimon" w:date="2019-07-25T10:15:00Z">
        <w:r w:rsidR="00147EF1">
          <w:rPr>
            <w:rStyle w:val="emailstyle17"/>
            <w:rFonts w:ascii="Times New Roman" w:hAnsi="Times New Roman" w:cs="David" w:hint="cs"/>
            <w:color w:val="auto"/>
            <w:rtl/>
          </w:rPr>
          <w:t>ב</w:t>
        </w:r>
      </w:ins>
      <w:ins w:id="136" w:author="Shimon" w:date="2019-07-21T15:25:00Z">
        <w:r w:rsidR="00633FAE">
          <w:rPr>
            <w:rStyle w:val="emailstyle17"/>
            <w:rFonts w:ascii="Times New Roman" w:hAnsi="Times New Roman" w:cs="David" w:hint="cs"/>
            <w:color w:val="auto"/>
            <w:rtl/>
          </w:rPr>
          <w:t>אמצ</w:t>
        </w:r>
      </w:ins>
      <w:ins w:id="137" w:author="Shimon" w:date="2019-07-21T15:26:00Z">
        <w:r w:rsidR="00633FAE">
          <w:rPr>
            <w:rStyle w:val="emailstyle17"/>
            <w:rFonts w:ascii="Times New Roman" w:hAnsi="Times New Roman" w:cs="David" w:hint="cs"/>
            <w:color w:val="auto"/>
            <w:rtl/>
          </w:rPr>
          <w:t>ע</w:t>
        </w:r>
      </w:ins>
      <w:ins w:id="138" w:author="Shimon" w:date="2019-07-21T15:25:00Z">
        <w:r w:rsidR="00633FAE">
          <w:rPr>
            <w:rStyle w:val="emailstyle17"/>
            <w:rFonts w:ascii="Times New Roman" w:hAnsi="Times New Roman" w:cs="David" w:hint="cs"/>
            <w:color w:val="auto"/>
            <w:rtl/>
          </w:rPr>
          <w:t xml:space="preserve"> </w:t>
        </w:r>
      </w:ins>
      <w:ins w:id="139" w:author="Shimon" w:date="2019-07-21T15:15:00Z">
        <w:r w:rsidR="009B2DD9">
          <w:rPr>
            <w:rStyle w:val="emailstyle17"/>
            <w:rFonts w:ascii="Times New Roman" w:hAnsi="Times New Roman" w:cs="David" w:hint="cs"/>
            <w:color w:val="auto"/>
            <w:rtl/>
          </w:rPr>
          <w:t>ש</w:t>
        </w:r>
      </w:ins>
      <w:ins w:id="140" w:author="Shimon" w:date="2019-07-21T15:17:00Z">
        <w:r w:rsidR="00633FAE">
          <w:rPr>
            <w:rStyle w:val="emailstyle17"/>
            <w:rFonts w:ascii="Times New Roman" w:hAnsi="Times New Roman" w:cs="David" w:hint="cs"/>
            <w:color w:val="auto"/>
            <w:rtl/>
          </w:rPr>
          <w:t>נ</w:t>
        </w:r>
      </w:ins>
      <w:ins w:id="141" w:author="Shimon" w:date="2019-07-21T15:15:00Z">
        <w:r w:rsidR="009B2DD9">
          <w:rPr>
            <w:rStyle w:val="emailstyle17"/>
            <w:rFonts w:ascii="Times New Roman" w:hAnsi="Times New Roman" w:cs="David" w:hint="cs"/>
            <w:color w:val="auto"/>
            <w:rtl/>
          </w:rPr>
          <w:t xml:space="preserve">ות התשעים </w:t>
        </w:r>
      </w:ins>
      <w:del w:id="142" w:author="Shimon" w:date="2019-07-21T15:15:00Z">
        <w:r w:rsidR="00D51CEB" w:rsidRPr="00646E5E" w:rsidDel="009B2DD9">
          <w:rPr>
            <w:rStyle w:val="emailstyle17"/>
            <w:rFonts w:ascii="Times New Roman" w:hAnsi="Times New Roman" w:cs="David" w:hint="eastAsia"/>
            <w:color w:val="auto"/>
            <w:rtl/>
          </w:rPr>
          <w:delText>הלך</w:delText>
        </w:r>
        <w:r w:rsidR="00D51CEB" w:rsidRPr="00646E5E" w:rsidDel="009B2DD9">
          <w:rPr>
            <w:rStyle w:val="emailstyle17"/>
            <w:rFonts w:ascii="Times New Roman" w:hAnsi="Times New Roman" w:cs="David"/>
            <w:color w:val="auto"/>
            <w:rtl/>
          </w:rPr>
          <w:delText xml:space="preserve"> השנים </w:delText>
        </w:r>
      </w:del>
      <w:r w:rsidR="00D51CEB" w:rsidRPr="00646E5E">
        <w:rPr>
          <w:rStyle w:val="emailstyle17"/>
          <w:rFonts w:ascii="Times New Roman" w:hAnsi="Times New Roman" w:cs="David"/>
          <w:color w:val="auto"/>
          <w:rtl/>
        </w:rPr>
        <w:t xml:space="preserve">שינתה </w:t>
      </w:r>
      <w:del w:id="143" w:author="Shimon" w:date="2019-07-21T15:21:00Z">
        <w:r w:rsidR="00D51CEB" w:rsidRPr="00646E5E" w:rsidDel="00633FAE">
          <w:rPr>
            <w:rStyle w:val="emailstyle17"/>
            <w:rFonts w:ascii="Times New Roman" w:hAnsi="Times New Roman" w:cs="David"/>
            <w:color w:val="auto"/>
            <w:rtl/>
          </w:rPr>
          <w:delText>ה</w:delText>
        </w:r>
      </w:del>
      <w:r w:rsidR="00D51CEB" w:rsidRPr="00646E5E">
        <w:rPr>
          <w:rStyle w:val="emailstyle17"/>
          <w:rFonts w:ascii="Times New Roman" w:hAnsi="Times New Roman" w:cs="David"/>
          <w:color w:val="auto"/>
          <w:rtl/>
        </w:rPr>
        <w:t xml:space="preserve">נתבעת </w:t>
      </w:r>
      <w:ins w:id="144" w:author="Shimon" w:date="2019-07-21T15:21:00Z">
        <w:r w:rsidR="00633FAE">
          <w:rPr>
            <w:rStyle w:val="emailstyle17"/>
            <w:rFonts w:ascii="Times New Roman" w:hAnsi="Times New Roman" w:cs="David" w:hint="cs"/>
            <w:color w:val="auto"/>
            <w:rtl/>
          </w:rPr>
          <w:t xml:space="preserve">2 </w:t>
        </w:r>
      </w:ins>
      <w:r w:rsidR="00D51CEB" w:rsidRPr="00646E5E">
        <w:rPr>
          <w:rStyle w:val="emailstyle17"/>
          <w:rFonts w:ascii="Times New Roman" w:hAnsi="Times New Roman" w:cs="David"/>
          <w:color w:val="auto"/>
          <w:rtl/>
        </w:rPr>
        <w:t xml:space="preserve">את </w:t>
      </w:r>
      <w:r w:rsidR="00633FAE">
        <w:rPr>
          <w:rStyle w:val="emailstyle17"/>
          <w:rFonts w:ascii="Times New Roman" w:hAnsi="Times New Roman" w:cs="David" w:hint="cs"/>
          <w:color w:val="auto"/>
          <w:rtl/>
        </w:rPr>
        <w:t xml:space="preserve">נוסח </w:t>
      </w:r>
      <w:r w:rsidR="00D51CEB" w:rsidRPr="00646E5E">
        <w:rPr>
          <w:rStyle w:val="emailstyle17"/>
          <w:rFonts w:ascii="Times New Roman" w:hAnsi="Times New Roman" w:cs="David"/>
          <w:color w:val="auto"/>
          <w:rtl/>
        </w:rPr>
        <w:t xml:space="preserve">החוזה שהוצע לעובדים </w:t>
      </w:r>
      <w:r w:rsidR="00430A54" w:rsidRPr="00646E5E">
        <w:rPr>
          <w:rStyle w:val="emailstyle17"/>
          <w:rFonts w:ascii="Times New Roman" w:hAnsi="Times New Roman" w:cs="David" w:hint="eastAsia"/>
          <w:color w:val="auto"/>
          <w:rtl/>
        </w:rPr>
        <w:t>אחרים</w:t>
      </w:r>
      <w:del w:id="145" w:author="Shimon" w:date="2019-07-21T15:15:00Z">
        <w:r w:rsidR="00430A54" w:rsidRPr="00646E5E" w:rsidDel="009B2DD9">
          <w:rPr>
            <w:rStyle w:val="emailstyle17"/>
            <w:rFonts w:ascii="Times New Roman" w:hAnsi="Times New Roman" w:cs="David"/>
            <w:color w:val="auto"/>
            <w:rtl/>
          </w:rPr>
          <w:delText>,</w:delText>
        </w:r>
      </w:del>
      <w:r w:rsidR="00430A54"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במעמד</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דומה</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לזה</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של</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התובע</w:t>
      </w:r>
      <w:ins w:id="146" w:author="Shimon" w:date="2019-07-21T15:27:00Z">
        <w:r w:rsidR="00D85911">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ins>
      <w:ins w:id="147" w:author="Shimon" w:date="2019-07-21T15:19:00Z">
        <w:r w:rsidR="00633FAE">
          <w:rPr>
            <w:rStyle w:val="emailstyle17"/>
            <w:rFonts w:ascii="Times New Roman" w:hAnsi="Times New Roman" w:cs="David" w:hint="cs"/>
            <w:color w:val="auto"/>
            <w:rtl/>
          </w:rPr>
          <w:t xml:space="preserve"> </w:t>
        </w:r>
      </w:ins>
      <w:del w:id="148" w:author="Shimon" w:date="2019-07-21T15:16:00Z">
        <w:r w:rsidR="00646E5E" w:rsidRPr="00D85911" w:rsidDel="009B2DD9">
          <w:rPr>
            <w:rStyle w:val="emailstyle17"/>
            <w:rFonts w:ascii="Times New Roman" w:hAnsi="Times New Roman" w:cs="David"/>
            <w:color w:val="auto"/>
            <w:rtl/>
          </w:rPr>
          <w:delText xml:space="preserve"> </w:delText>
        </w:r>
      </w:del>
      <w:ins w:id="149" w:author="Shimon" w:date="2019-07-21T15:16:00Z">
        <w:r w:rsidR="009B2DD9" w:rsidRPr="00D85911">
          <w:rPr>
            <w:rStyle w:val="emailstyle17"/>
            <w:rFonts w:ascii="Times New Roman" w:hAnsi="Times New Roman" w:cs="David" w:hint="cs"/>
            <w:color w:val="auto"/>
            <w:rtl/>
          </w:rPr>
          <w:t xml:space="preserve">בעקבות זאת </w:t>
        </w:r>
      </w:ins>
      <w:del w:id="150" w:author="Shimon" w:date="2019-07-21T15:16:00Z">
        <w:r w:rsidR="00646E5E" w:rsidRPr="00D85911" w:rsidDel="009B2DD9">
          <w:rPr>
            <w:rStyle w:val="emailstyle17"/>
            <w:rFonts w:ascii="Times New Roman" w:hAnsi="Times New Roman" w:cs="David"/>
            <w:color w:val="auto"/>
            <w:rtl/>
          </w:rPr>
          <w:delText xml:space="preserve">כאשר </w:delText>
        </w:r>
        <w:r w:rsidRPr="00D85911" w:rsidDel="009B2DD9">
          <w:rPr>
            <w:rStyle w:val="emailstyle17"/>
            <w:rFonts w:ascii="Times New Roman" w:hAnsi="Times New Roman" w:cs="David" w:hint="cs"/>
            <w:color w:val="auto"/>
            <w:rtl/>
          </w:rPr>
          <w:delText xml:space="preserve">עוד </w:delText>
        </w:r>
        <w:r w:rsidR="00D51CEB" w:rsidRPr="00D85911" w:rsidDel="009B2DD9">
          <w:rPr>
            <w:rStyle w:val="emailstyle17"/>
            <w:rFonts w:ascii="Times New Roman" w:hAnsi="Times New Roman" w:cs="David" w:hint="cs"/>
            <w:color w:val="auto"/>
            <w:rtl/>
          </w:rPr>
          <w:delText>בשנת 1995</w:delText>
        </w:r>
      </w:del>
      <w:r w:rsidR="00D51CEB" w:rsidRPr="00D85911">
        <w:rPr>
          <w:rStyle w:val="emailstyle17"/>
          <w:rFonts w:ascii="Times New Roman" w:hAnsi="Times New Roman" w:cs="David" w:hint="cs"/>
          <w:color w:val="auto"/>
          <w:rtl/>
        </w:rPr>
        <w:t xml:space="preserve"> פנה סגן נציב שרות </w:t>
      </w:r>
      <w:r w:rsidR="00A23774" w:rsidRPr="00D85911">
        <w:rPr>
          <w:rStyle w:val="emailstyle17"/>
          <w:rFonts w:ascii="Times New Roman" w:hAnsi="Times New Roman" w:cs="David" w:hint="cs"/>
          <w:color w:val="auto"/>
          <w:rtl/>
        </w:rPr>
        <w:t xml:space="preserve">המדינה </w:t>
      </w:r>
      <w:ins w:id="151" w:author="Shimon" w:date="2019-07-21T15:16:00Z">
        <w:r w:rsidR="009B2DD9" w:rsidRPr="00D85911">
          <w:rPr>
            <w:rStyle w:val="emailstyle17"/>
            <w:rFonts w:ascii="Times New Roman" w:hAnsi="Times New Roman" w:cs="David" w:hint="cs"/>
            <w:color w:val="auto"/>
            <w:rtl/>
          </w:rPr>
          <w:t xml:space="preserve">בשנת 1995 </w:t>
        </w:r>
      </w:ins>
      <w:r w:rsidRPr="00D85911">
        <w:rPr>
          <w:rStyle w:val="emailstyle17"/>
          <w:rFonts w:ascii="Times New Roman" w:hAnsi="Times New Roman" w:cs="David" w:hint="cs"/>
          <w:color w:val="auto"/>
          <w:rtl/>
        </w:rPr>
        <w:t xml:space="preserve">לתובע, </w:t>
      </w:r>
      <w:r w:rsidR="00D51CEB" w:rsidRPr="00D85911">
        <w:rPr>
          <w:rStyle w:val="emailstyle17"/>
          <w:rFonts w:ascii="Times New Roman" w:hAnsi="Times New Roman" w:cs="David" w:hint="cs"/>
          <w:color w:val="auto"/>
          <w:rtl/>
        </w:rPr>
        <w:t>וביקש לשנות את מנגנון הארכת תוקפו של החוזה</w:t>
      </w:r>
      <w:ins w:id="152" w:author="Shimon" w:date="2019-07-21T15:29:00Z">
        <w:r w:rsidR="00D85911" w:rsidRPr="00D85911">
          <w:rPr>
            <w:rStyle w:val="emailstyle17"/>
            <w:rFonts w:ascii="Times New Roman" w:hAnsi="Times New Roman" w:cs="David" w:hint="cs"/>
            <w:color w:val="auto"/>
            <w:rtl/>
          </w:rPr>
          <w:t xml:space="preserve"> שבידו</w:t>
        </w:r>
      </w:ins>
      <w:r w:rsidR="00D51CEB" w:rsidRPr="00D85911">
        <w:rPr>
          <w:rStyle w:val="emailstyle17"/>
          <w:rFonts w:ascii="Times New Roman" w:hAnsi="Times New Roman" w:cs="David" w:hint="cs"/>
          <w:color w:val="auto"/>
          <w:rtl/>
        </w:rPr>
        <w:t xml:space="preserve">, כך </w:t>
      </w:r>
      <w:r w:rsidR="00AF11A6" w:rsidRPr="00D85911">
        <w:rPr>
          <w:rStyle w:val="emailstyle17"/>
          <w:rFonts w:ascii="Times New Roman" w:hAnsi="Times New Roman" w:cs="David" w:hint="cs"/>
          <w:color w:val="auto"/>
          <w:rtl/>
        </w:rPr>
        <w:t>ש</w:t>
      </w:r>
      <w:r w:rsidR="00D51CEB" w:rsidRPr="00D85911">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D85911">
        <w:rPr>
          <w:rStyle w:val="emailstyle17"/>
          <w:rFonts w:ascii="Times New Roman" w:hAnsi="Times New Roman" w:cs="David" w:hint="cs"/>
          <w:color w:val="auto"/>
          <w:rtl/>
        </w:rPr>
        <w:t xml:space="preserve"> </w:t>
      </w:r>
      <w:del w:id="153" w:author="Shimon" w:date="2019-07-21T15:17:00Z">
        <w:r w:rsidR="00A23774" w:rsidRPr="00D85911" w:rsidDel="00633FAE">
          <w:rPr>
            <w:rStyle w:val="emailstyle17"/>
            <w:rFonts w:ascii="Times New Roman" w:hAnsi="Times New Roman" w:cs="David" w:hint="cs"/>
            <w:color w:val="auto"/>
            <w:rtl/>
          </w:rPr>
          <w:delText>עליהם חתמו</w:delText>
        </w:r>
      </w:del>
      <w:r w:rsidR="00A23774" w:rsidRPr="00D85911">
        <w:rPr>
          <w:rStyle w:val="emailstyle17"/>
          <w:rFonts w:ascii="Times New Roman" w:hAnsi="Times New Roman" w:cs="David" w:hint="cs"/>
          <w:color w:val="auto"/>
          <w:rtl/>
        </w:rPr>
        <w:t xml:space="preserve"> </w:t>
      </w:r>
      <w:ins w:id="154" w:author="Shimon" w:date="2019-07-21T15:17:00Z">
        <w:r w:rsidR="00633FAE" w:rsidRPr="00D85911">
          <w:rPr>
            <w:rStyle w:val="emailstyle17"/>
            <w:rFonts w:ascii="Times New Roman" w:hAnsi="Times New Roman" w:cs="David" w:hint="cs"/>
            <w:color w:val="auto"/>
            <w:rtl/>
          </w:rPr>
          <w:t>ל</w:t>
        </w:r>
      </w:ins>
      <w:del w:id="155" w:author="Shimon" w:date="2019-07-21T15:17:00Z">
        <w:r w:rsidR="00A23774" w:rsidRPr="00D85911" w:rsidDel="00633FAE">
          <w:rPr>
            <w:rStyle w:val="emailstyle17"/>
            <w:rFonts w:ascii="Times New Roman" w:hAnsi="Times New Roman" w:cs="David" w:hint="cs"/>
            <w:color w:val="auto"/>
            <w:rtl/>
          </w:rPr>
          <w:delText>ה</w:delText>
        </w:r>
      </w:del>
      <w:r w:rsidR="00A23774" w:rsidRPr="00D85911">
        <w:rPr>
          <w:rStyle w:val="emailstyle17"/>
          <w:rFonts w:ascii="Times New Roman" w:hAnsi="Times New Roman" w:cs="David" w:hint="cs"/>
          <w:color w:val="auto"/>
          <w:rtl/>
        </w:rPr>
        <w:t>בכירים</w:t>
      </w:r>
      <w:r w:rsidR="00D51CEB" w:rsidRPr="00D85911">
        <w:rPr>
          <w:rStyle w:val="emailstyle17"/>
          <w:rFonts w:ascii="Times New Roman" w:hAnsi="Times New Roman" w:cs="David" w:hint="cs"/>
          <w:color w:val="auto"/>
          <w:rtl/>
        </w:rPr>
        <w:t>)</w:t>
      </w:r>
      <w:r w:rsidR="00A23774" w:rsidRPr="00D85911">
        <w:rPr>
          <w:rStyle w:val="emailstyle17"/>
          <w:rFonts w:ascii="Times New Roman" w:hAnsi="Times New Roman" w:cs="David" w:hint="cs"/>
          <w:color w:val="auto"/>
          <w:rtl/>
        </w:rPr>
        <w:t xml:space="preserve"> בתמורה לשינוי תנאי הפרישה</w:t>
      </w:r>
      <w:ins w:id="156" w:author="Shimon" w:date="2019-07-21T15:29:00Z">
        <w:r w:rsidR="00D85911" w:rsidRPr="00D85911">
          <w:rPr>
            <w:rStyle w:val="emailstyle17"/>
            <w:rFonts w:ascii="Times New Roman" w:hAnsi="Times New Roman" w:cs="David" w:hint="cs"/>
            <w:color w:val="auto"/>
            <w:rtl/>
          </w:rPr>
          <w:t>.</w:t>
        </w:r>
      </w:ins>
      <w:del w:id="157" w:author="Shimon" w:date="2019-07-21T15:29:00Z">
        <w:r w:rsidR="00A23774" w:rsidRPr="00D85911" w:rsidDel="00D85911">
          <w:rPr>
            <w:rStyle w:val="emailstyle17"/>
            <w:rFonts w:ascii="Times New Roman" w:hAnsi="Times New Roman" w:cs="David" w:hint="cs"/>
            <w:color w:val="auto"/>
            <w:rtl/>
          </w:rPr>
          <w:delText xml:space="preserve"> </w:delText>
        </w:r>
      </w:del>
      <w:del w:id="158" w:author="Shimon" w:date="2019-07-21T15:30:00Z">
        <w:r w:rsidR="00A23774" w:rsidRPr="00D85911" w:rsidDel="00D85911">
          <w:rPr>
            <w:rStyle w:val="emailstyle17"/>
            <w:rFonts w:ascii="Times New Roman" w:hAnsi="Times New Roman" w:cs="David" w:hint="cs"/>
            <w:color w:val="auto"/>
            <w:rtl/>
          </w:rPr>
          <w:delText>(</w:delText>
        </w:r>
      </w:del>
      <w:ins w:id="159" w:author="Shimon" w:date="2019-07-25T10:16:00Z">
        <w:r w:rsidR="00147EF1">
          <w:rPr>
            <w:rStyle w:val="emailstyle17"/>
            <w:rFonts w:ascii="Times New Roman" w:hAnsi="Times New Roman" w:cs="David" w:hint="cs"/>
            <w:color w:val="auto"/>
            <w:rtl/>
          </w:rPr>
          <w:t>מחצית מה</w:t>
        </w:r>
      </w:ins>
      <w:ins w:id="160" w:author="Shimon" w:date="2019-07-23T13:11:00Z">
        <w:r w:rsidR="00EE4B7B">
          <w:rPr>
            <w:rStyle w:val="emailstyle17"/>
            <w:rFonts w:ascii="Times New Roman" w:hAnsi="Times New Roman" w:cs="David" w:hint="cs"/>
            <w:color w:val="auto"/>
            <w:rtl/>
          </w:rPr>
          <w:t>פ</w:t>
        </w:r>
      </w:ins>
      <w:ins w:id="161" w:author="Shimon" w:date="2019-07-21T15:30:00Z">
        <w:r w:rsidR="00D85911" w:rsidRPr="00D85911">
          <w:rPr>
            <w:rStyle w:val="emailstyle17"/>
            <w:rFonts w:ascii="Times New Roman" w:hAnsi="Times New Roman" w:cs="David" w:hint="cs"/>
            <w:color w:val="auto"/>
            <w:rtl/>
          </w:rPr>
          <w:t xml:space="preserve">נסיה </w:t>
        </w:r>
      </w:ins>
      <w:ins w:id="162" w:author="Shimon" w:date="2019-07-23T13:11:00Z">
        <w:r w:rsidR="00EE4B7B">
          <w:rPr>
            <w:rStyle w:val="emailstyle17"/>
            <w:rFonts w:ascii="Times New Roman" w:hAnsi="Times New Roman" w:cs="David" w:hint="cs"/>
            <w:color w:val="auto"/>
            <w:rtl/>
          </w:rPr>
          <w:t xml:space="preserve">תהיה </w:t>
        </w:r>
      </w:ins>
      <w:ins w:id="163" w:author="Shimon" w:date="2019-07-23T13:38:00Z">
        <w:r w:rsidR="00337EAF">
          <w:rPr>
            <w:rStyle w:val="emailstyle17"/>
            <w:rFonts w:ascii="Times New Roman" w:hAnsi="Times New Roman" w:cs="David" w:hint="cs"/>
            <w:color w:val="auto"/>
            <w:rtl/>
          </w:rPr>
          <w:t xml:space="preserve">תמיד </w:t>
        </w:r>
      </w:ins>
      <w:ins w:id="164" w:author="Shimon" w:date="2019-07-23T13:11:00Z">
        <w:r w:rsidR="00EE4B7B">
          <w:rPr>
            <w:rStyle w:val="emailstyle17"/>
            <w:rFonts w:ascii="Times New Roman" w:hAnsi="Times New Roman" w:cs="David" w:hint="cs"/>
            <w:color w:val="auto"/>
            <w:rtl/>
          </w:rPr>
          <w:t xml:space="preserve">לפי משכורת </w:t>
        </w:r>
      </w:ins>
      <w:ins w:id="165" w:author="Shimon" w:date="2019-07-23T13:12:00Z">
        <w:r w:rsidR="00EE4B7B">
          <w:rPr>
            <w:rStyle w:val="emailstyle17"/>
            <w:rFonts w:ascii="Times New Roman" w:hAnsi="Times New Roman" w:cs="David" w:hint="cs"/>
            <w:color w:val="auto"/>
            <w:rtl/>
          </w:rPr>
          <w:t>החוזה הגבוהה</w:t>
        </w:r>
      </w:ins>
      <w:ins w:id="166" w:author="Shimon" w:date="2019-07-23T13:14:00Z">
        <w:r w:rsidR="00EE4B7B">
          <w:rPr>
            <w:rStyle w:val="emailstyle17"/>
            <w:rFonts w:ascii="Times New Roman" w:hAnsi="Times New Roman" w:cs="David" w:hint="cs"/>
            <w:color w:val="auto"/>
            <w:rtl/>
          </w:rPr>
          <w:t>,</w:t>
        </w:r>
      </w:ins>
      <w:ins w:id="167" w:author="Shimon" w:date="2019-07-23T13:12:00Z">
        <w:r w:rsidR="00EE4B7B">
          <w:rPr>
            <w:rStyle w:val="emailstyle17"/>
            <w:rFonts w:ascii="Times New Roman" w:hAnsi="Times New Roman" w:cs="David" w:hint="cs"/>
            <w:color w:val="auto"/>
            <w:rtl/>
          </w:rPr>
          <w:t xml:space="preserve"> גם אם תקופת העבודה בחוז</w:t>
        </w:r>
      </w:ins>
      <w:ins w:id="168" w:author="Shimon" w:date="2019-07-23T13:13:00Z">
        <w:r w:rsidR="00EE4B7B">
          <w:rPr>
            <w:rStyle w:val="emailstyle17"/>
            <w:rFonts w:ascii="Times New Roman" w:hAnsi="Times New Roman" w:cs="David" w:hint="cs"/>
            <w:color w:val="auto"/>
            <w:rtl/>
          </w:rPr>
          <w:t>ה תהיה פחות ממחצית תקופת השרות הכוללת).</w:t>
        </w:r>
      </w:ins>
      <w:del w:id="169" w:author="Shimon" w:date="2019-07-21T15:31:00Z">
        <w:r w:rsidR="00A23774" w:rsidRPr="00D85911" w:rsidDel="00D85911">
          <w:rPr>
            <w:rStyle w:val="emailstyle17"/>
            <w:rFonts w:ascii="Times New Roman" w:hAnsi="Times New Roman" w:cs="David" w:hint="cs"/>
            <w:color w:val="auto"/>
            <w:rtl/>
          </w:rPr>
          <w:delText xml:space="preserve">כך </w:delText>
        </w:r>
      </w:del>
    </w:p>
    <w:p w14:paraId="1C144B19" w14:textId="4432E46F" w:rsidR="00430FA2" w:rsidRDefault="00A23774">
      <w:pPr>
        <w:pStyle w:val="11"/>
        <w:spacing w:before="0" w:after="120" w:line="360" w:lineRule="auto"/>
        <w:ind w:left="523" w:hanging="142"/>
        <w:rPr>
          <w:rStyle w:val="emailstyle17"/>
          <w:rFonts w:ascii="Times New Roman" w:hAnsi="Times New Roman" w:cs="David"/>
          <w:color w:val="auto"/>
          <w:rtl/>
        </w:rPr>
        <w:pPrChange w:id="170" w:author="Shimon" w:date="2019-07-30T13:45:00Z">
          <w:pPr>
            <w:pStyle w:val="11"/>
            <w:numPr>
              <w:numId w:val="14"/>
            </w:numPr>
            <w:tabs>
              <w:tab w:val="num" w:pos="1440"/>
            </w:tabs>
            <w:spacing w:before="0" w:after="240" w:line="360" w:lineRule="auto"/>
            <w:ind w:left="1440" w:right="360" w:hanging="360"/>
          </w:pPr>
        </w:pPrChange>
      </w:pPr>
      <w:r w:rsidRPr="00D85911">
        <w:rPr>
          <w:rStyle w:val="emailstyle17"/>
          <w:rFonts w:ascii="Times New Roman" w:hAnsi="Times New Roman" w:cs="David" w:hint="cs"/>
          <w:color w:val="auto"/>
          <w:rtl/>
        </w:rPr>
        <w:t>התובע</w:t>
      </w:r>
      <w:del w:id="171" w:author="Shimon" w:date="2019-07-21T15:33:00Z">
        <w:r w:rsidRPr="00D85911" w:rsidDel="00D85911">
          <w:rPr>
            <w:rStyle w:val="emailstyle17"/>
            <w:rFonts w:ascii="Times New Roman" w:hAnsi="Times New Roman" w:cs="David" w:hint="cs"/>
            <w:color w:val="auto"/>
            <w:rtl/>
          </w:rPr>
          <w:delText xml:space="preserve"> </w:delText>
        </w:r>
      </w:del>
      <w:r w:rsidRPr="00D85911">
        <w:rPr>
          <w:rStyle w:val="emailstyle17"/>
          <w:rFonts w:ascii="Times New Roman" w:hAnsi="Times New Roman" w:cs="David" w:hint="cs"/>
          <w:color w:val="auto"/>
          <w:rtl/>
        </w:rPr>
        <w:t>סירב</w:t>
      </w:r>
      <w:r w:rsidR="00646E5E" w:rsidRPr="00D85911">
        <w:rPr>
          <w:rStyle w:val="emailstyle17"/>
          <w:rFonts w:ascii="Times New Roman" w:hAnsi="Times New Roman" w:cs="David" w:hint="cs"/>
          <w:color w:val="auto"/>
          <w:rtl/>
        </w:rPr>
        <w:t xml:space="preserve"> לשינוי מהותי זה</w:t>
      </w:r>
      <w:ins w:id="172" w:author="Shimon" w:date="2019-07-23T13:07:00Z">
        <w:r w:rsidR="00EE4B7B">
          <w:rPr>
            <w:rStyle w:val="emailstyle17"/>
            <w:rFonts w:ascii="Times New Roman" w:hAnsi="Times New Roman" w:cs="David" w:hint="cs"/>
            <w:b/>
            <w:bCs/>
            <w:color w:val="auto"/>
            <w:rtl/>
          </w:rPr>
          <w:t xml:space="preserve">, </w:t>
        </w:r>
      </w:ins>
      <w:ins w:id="173" w:author="Shimon" w:date="2019-07-25T10:56:00Z">
        <w:r w:rsidR="00A24770" w:rsidRPr="00D85911">
          <w:rPr>
            <w:rStyle w:val="emailstyle17"/>
            <w:rFonts w:ascii="Times New Roman" w:hAnsi="Times New Roman" w:cs="David" w:hint="eastAsia"/>
            <w:b/>
            <w:bCs/>
            <w:color w:val="auto"/>
            <w:rtl/>
          </w:rPr>
          <w:t>והחוזה</w:t>
        </w:r>
        <w:r w:rsidR="00A24770" w:rsidRPr="00D85911">
          <w:rPr>
            <w:rStyle w:val="emailstyle17"/>
            <w:rFonts w:ascii="Times New Roman" w:hAnsi="Times New Roman" w:cs="David"/>
            <w:b/>
            <w:bCs/>
            <w:color w:val="auto"/>
            <w:rtl/>
          </w:rPr>
          <w:t xml:space="preserve"> נשאר בנוסחו המקורי</w:t>
        </w:r>
        <w:r w:rsidR="00A24770">
          <w:rPr>
            <w:rStyle w:val="emailstyle17"/>
            <w:rFonts w:ascii="Times New Roman" w:hAnsi="Times New Roman" w:cs="David" w:hint="cs"/>
            <w:color w:val="auto"/>
            <w:rtl/>
          </w:rPr>
          <w:t xml:space="preserve">, </w:t>
        </w:r>
      </w:ins>
      <w:ins w:id="174" w:author="Shimon" w:date="2019-07-23T13:08:00Z">
        <w:r w:rsidR="00C461DF">
          <w:rPr>
            <w:rStyle w:val="emailstyle17"/>
            <w:rFonts w:ascii="Times New Roman" w:hAnsi="Times New Roman" w:cs="David" w:hint="cs"/>
            <w:color w:val="auto"/>
            <w:rtl/>
          </w:rPr>
          <w:t xml:space="preserve">בין היתר </w:t>
        </w:r>
      </w:ins>
      <w:ins w:id="175" w:author="Shimon" w:date="2019-07-23T13:32:00Z">
        <w:r w:rsidR="00E33AF7">
          <w:rPr>
            <w:rStyle w:val="emailstyle17"/>
            <w:rFonts w:ascii="Times New Roman" w:hAnsi="Times New Roman" w:cs="David" w:hint="cs"/>
            <w:color w:val="auto"/>
            <w:rtl/>
          </w:rPr>
          <w:t>מ</w:t>
        </w:r>
      </w:ins>
      <w:ins w:id="176" w:author="Shimon" w:date="2019-07-30T13:35:00Z">
        <w:r w:rsidR="00520F84">
          <w:rPr>
            <w:rStyle w:val="emailstyle17"/>
            <w:rFonts w:ascii="Times New Roman" w:hAnsi="Times New Roman" w:cs="David" w:hint="cs"/>
            <w:color w:val="auto"/>
            <w:rtl/>
          </w:rPr>
          <w:t>שום ש</w:t>
        </w:r>
      </w:ins>
      <w:ins w:id="177" w:author="Shimon" w:date="2019-07-30T13:38:00Z">
        <w:r w:rsidR="00520F84">
          <w:rPr>
            <w:rStyle w:val="emailstyle17"/>
            <w:rFonts w:ascii="Times New Roman" w:hAnsi="Times New Roman" w:cs="David" w:hint="cs"/>
            <w:color w:val="auto"/>
            <w:rtl/>
          </w:rPr>
          <w:t xml:space="preserve">היתרון </w:t>
        </w:r>
        <w:r w:rsidR="00520F84" w:rsidRPr="00520F84">
          <w:rPr>
            <w:rStyle w:val="emailstyle17"/>
            <w:rFonts w:ascii="Times New Roman" w:hAnsi="Times New Roman" w:cs="David" w:hint="eastAsia"/>
            <w:color w:val="auto"/>
            <w:rtl/>
          </w:rPr>
          <w:t>ב</w:t>
        </w:r>
      </w:ins>
      <w:ins w:id="178" w:author="Shimon" w:date="2019-07-30T13:37:00Z">
        <w:r w:rsidR="00520F84" w:rsidRPr="00520F84">
          <w:rPr>
            <w:rStyle w:val="emailstyle17"/>
            <w:rFonts w:ascii="Times New Roman" w:hAnsi="Times New Roman" w:cs="David" w:hint="eastAsia"/>
            <w:color w:val="auto"/>
            <w:rtl/>
            <w:rPrChange w:id="179" w:author="Shimon" w:date="2019-07-30T13:39:00Z">
              <w:rPr>
                <w:rStyle w:val="emailstyle17"/>
                <w:rFonts w:ascii="Times New Roman" w:hAnsi="Times New Roman" w:cs="David" w:hint="eastAsia"/>
                <w:b/>
                <w:bCs/>
                <w:color w:val="auto"/>
                <w:rtl/>
              </w:rPr>
            </w:rPrChange>
          </w:rPr>
          <w:t>נוסחה</w:t>
        </w:r>
        <w:r w:rsidR="00520F84">
          <w:rPr>
            <w:rStyle w:val="emailstyle17"/>
            <w:rFonts w:ascii="Times New Roman" w:hAnsi="Times New Roman" w:cs="David" w:hint="cs"/>
            <w:color w:val="auto"/>
            <w:rtl/>
          </w:rPr>
          <w:t xml:space="preserve"> ה"משופרת" כב</w:t>
        </w:r>
      </w:ins>
      <w:ins w:id="180" w:author="Shimon" w:date="2019-07-30T13:38:00Z">
        <w:r w:rsidR="00520F84">
          <w:rPr>
            <w:rStyle w:val="emailstyle17"/>
            <w:rFonts w:ascii="Times New Roman" w:hAnsi="Times New Roman" w:cs="David" w:hint="cs"/>
            <w:color w:val="auto"/>
            <w:rtl/>
          </w:rPr>
          <w:t>י</w:t>
        </w:r>
      </w:ins>
      <w:ins w:id="181" w:author="Shimon" w:date="2019-07-30T13:37:00Z">
        <w:r w:rsidR="00520F84">
          <w:rPr>
            <w:rStyle w:val="emailstyle17"/>
            <w:rFonts w:ascii="Times New Roman" w:hAnsi="Times New Roman" w:cs="David" w:hint="cs"/>
            <w:color w:val="auto"/>
            <w:rtl/>
          </w:rPr>
          <w:t xml:space="preserve">כול </w:t>
        </w:r>
      </w:ins>
      <w:ins w:id="182" w:author="Shimon" w:date="2019-07-30T13:39:00Z">
        <w:r w:rsidR="00520F84">
          <w:rPr>
            <w:rStyle w:val="emailstyle17"/>
            <w:rFonts w:ascii="Times New Roman" w:hAnsi="Times New Roman" w:cs="David" w:hint="cs"/>
            <w:color w:val="auto"/>
            <w:rtl/>
          </w:rPr>
          <w:t xml:space="preserve">לחישוב הפנסיה </w:t>
        </w:r>
      </w:ins>
      <w:ins w:id="183" w:author="Shimon" w:date="2019-07-30T13:37:00Z">
        <w:r w:rsidR="00520F84">
          <w:rPr>
            <w:rStyle w:val="emailstyle17"/>
            <w:rFonts w:ascii="Times New Roman" w:hAnsi="Times New Roman" w:cs="David" w:hint="cs"/>
            <w:color w:val="auto"/>
            <w:rtl/>
          </w:rPr>
          <w:t xml:space="preserve">(50/50) </w:t>
        </w:r>
      </w:ins>
      <w:ins w:id="184" w:author="Shimon" w:date="2019-07-30T13:38:00Z">
        <w:r w:rsidR="00520F84">
          <w:rPr>
            <w:rStyle w:val="emailstyle17"/>
            <w:rFonts w:ascii="Times New Roman" w:hAnsi="Times New Roman" w:cs="David" w:hint="cs"/>
            <w:color w:val="auto"/>
            <w:rtl/>
          </w:rPr>
          <w:t>ה</w:t>
        </w:r>
      </w:ins>
      <w:ins w:id="185" w:author="Shimon" w:date="2019-07-30T13:37:00Z">
        <w:r w:rsidR="00520F84">
          <w:rPr>
            <w:rStyle w:val="emailstyle17"/>
            <w:rFonts w:ascii="Times New Roman" w:hAnsi="Times New Roman" w:cs="David" w:hint="cs"/>
            <w:color w:val="auto"/>
            <w:rtl/>
          </w:rPr>
          <w:t xml:space="preserve">יתה </w:t>
        </w:r>
      </w:ins>
      <w:ins w:id="186" w:author="Shimon" w:date="2019-07-30T13:38:00Z">
        <w:r w:rsidR="00520F84">
          <w:rPr>
            <w:rStyle w:val="emailstyle17"/>
            <w:rFonts w:ascii="Times New Roman" w:hAnsi="Times New Roman" w:cs="David" w:hint="cs"/>
            <w:color w:val="auto"/>
            <w:rtl/>
          </w:rPr>
          <w:t>הופכת לחסרון</w:t>
        </w:r>
      </w:ins>
      <w:ins w:id="187" w:author="Shimon" w:date="2019-07-30T13:39:00Z">
        <w:r w:rsidR="00520F84">
          <w:rPr>
            <w:rStyle w:val="emailstyle17"/>
            <w:rFonts w:ascii="Times New Roman" w:hAnsi="Times New Roman" w:cs="David" w:hint="cs"/>
            <w:color w:val="auto"/>
            <w:rtl/>
          </w:rPr>
          <w:t xml:space="preserve"> ב</w:t>
        </w:r>
      </w:ins>
      <w:ins w:id="188" w:author="Shimon" w:date="2019-07-30T13:38:00Z">
        <w:r w:rsidR="00520F84">
          <w:rPr>
            <w:rStyle w:val="emailstyle17"/>
            <w:rFonts w:ascii="Times New Roman" w:hAnsi="Times New Roman" w:cs="David" w:hint="cs"/>
            <w:color w:val="auto"/>
            <w:rtl/>
          </w:rPr>
          <w:t>אם תקופת החוזה</w:t>
        </w:r>
      </w:ins>
      <w:ins w:id="189" w:author="Shimon" w:date="2019-07-30T13:39:00Z">
        <w:r w:rsidR="00520F84">
          <w:rPr>
            <w:rStyle w:val="emailstyle17"/>
            <w:rFonts w:ascii="Times New Roman" w:hAnsi="Times New Roman" w:cs="David" w:hint="cs"/>
            <w:color w:val="auto"/>
            <w:rtl/>
          </w:rPr>
          <w:t xml:space="preserve"> תהיה ארוכה יותר מתקופת כתב המינוי</w:t>
        </w:r>
      </w:ins>
      <w:ins w:id="190" w:author="Shimon" w:date="2019-07-30T13:40:00Z">
        <w:r w:rsidR="00520F84">
          <w:rPr>
            <w:rStyle w:val="emailstyle17"/>
            <w:rFonts w:ascii="Times New Roman" w:hAnsi="Times New Roman" w:cs="David" w:hint="cs"/>
            <w:color w:val="auto"/>
            <w:rtl/>
          </w:rPr>
          <w:t xml:space="preserve">. </w:t>
        </w:r>
      </w:ins>
      <w:ins w:id="191" w:author="Shimon" w:date="2019-07-23T13:32:00Z">
        <w:r w:rsidR="00520F84">
          <w:rPr>
            <w:rStyle w:val="emailstyle17"/>
            <w:rFonts w:ascii="Times New Roman" w:hAnsi="Times New Roman" w:cs="David" w:hint="cs"/>
            <w:color w:val="auto"/>
            <w:rtl/>
          </w:rPr>
          <w:t>ה</w:t>
        </w:r>
      </w:ins>
      <w:ins w:id="192" w:author="Shimon" w:date="2019-07-30T13:40:00Z">
        <w:r w:rsidR="00520F84">
          <w:rPr>
            <w:rStyle w:val="emailstyle17"/>
            <w:rFonts w:ascii="Times New Roman" w:hAnsi="Times New Roman" w:cs="David" w:hint="cs"/>
            <w:color w:val="auto"/>
            <w:rtl/>
          </w:rPr>
          <w:t>תובע</w:t>
        </w:r>
      </w:ins>
      <w:ins w:id="193" w:author="Shimon" w:date="2019-07-30T13:43:00Z">
        <w:r w:rsidR="00520F84">
          <w:rPr>
            <w:rStyle w:val="emailstyle17"/>
            <w:rFonts w:ascii="Times New Roman" w:hAnsi="Times New Roman" w:cs="David" w:hint="cs"/>
            <w:color w:val="auto"/>
            <w:rtl/>
          </w:rPr>
          <w:t>,</w:t>
        </w:r>
      </w:ins>
      <w:ins w:id="194" w:author="Shimon" w:date="2019-07-23T13:32:00Z">
        <w:r w:rsidR="00E33AF7">
          <w:rPr>
            <w:rStyle w:val="emailstyle17"/>
            <w:rFonts w:ascii="Times New Roman" w:hAnsi="Times New Roman" w:cs="David" w:hint="cs"/>
            <w:color w:val="auto"/>
            <w:rtl/>
          </w:rPr>
          <w:t xml:space="preserve"> </w:t>
        </w:r>
      </w:ins>
      <w:ins w:id="195" w:author="Shimon" w:date="2019-07-30T13:43:00Z">
        <w:r w:rsidR="00520F84">
          <w:rPr>
            <w:rStyle w:val="emailstyle17"/>
            <w:rFonts w:ascii="Times New Roman" w:hAnsi="Times New Roman" w:cs="David" w:hint="cs"/>
            <w:color w:val="auto"/>
            <w:rtl/>
          </w:rPr>
          <w:t>ש</w:t>
        </w:r>
      </w:ins>
      <w:ins w:id="196" w:author="Shimon" w:date="2019-07-23T13:32:00Z">
        <w:r w:rsidR="00E33AF7">
          <w:rPr>
            <w:rStyle w:val="emailstyle17"/>
            <w:rFonts w:ascii="Times New Roman" w:hAnsi="Times New Roman" w:cs="David" w:hint="cs"/>
            <w:color w:val="auto"/>
            <w:rtl/>
          </w:rPr>
          <w:t xml:space="preserve">ציפה לקריירה ארוכת שנים </w:t>
        </w:r>
      </w:ins>
      <w:ins w:id="197" w:author="Shimon" w:date="2019-07-30T13:40:00Z">
        <w:r w:rsidR="00520F84">
          <w:rPr>
            <w:rStyle w:val="emailstyle17"/>
            <w:rFonts w:ascii="Times New Roman" w:hAnsi="Times New Roman" w:cs="David" w:hint="cs"/>
            <w:color w:val="auto"/>
            <w:rtl/>
          </w:rPr>
          <w:t xml:space="preserve">כך </w:t>
        </w:r>
      </w:ins>
      <w:ins w:id="198" w:author="Shimon" w:date="2019-07-23T18:48:00Z">
        <w:r w:rsidR="00BB4FE9">
          <w:rPr>
            <w:rStyle w:val="emailstyle17"/>
            <w:rFonts w:ascii="Times New Roman" w:hAnsi="Times New Roman" w:cs="David" w:hint="cs"/>
            <w:color w:val="auto"/>
            <w:rtl/>
          </w:rPr>
          <w:t>שתקופת עבודתו בחוזה תהיה ארוכה יותר מתקופת עבודתו בכתב מינוי,</w:t>
        </w:r>
      </w:ins>
      <w:ins w:id="199" w:author="Shimon" w:date="2019-07-23T13:32:00Z">
        <w:r w:rsidR="00A24770">
          <w:rPr>
            <w:rStyle w:val="emailstyle17"/>
            <w:rFonts w:ascii="Times New Roman" w:hAnsi="Times New Roman" w:cs="David" w:hint="cs"/>
            <w:color w:val="auto"/>
            <w:rtl/>
          </w:rPr>
          <w:t xml:space="preserve"> </w:t>
        </w:r>
      </w:ins>
      <w:ins w:id="200" w:author="Shimon" w:date="2019-07-23T18:52:00Z">
        <w:r w:rsidR="00BB4FE9">
          <w:rPr>
            <w:rStyle w:val="emailstyle17"/>
            <w:rFonts w:ascii="Times New Roman" w:hAnsi="Times New Roman" w:cs="David"/>
            <w:color w:val="auto"/>
            <w:rtl/>
          </w:rPr>
          <w:t>–</w:t>
        </w:r>
        <w:r w:rsidR="00A24770">
          <w:rPr>
            <w:rStyle w:val="emailstyle17"/>
            <w:rFonts w:ascii="Times New Roman" w:hAnsi="Times New Roman" w:cs="David" w:hint="cs"/>
            <w:color w:val="auto"/>
            <w:rtl/>
          </w:rPr>
          <w:t>כפי שאכן התרחש</w:t>
        </w:r>
      </w:ins>
      <w:ins w:id="201" w:author="Shimon" w:date="2019-07-25T10:52:00Z">
        <w:r w:rsidR="00A24770">
          <w:rPr>
            <w:rStyle w:val="emailstyle17"/>
            <w:rFonts w:ascii="Times New Roman" w:hAnsi="Times New Roman" w:cs="David" w:hint="cs"/>
            <w:color w:val="auto"/>
            <w:rtl/>
          </w:rPr>
          <w:t>-</w:t>
        </w:r>
      </w:ins>
      <w:ins w:id="202" w:author="Shimon" w:date="2019-07-30T13:44:00Z">
        <w:r w:rsidR="00520F84">
          <w:rPr>
            <w:rStyle w:val="emailstyle17"/>
            <w:rFonts w:ascii="Times New Roman" w:hAnsi="Times New Roman" w:cs="David" w:hint="cs"/>
            <w:color w:val="auto"/>
            <w:rtl/>
          </w:rPr>
          <w:t xml:space="preserve">, הבין שבמקרה כזה </w:t>
        </w:r>
      </w:ins>
      <w:ins w:id="203" w:author="Shimon" w:date="2019-07-30T13:42:00Z">
        <w:r w:rsidR="00520F84">
          <w:rPr>
            <w:rStyle w:val="emailstyle17"/>
            <w:rFonts w:ascii="Times New Roman" w:hAnsi="Times New Roman" w:cs="David" w:hint="cs"/>
            <w:color w:val="auto"/>
            <w:rtl/>
          </w:rPr>
          <w:t xml:space="preserve">הוא </w:t>
        </w:r>
      </w:ins>
      <w:ins w:id="204" w:author="Shimon" w:date="2019-07-30T13:44:00Z">
        <w:r w:rsidR="00520F84">
          <w:rPr>
            <w:rStyle w:val="emailstyle17"/>
            <w:rFonts w:ascii="Times New Roman" w:hAnsi="Times New Roman" w:cs="David" w:hint="cs"/>
            <w:color w:val="auto"/>
            <w:rtl/>
          </w:rPr>
          <w:t>י</w:t>
        </w:r>
      </w:ins>
      <w:ins w:id="205" w:author="Shimon" w:date="2019-07-30T13:42:00Z">
        <w:r w:rsidR="00520F84">
          <w:rPr>
            <w:rStyle w:val="emailstyle17"/>
            <w:rFonts w:ascii="Times New Roman" w:hAnsi="Times New Roman" w:cs="David" w:hint="cs"/>
            <w:color w:val="auto"/>
            <w:rtl/>
          </w:rPr>
          <w:t xml:space="preserve">היה זכאי </w:t>
        </w:r>
      </w:ins>
      <w:ins w:id="206" w:author="Shimon" w:date="2019-07-30T13:45:00Z">
        <w:r w:rsidR="00520F84">
          <w:rPr>
            <w:rStyle w:val="emailstyle17"/>
            <w:rFonts w:ascii="Times New Roman" w:hAnsi="Times New Roman" w:cs="David" w:hint="cs"/>
            <w:color w:val="auto"/>
            <w:rtl/>
          </w:rPr>
          <w:t>לפנסיה ש</w:t>
        </w:r>
      </w:ins>
      <w:ins w:id="207" w:author="Shimon" w:date="2019-07-30T13:42:00Z">
        <w:r w:rsidR="00520F84">
          <w:rPr>
            <w:rStyle w:val="emailstyle17"/>
            <w:rFonts w:ascii="Times New Roman" w:hAnsi="Times New Roman" w:cs="David" w:hint="cs"/>
            <w:color w:val="auto"/>
            <w:rtl/>
          </w:rPr>
          <w:t xml:space="preserve">רק </w:t>
        </w:r>
      </w:ins>
      <w:ins w:id="208" w:author="Shimon" w:date="2019-07-25T11:04:00Z">
        <w:r w:rsidR="006B4D86">
          <w:rPr>
            <w:rStyle w:val="emailstyle17"/>
            <w:rFonts w:ascii="Times New Roman" w:hAnsi="Times New Roman" w:cs="David" w:hint="cs"/>
            <w:color w:val="auto"/>
            <w:rtl/>
          </w:rPr>
          <w:t xml:space="preserve">50% </w:t>
        </w:r>
      </w:ins>
      <w:ins w:id="209" w:author="Shimon" w:date="2019-07-30T13:45:00Z">
        <w:r w:rsidR="00520F84">
          <w:rPr>
            <w:rStyle w:val="emailstyle17"/>
            <w:rFonts w:ascii="Times New Roman" w:hAnsi="Times New Roman" w:cs="David" w:hint="cs"/>
            <w:color w:val="auto"/>
            <w:rtl/>
          </w:rPr>
          <w:t>ממנה תהיה</w:t>
        </w:r>
      </w:ins>
      <w:ins w:id="210" w:author="Shimon" w:date="2019-07-30T13:42:00Z">
        <w:r w:rsidR="00520F84">
          <w:rPr>
            <w:rStyle w:val="emailstyle17"/>
            <w:rFonts w:ascii="Times New Roman" w:hAnsi="Times New Roman" w:cs="David" w:hint="cs"/>
            <w:color w:val="auto"/>
            <w:rtl/>
          </w:rPr>
          <w:t xml:space="preserve"> לפי </w:t>
        </w:r>
      </w:ins>
      <w:ins w:id="211" w:author="Shimon" w:date="2019-07-30T13:43:00Z">
        <w:r w:rsidR="00520F84">
          <w:rPr>
            <w:rStyle w:val="emailstyle17"/>
            <w:rFonts w:ascii="Times New Roman" w:hAnsi="Times New Roman" w:cs="David" w:hint="cs"/>
            <w:color w:val="auto"/>
            <w:rtl/>
          </w:rPr>
          <w:t>ה</w:t>
        </w:r>
      </w:ins>
      <w:ins w:id="212" w:author="Shimon" w:date="2019-07-30T13:42:00Z">
        <w:r w:rsidR="00520F84">
          <w:rPr>
            <w:rStyle w:val="emailstyle17"/>
            <w:rFonts w:ascii="Times New Roman" w:hAnsi="Times New Roman" w:cs="David" w:hint="cs"/>
            <w:color w:val="auto"/>
            <w:rtl/>
          </w:rPr>
          <w:t xml:space="preserve">משכורת </w:t>
        </w:r>
      </w:ins>
      <w:ins w:id="213" w:author="Shimon" w:date="2019-07-30T13:43:00Z">
        <w:r w:rsidR="00520F84">
          <w:rPr>
            <w:rStyle w:val="emailstyle17"/>
            <w:rFonts w:ascii="Times New Roman" w:hAnsi="Times New Roman" w:cs="David" w:hint="cs"/>
            <w:color w:val="auto"/>
            <w:rtl/>
          </w:rPr>
          <w:t>הגבוהה של החוזה,</w:t>
        </w:r>
      </w:ins>
      <w:ins w:id="214" w:author="Shimon" w:date="2019-07-25T10:25:00Z">
        <w:r w:rsidR="00D96F0F">
          <w:rPr>
            <w:rStyle w:val="emailstyle17"/>
            <w:rFonts w:ascii="Times New Roman" w:hAnsi="Times New Roman" w:cs="David" w:hint="cs"/>
            <w:color w:val="auto"/>
            <w:rtl/>
          </w:rPr>
          <w:t xml:space="preserve"> על אף העובדה שתקופת העבודה ע"פ החוזה היתה אר</w:t>
        </w:r>
      </w:ins>
      <w:ins w:id="215" w:author="Shimon" w:date="2019-07-25T10:55:00Z">
        <w:r w:rsidR="00A24770">
          <w:rPr>
            <w:rStyle w:val="emailstyle17"/>
            <w:rFonts w:ascii="Times New Roman" w:hAnsi="Times New Roman" w:cs="David" w:hint="cs"/>
            <w:color w:val="auto"/>
            <w:rtl/>
          </w:rPr>
          <w:t>ו</w:t>
        </w:r>
      </w:ins>
      <w:ins w:id="216" w:author="Shimon" w:date="2019-07-25T10:25:00Z">
        <w:r w:rsidR="00D96F0F">
          <w:rPr>
            <w:rStyle w:val="emailstyle17"/>
            <w:rFonts w:ascii="Times New Roman" w:hAnsi="Times New Roman" w:cs="David" w:hint="cs"/>
            <w:color w:val="auto"/>
            <w:rtl/>
          </w:rPr>
          <w:t xml:space="preserve">כה יותר ממחצית </w:t>
        </w:r>
      </w:ins>
      <w:ins w:id="217" w:author="Shimon" w:date="2019-07-25T10:26:00Z">
        <w:r w:rsidR="00D96F0F">
          <w:rPr>
            <w:rStyle w:val="emailstyle17"/>
            <w:rFonts w:ascii="Times New Roman" w:hAnsi="Times New Roman" w:cs="David" w:hint="cs"/>
            <w:color w:val="auto"/>
            <w:rtl/>
          </w:rPr>
          <w:t xml:space="preserve">כל </w:t>
        </w:r>
      </w:ins>
      <w:ins w:id="218" w:author="Shimon" w:date="2019-07-25T10:49:00Z">
        <w:r w:rsidR="00A24770">
          <w:rPr>
            <w:rStyle w:val="emailstyle17"/>
            <w:rFonts w:ascii="Times New Roman" w:hAnsi="Times New Roman" w:cs="David" w:hint="cs"/>
            <w:color w:val="auto"/>
            <w:rtl/>
          </w:rPr>
          <w:t xml:space="preserve">תקופות </w:t>
        </w:r>
      </w:ins>
      <w:ins w:id="219" w:author="Shimon" w:date="2019-07-25T10:26:00Z">
        <w:r w:rsidR="00D96F0F">
          <w:rPr>
            <w:rStyle w:val="emailstyle17"/>
            <w:rFonts w:ascii="Times New Roman" w:hAnsi="Times New Roman" w:cs="David" w:hint="cs"/>
            <w:color w:val="auto"/>
            <w:rtl/>
          </w:rPr>
          <w:t>השרות (כתב מינוי+ תקופת החוזה</w:t>
        </w:r>
      </w:ins>
      <w:ins w:id="220" w:author="Shimon" w:date="2019-07-25T10:27:00Z">
        <w:r w:rsidR="00D96F0F">
          <w:rPr>
            <w:rStyle w:val="emailstyle17"/>
            <w:rFonts w:ascii="Times New Roman" w:hAnsi="Times New Roman" w:cs="David" w:hint="cs"/>
            <w:color w:val="auto"/>
            <w:rtl/>
          </w:rPr>
          <w:t>)</w:t>
        </w:r>
      </w:ins>
      <w:del w:id="221" w:author="Shimon" w:date="2019-07-23T13:07:00Z">
        <w:r w:rsidRPr="00D85911" w:rsidDel="00EE4B7B">
          <w:rPr>
            <w:rStyle w:val="emailstyle17"/>
            <w:rFonts w:ascii="Times New Roman" w:hAnsi="Times New Roman" w:cs="David" w:hint="cs"/>
            <w:color w:val="auto"/>
            <w:rtl/>
          </w:rPr>
          <w:delText xml:space="preserve"> </w:delText>
        </w:r>
      </w:del>
      <w:del w:id="222" w:author="Shimon" w:date="2019-07-25T10:56:00Z">
        <w:r w:rsidR="00582D11" w:rsidRPr="00D85911" w:rsidDel="00A24770">
          <w:rPr>
            <w:rStyle w:val="emailstyle17"/>
            <w:rFonts w:ascii="Times New Roman" w:hAnsi="Times New Roman" w:cs="David" w:hint="eastAsia"/>
            <w:b/>
            <w:bCs/>
            <w:color w:val="auto"/>
            <w:rtl/>
          </w:rPr>
          <w:delText>ו</w:delText>
        </w:r>
        <w:r w:rsidR="00D51CEB" w:rsidRPr="00D85911" w:rsidDel="00A24770">
          <w:rPr>
            <w:rStyle w:val="emailstyle17"/>
            <w:rFonts w:ascii="Times New Roman" w:hAnsi="Times New Roman" w:cs="David" w:hint="eastAsia"/>
            <w:b/>
            <w:bCs/>
            <w:color w:val="auto"/>
            <w:rtl/>
          </w:rPr>
          <w:delText>החוזה</w:delText>
        </w:r>
        <w:r w:rsidR="00D51CEB" w:rsidRPr="00D85911" w:rsidDel="00A24770">
          <w:rPr>
            <w:rStyle w:val="emailstyle17"/>
            <w:rFonts w:ascii="Times New Roman" w:hAnsi="Times New Roman" w:cs="David"/>
            <w:b/>
            <w:bCs/>
            <w:color w:val="auto"/>
            <w:rtl/>
          </w:rPr>
          <w:delText xml:space="preserve"> נשאר בנוסחו המקורי</w:delText>
        </w:r>
        <w:r w:rsidR="00430FA2" w:rsidDel="00A24770">
          <w:rPr>
            <w:rStyle w:val="emailstyle17"/>
            <w:rFonts w:ascii="Times New Roman" w:hAnsi="Times New Roman" w:cs="David" w:hint="cs"/>
            <w:color w:val="auto"/>
            <w:rtl/>
          </w:rPr>
          <w:delText>.</w:delText>
        </w:r>
      </w:del>
    </w:p>
    <w:p w14:paraId="497C2561" w14:textId="5191B17B" w:rsidR="00D51CEB" w:rsidRDefault="00D51CEB" w:rsidP="00430FA2">
      <w:pPr>
        <w:pStyle w:val="11"/>
        <w:spacing w:before="0" w:after="120" w:line="360" w:lineRule="auto"/>
        <w:ind w:left="523" w:hanging="142"/>
        <w:rPr>
          <w:ins w:id="223" w:author="Shimon" w:date="2019-07-25T10:33:00Z"/>
          <w:rStyle w:val="emailstyle17"/>
          <w:rFonts w:ascii="Times New Roman" w:hAnsi="Times New Roman" w:cs="David"/>
          <w:color w:val="auto"/>
          <w:rtl/>
        </w:rPr>
      </w:pPr>
      <w:r w:rsidRPr="00D85911">
        <w:rPr>
          <w:rStyle w:val="emailstyle17"/>
          <w:rFonts w:ascii="Times New Roman" w:hAnsi="Times New Roman" w:cs="David" w:hint="cs"/>
          <w:color w:val="auto"/>
          <w:rtl/>
        </w:rPr>
        <w:t xml:space="preserve"> ה</w:t>
      </w:r>
      <w:r w:rsidR="00726756" w:rsidRPr="00D85911">
        <w:rPr>
          <w:rStyle w:val="emailstyle17"/>
          <w:rFonts w:ascii="Times New Roman" w:hAnsi="Times New Roman" w:cs="David" w:hint="cs"/>
          <w:color w:val="auto"/>
          <w:rtl/>
        </w:rPr>
        <w:t>נתבעת</w:t>
      </w:r>
      <w:r w:rsidRPr="00D85911">
        <w:rPr>
          <w:rStyle w:val="emailstyle17"/>
          <w:rFonts w:ascii="Times New Roman" w:hAnsi="Times New Roman" w:cs="David" w:hint="cs"/>
          <w:color w:val="auto"/>
          <w:rtl/>
        </w:rPr>
        <w:t xml:space="preserve"> חזרה והציעה את השינוי הנ"ל בשנת 1997</w:t>
      </w:r>
      <w:r w:rsidR="00AF11A6" w:rsidRPr="00D85911">
        <w:rPr>
          <w:rStyle w:val="emailstyle17"/>
          <w:rFonts w:ascii="Times New Roman" w:hAnsi="Times New Roman" w:cs="David" w:hint="cs"/>
          <w:color w:val="auto"/>
          <w:rtl/>
        </w:rPr>
        <w:t>,</w:t>
      </w:r>
      <w:r w:rsidRPr="00D85911">
        <w:rPr>
          <w:rStyle w:val="emailstyle17"/>
          <w:rFonts w:ascii="Times New Roman" w:hAnsi="Times New Roman" w:cs="David" w:hint="cs"/>
          <w:color w:val="auto"/>
          <w:rtl/>
        </w:rPr>
        <w:t xml:space="preserve"> והתובע לא הסכים</w:t>
      </w:r>
      <w:r w:rsidR="00AF11A6" w:rsidRPr="00D85911">
        <w:rPr>
          <w:rStyle w:val="emailstyle17"/>
          <w:rFonts w:ascii="Times New Roman" w:hAnsi="Times New Roman" w:cs="David" w:hint="cs"/>
          <w:color w:val="auto"/>
          <w:rtl/>
        </w:rPr>
        <w:t xml:space="preserve"> לכך פעם נוספת</w:t>
      </w:r>
      <w:r w:rsidR="00A23774" w:rsidRPr="00D85911">
        <w:rPr>
          <w:rStyle w:val="emailstyle17"/>
          <w:rFonts w:ascii="Times New Roman" w:hAnsi="Times New Roman" w:cs="David" w:hint="cs"/>
          <w:color w:val="auto"/>
          <w:rtl/>
        </w:rPr>
        <w:t>.</w:t>
      </w:r>
    </w:p>
    <w:p w14:paraId="47BA1F43" w14:textId="2B2C9528" w:rsidR="00430FA2" w:rsidRPr="00430FA2" w:rsidRDefault="00430FA2">
      <w:pPr>
        <w:pStyle w:val="11"/>
        <w:spacing w:before="0" w:after="120" w:line="360" w:lineRule="auto"/>
        <w:ind w:left="523" w:hanging="142"/>
        <w:rPr>
          <w:rStyle w:val="emailstyle17"/>
          <w:rFonts w:ascii="Times New Roman" w:hAnsi="Times New Roman" w:cs="David"/>
          <w:color w:val="auto"/>
          <w:u w:val="single"/>
          <w:rtl/>
          <w:rPrChange w:id="224" w:author="Shimon" w:date="2019-07-25T10:35:00Z">
            <w:rPr>
              <w:rStyle w:val="emailstyle17"/>
              <w:rFonts w:ascii="Times New Roman" w:hAnsi="Times New Roman" w:cs="David"/>
              <w:color w:val="auto"/>
              <w:rtl/>
            </w:rPr>
          </w:rPrChange>
        </w:rPr>
        <w:pPrChange w:id="225" w:author="Shimon" w:date="2019-07-25T11:00:00Z">
          <w:pPr>
            <w:pStyle w:val="11"/>
            <w:numPr>
              <w:numId w:val="14"/>
            </w:numPr>
            <w:tabs>
              <w:tab w:val="num" w:pos="1440"/>
            </w:tabs>
            <w:spacing w:before="0" w:after="240" w:line="360" w:lineRule="auto"/>
            <w:ind w:left="1440" w:right="360" w:hanging="360"/>
          </w:pPr>
        </w:pPrChange>
      </w:pPr>
      <w:ins w:id="226" w:author="Shimon" w:date="2019-07-25T10:33:00Z">
        <w:r>
          <w:rPr>
            <w:rStyle w:val="emailstyle17"/>
            <w:rFonts w:ascii="Times New Roman" w:hAnsi="Times New Roman" w:cs="David" w:hint="cs"/>
            <w:color w:val="auto"/>
            <w:rtl/>
          </w:rPr>
          <w:t>רצ"ב מכתב</w:t>
        </w:r>
      </w:ins>
      <w:ins w:id="227" w:author="Shimon" w:date="2019-07-25T10:58:00Z">
        <w:r w:rsidR="00A24770">
          <w:rPr>
            <w:rStyle w:val="emailstyle17"/>
            <w:rFonts w:ascii="Times New Roman" w:hAnsi="Times New Roman" w:cs="David" w:hint="cs"/>
            <w:color w:val="auto"/>
            <w:rtl/>
          </w:rPr>
          <w:t xml:space="preserve">י הסרוב של </w:t>
        </w:r>
      </w:ins>
      <w:ins w:id="228" w:author="Shimon" w:date="2019-07-25T10:33:00Z">
        <w:r>
          <w:rPr>
            <w:rStyle w:val="emailstyle17"/>
            <w:rFonts w:ascii="Times New Roman" w:hAnsi="Times New Roman" w:cs="David" w:hint="cs"/>
            <w:color w:val="auto"/>
            <w:rtl/>
          </w:rPr>
          <w:t>התובע (</w:t>
        </w:r>
      </w:ins>
      <w:ins w:id="229" w:author="Shimon" w:date="2019-07-25T10:34:00Z">
        <w:r>
          <w:rPr>
            <w:rStyle w:val="emailstyle17"/>
            <w:rFonts w:ascii="Times New Roman" w:hAnsi="Times New Roman" w:cs="David" w:hint="cs"/>
            <w:color w:val="auto"/>
            <w:rtl/>
          </w:rPr>
          <w:t>ואחרים) אל נציב ששרות המדינה מ-</w:t>
        </w:r>
      </w:ins>
      <w:ins w:id="230" w:author="Shimon" w:date="2019-07-25T11:00:00Z">
        <w:r w:rsidR="00A24770">
          <w:rPr>
            <w:rStyle w:val="emailstyle17"/>
            <w:rFonts w:ascii="Times New Roman" w:hAnsi="Times New Roman" w:cs="David" w:hint="cs"/>
            <w:color w:val="auto"/>
            <w:rtl/>
          </w:rPr>
          <w:t>26.5.1995</w:t>
        </w:r>
      </w:ins>
      <w:ins w:id="231" w:author="Shimon" w:date="2019-07-25T10:34:00Z">
        <w:r>
          <w:rPr>
            <w:rStyle w:val="emailstyle17"/>
            <w:rFonts w:ascii="Times New Roman" w:hAnsi="Times New Roman" w:cs="David" w:hint="cs"/>
            <w:color w:val="auto"/>
            <w:rtl/>
          </w:rPr>
          <w:t xml:space="preserve"> </w:t>
        </w:r>
      </w:ins>
      <w:ins w:id="232" w:author="Shimon" w:date="2019-07-25T10:35:00Z">
        <w:r>
          <w:rPr>
            <w:rStyle w:val="emailstyle17"/>
            <w:rFonts w:ascii="Times New Roman" w:hAnsi="Times New Roman" w:cs="David" w:hint="cs"/>
            <w:color w:val="auto"/>
            <w:rtl/>
          </w:rPr>
          <w:t>ומ-</w:t>
        </w:r>
      </w:ins>
      <w:ins w:id="233" w:author="Shimon" w:date="2019-07-25T11:01:00Z">
        <w:r w:rsidR="006B4D86">
          <w:rPr>
            <w:rStyle w:val="emailstyle17"/>
            <w:rFonts w:ascii="Times New Roman" w:hAnsi="Times New Roman" w:cs="David" w:hint="cs"/>
            <w:color w:val="auto"/>
            <w:rtl/>
          </w:rPr>
          <w:t>31.8.1997</w:t>
        </w:r>
      </w:ins>
      <w:ins w:id="234" w:author="Shimon" w:date="2019-07-25T10:35:00Z">
        <w:r>
          <w:rPr>
            <w:rStyle w:val="emailstyle17"/>
            <w:rFonts w:ascii="Times New Roman" w:hAnsi="Times New Roman" w:cs="David" w:hint="cs"/>
            <w:color w:val="auto"/>
            <w:rtl/>
          </w:rPr>
          <w:t xml:space="preserve">                 נספחים</w:t>
        </w:r>
        <w:r>
          <w:rPr>
            <w:rStyle w:val="emailstyle17"/>
            <w:rFonts w:ascii="Times New Roman" w:hAnsi="Times New Roman" w:cs="David" w:hint="cs"/>
            <w:color w:val="auto"/>
            <w:u w:val="single"/>
            <w:rtl/>
          </w:rPr>
          <w:t xml:space="preserve">             </w:t>
        </w:r>
      </w:ins>
    </w:p>
    <w:p w14:paraId="6456C4BA" w14:textId="77777777" w:rsidR="00520F84" w:rsidRPr="00520F84" w:rsidRDefault="00A23FC8" w:rsidP="00520F84">
      <w:pPr>
        <w:pStyle w:val="11"/>
        <w:numPr>
          <w:ilvl w:val="0"/>
          <w:numId w:val="14"/>
        </w:numPr>
        <w:spacing w:before="0" w:after="240" w:line="360" w:lineRule="auto"/>
        <w:ind w:left="523" w:right="0"/>
        <w:rPr>
          <w:rStyle w:val="emailstyle17"/>
          <w:rFonts w:ascii="Times New Roman" w:hAnsi="Times New Roman" w:cs="David"/>
          <w:color w:val="auto"/>
        </w:rPr>
      </w:pPr>
      <w:r w:rsidRPr="00A23FC8">
        <w:rPr>
          <w:rStyle w:val="emailstyle17"/>
          <w:rFonts w:ascii="Times New Roman" w:hAnsi="Times New Roman" w:cs="David" w:hint="cs"/>
          <w:color w:val="auto"/>
          <w:rtl/>
        </w:rPr>
        <w:t>ו</w:t>
      </w:r>
      <w:r w:rsidR="00726756" w:rsidRPr="00A23FC8">
        <w:rPr>
          <w:rStyle w:val="emailstyle17"/>
          <w:rFonts w:ascii="Times New Roman" w:hAnsi="Times New Roman" w:cs="David" w:hint="cs"/>
          <w:color w:val="auto"/>
          <w:rtl/>
        </w:rPr>
        <w:t>דוגמא נוספת, מהעת הקרובה יותר</w:t>
      </w:r>
      <w:r w:rsidR="00D81763">
        <w:rPr>
          <w:rStyle w:val="emailstyle17"/>
          <w:rFonts w:ascii="Times New Roman" w:hAnsi="Times New Roman" w:cs="David" w:hint="cs"/>
          <w:color w:val="auto"/>
          <w:rtl/>
        </w:rPr>
        <w:t xml:space="preserve">: </w:t>
      </w:r>
      <w:r w:rsidR="00A23774">
        <w:rPr>
          <w:rStyle w:val="emailstyle17"/>
          <w:rFonts w:ascii="Times New Roman" w:hAnsi="Times New Roman" w:cs="David" w:hint="cs"/>
          <w:color w:val="auto"/>
          <w:rtl/>
        </w:rPr>
        <w:t>לאחר שעלתה</w:t>
      </w:r>
      <w:r w:rsidR="00D81763">
        <w:rPr>
          <w:rStyle w:val="emailstyle17"/>
          <w:rFonts w:ascii="Times New Roman" w:hAnsi="Times New Roman" w:cs="David" w:hint="cs"/>
          <w:color w:val="auto"/>
          <w:rtl/>
        </w:rPr>
        <w:t xml:space="preserve"> </w:t>
      </w:r>
      <w:ins w:id="235" w:author="Shimon" w:date="2019-07-21T15:37:00Z">
        <w:r w:rsidR="00193B9F">
          <w:rPr>
            <w:rStyle w:val="emailstyle17"/>
            <w:rFonts w:ascii="Times New Roman" w:hAnsi="Times New Roman" w:cs="David" w:hint="cs"/>
            <w:color w:val="auto"/>
            <w:rtl/>
          </w:rPr>
          <w:t xml:space="preserve">במשרד האוצר </w:t>
        </w:r>
      </w:ins>
      <w:r w:rsidR="00D81763">
        <w:rPr>
          <w:rStyle w:val="emailstyle17"/>
          <w:rFonts w:ascii="Times New Roman" w:hAnsi="Times New Roman" w:cs="David" w:hint="cs"/>
          <w:color w:val="auto"/>
          <w:rtl/>
        </w:rPr>
        <w:t xml:space="preserve">השאלה </w:t>
      </w:r>
      <w:r w:rsidR="00A23774">
        <w:rPr>
          <w:rStyle w:val="emailstyle17"/>
          <w:rFonts w:ascii="Times New Roman" w:hAnsi="Times New Roman" w:cs="David" w:hint="cs"/>
          <w:color w:val="auto"/>
          <w:rtl/>
        </w:rPr>
        <w:t>ה</w:t>
      </w:r>
      <w:r w:rsidR="00D81763">
        <w:rPr>
          <w:rStyle w:val="emailstyle17"/>
          <w:rFonts w:ascii="Times New Roman" w:hAnsi="Times New Roman" w:cs="David" w:hint="cs"/>
          <w:color w:val="auto"/>
          <w:rtl/>
        </w:rPr>
        <w:t>אם הארכת החוזה האוטומטי</w:t>
      </w:r>
      <w:r w:rsidR="00A23774">
        <w:rPr>
          <w:rStyle w:val="emailstyle17"/>
          <w:rFonts w:ascii="Times New Roman" w:hAnsi="Times New Roman" w:cs="David" w:hint="cs"/>
          <w:color w:val="auto"/>
          <w:rtl/>
        </w:rPr>
        <w:t>ת</w:t>
      </w:r>
      <w:r w:rsidR="00D81763">
        <w:rPr>
          <w:rStyle w:val="emailstyle17"/>
          <w:rFonts w:ascii="Times New Roman" w:hAnsi="Times New Roman" w:cs="David" w:hint="cs"/>
          <w:color w:val="auto"/>
          <w:rtl/>
        </w:rPr>
        <w:t xml:space="preserve"> משנת 2002 תקפה ללא חתימה על חוזה הארכה</w:t>
      </w:r>
      <w:r w:rsidR="00A23774">
        <w:rPr>
          <w:rStyle w:val="emailstyle17"/>
          <w:rFonts w:ascii="Times New Roman" w:hAnsi="Times New Roman" w:cs="David" w:hint="cs"/>
          <w:color w:val="auto"/>
          <w:rtl/>
        </w:rPr>
        <w:t xml:space="preserve">, </w:t>
      </w:r>
      <w:ins w:id="236" w:author="Shimon" w:date="2019-07-22T16:54:00Z">
        <w:r w:rsidR="004A07A1">
          <w:rPr>
            <w:rStyle w:val="emailstyle17"/>
            <w:rFonts w:ascii="Times New Roman" w:hAnsi="Times New Roman" w:cs="David" w:hint="cs"/>
            <w:color w:val="auto"/>
            <w:rtl/>
          </w:rPr>
          <w:t xml:space="preserve">כתב המשנה לנציב שרות המדינה </w:t>
        </w:r>
      </w:ins>
      <w:del w:id="237" w:author="Shimon" w:date="2019-07-22T16:54:00Z">
        <w:r w:rsidR="00726756" w:rsidRPr="00A23FC8" w:rsidDel="004A07A1">
          <w:rPr>
            <w:rStyle w:val="emailstyle17"/>
            <w:rFonts w:ascii="Times New Roman" w:hAnsi="Times New Roman" w:cs="David" w:hint="cs"/>
            <w:color w:val="auto"/>
            <w:rtl/>
          </w:rPr>
          <w:delText>קיבל ה</w:delText>
        </w:r>
      </w:del>
      <w:ins w:id="238" w:author="Shimon" w:date="2019-07-22T16:54:00Z">
        <w:r w:rsidR="004A07A1">
          <w:rPr>
            <w:rStyle w:val="emailstyle17"/>
            <w:rFonts w:ascii="Times New Roman" w:hAnsi="Times New Roman" w:cs="David" w:hint="cs"/>
            <w:color w:val="auto"/>
            <w:rtl/>
          </w:rPr>
          <w:t>ל</w:t>
        </w:r>
      </w:ins>
      <w:ins w:id="239" w:author="Shimon" w:date="2019-07-22T16:55:00Z">
        <w:r w:rsidR="004A07A1">
          <w:rPr>
            <w:rStyle w:val="emailstyle17"/>
            <w:rFonts w:ascii="Times New Roman" w:hAnsi="Times New Roman" w:cs="David" w:hint="cs"/>
            <w:color w:val="auto"/>
            <w:rtl/>
          </w:rPr>
          <w:t>תובע</w:t>
        </w:r>
      </w:ins>
      <w:ins w:id="240" w:author="Shimon" w:date="2019-07-22T16:54:00Z">
        <w:r w:rsidR="004A07A1">
          <w:rPr>
            <w:rStyle w:val="emailstyle17"/>
            <w:rFonts w:ascii="Times New Roman" w:hAnsi="Times New Roman" w:cs="David" w:hint="cs"/>
            <w:color w:val="auto"/>
            <w:rtl/>
          </w:rPr>
          <w:t xml:space="preserve">, באמצעות סמנכ"ל האוצר, </w:t>
        </w:r>
      </w:ins>
      <w:del w:id="241" w:author="Shimon" w:date="2019-07-22T16:54:00Z">
        <w:r w:rsidR="00726756" w:rsidRPr="00A23FC8" w:rsidDel="004A07A1">
          <w:rPr>
            <w:rStyle w:val="emailstyle17"/>
            <w:rFonts w:ascii="Times New Roman" w:hAnsi="Times New Roman" w:cs="David" w:hint="cs"/>
            <w:color w:val="auto"/>
            <w:rtl/>
          </w:rPr>
          <w:delText>תובע הודעה</w:delText>
        </w:r>
        <w:r w:rsidR="00C92CBC" w:rsidRPr="00A23FC8" w:rsidDel="004A07A1">
          <w:rPr>
            <w:rStyle w:val="emailstyle17"/>
            <w:rFonts w:ascii="Times New Roman" w:hAnsi="Times New Roman" w:cs="David" w:hint="cs"/>
            <w:color w:val="auto"/>
            <w:rtl/>
          </w:rPr>
          <w:delText xml:space="preserve"> מנ</w:delText>
        </w:r>
      </w:del>
      <w:del w:id="242" w:author="Shimon" w:date="2019-07-22T16:55:00Z">
        <w:r w:rsidR="00C92CBC" w:rsidRPr="00A23FC8" w:rsidDel="004A07A1">
          <w:rPr>
            <w:rStyle w:val="emailstyle17"/>
            <w:rFonts w:ascii="Times New Roman" w:hAnsi="Times New Roman" w:cs="David" w:hint="cs"/>
            <w:color w:val="auto"/>
            <w:rtl/>
          </w:rPr>
          <w:delText>ציבות שרות המדינה</w:delText>
        </w:r>
        <w:r w:rsidR="00D81763" w:rsidDel="004A07A1">
          <w:rPr>
            <w:rStyle w:val="emailstyle17"/>
            <w:rFonts w:ascii="Times New Roman" w:hAnsi="Times New Roman" w:cs="David" w:hint="cs"/>
            <w:color w:val="auto"/>
            <w:rtl/>
          </w:rPr>
          <w:delText>-</w:delText>
        </w:r>
      </w:del>
      <w:r w:rsidR="00D81763">
        <w:rPr>
          <w:rStyle w:val="emailstyle17"/>
          <w:rFonts w:ascii="Times New Roman" w:hAnsi="Times New Roman" w:cs="David" w:hint="cs"/>
          <w:color w:val="auto"/>
          <w:rtl/>
        </w:rPr>
        <w:t xml:space="preserve"> </w:t>
      </w:r>
      <w:del w:id="243" w:author="Shimon" w:date="2019-07-22T16:55:00Z">
        <w:r w:rsidR="00D81763" w:rsidDel="004A07A1">
          <w:rPr>
            <w:rStyle w:val="emailstyle17"/>
            <w:rFonts w:ascii="Times New Roman" w:hAnsi="Times New Roman" w:cs="David" w:hint="cs"/>
            <w:color w:val="auto"/>
            <w:rtl/>
          </w:rPr>
          <w:delText>מ</w:delText>
        </w:r>
      </w:del>
      <w:ins w:id="244" w:author="Shimon" w:date="2019-07-22T16:55:00Z">
        <w:r w:rsidR="004A07A1">
          <w:rPr>
            <w:rStyle w:val="emailstyle17"/>
            <w:rFonts w:ascii="Times New Roman" w:hAnsi="Times New Roman" w:cs="David" w:hint="cs"/>
            <w:color w:val="auto"/>
            <w:rtl/>
          </w:rPr>
          <w:t>ב</w:t>
        </w:r>
      </w:ins>
      <w:r w:rsidR="00D81763" w:rsidRPr="00A23FC8">
        <w:rPr>
          <w:rStyle w:val="emailstyle17"/>
          <w:rFonts w:ascii="Times New Roman" w:hAnsi="Times New Roman" w:cs="David" w:hint="cs"/>
          <w:color w:val="auto"/>
          <w:rtl/>
        </w:rPr>
        <w:t>יום 8.5.2005</w:t>
      </w:r>
      <w:r w:rsidR="00A23774">
        <w:rPr>
          <w:rStyle w:val="emailstyle17"/>
          <w:rFonts w:ascii="Times New Roman" w:hAnsi="Times New Roman" w:cs="David" w:hint="cs"/>
          <w:color w:val="auto"/>
          <w:rtl/>
        </w:rPr>
        <w:t>,</w:t>
      </w:r>
      <w:del w:id="245" w:author="Shimon" w:date="2019-07-22T16:55:00Z">
        <w:r w:rsidR="00C92CBC" w:rsidRPr="00A23FC8" w:rsidDel="004A07A1">
          <w:rPr>
            <w:rStyle w:val="emailstyle17"/>
            <w:rFonts w:ascii="Times New Roman" w:hAnsi="Times New Roman" w:cs="David" w:hint="cs"/>
            <w:color w:val="auto"/>
            <w:rtl/>
          </w:rPr>
          <w:delText xml:space="preserve"> </w:delText>
        </w:r>
      </w:del>
      <w:ins w:id="246" w:author="Shimon" w:date="2019-07-22T16:50:00Z">
        <w:r w:rsidR="004A07A1">
          <w:rPr>
            <w:rStyle w:val="emailstyle17"/>
            <w:rFonts w:ascii="Times New Roman" w:hAnsi="Times New Roman" w:cs="David" w:hint="cs"/>
            <w:color w:val="auto"/>
            <w:rtl/>
          </w:rPr>
          <w:t xml:space="preserve"> </w:t>
        </w:r>
      </w:ins>
      <w:r w:rsidR="00C92CBC" w:rsidRPr="00A23FC8">
        <w:rPr>
          <w:rStyle w:val="emailstyle17"/>
          <w:rFonts w:ascii="Times New Roman" w:hAnsi="Times New Roman" w:cs="David" w:hint="cs"/>
          <w:color w:val="auto"/>
          <w:rtl/>
        </w:rPr>
        <w:t xml:space="preserve">כי מאחר </w:t>
      </w:r>
      <w:r w:rsidR="00430A54"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הת</w:t>
      </w:r>
      <w:r w:rsidR="00A467B9" w:rsidRPr="00A23FC8">
        <w:rPr>
          <w:rStyle w:val="emailstyle17"/>
          <w:rFonts w:ascii="Times New Roman" w:hAnsi="Times New Roman" w:cs="David" w:hint="cs"/>
          <w:color w:val="auto"/>
          <w:rtl/>
        </w:rPr>
        <w:t>ו</w:t>
      </w:r>
      <w:r w:rsidR="004F28FB" w:rsidRPr="00A23FC8">
        <w:rPr>
          <w:rStyle w:val="emailstyle17"/>
          <w:rFonts w:ascii="Times New Roman" w:hAnsi="Times New Roman" w:cs="David" w:hint="cs"/>
          <w:color w:val="auto"/>
          <w:rtl/>
        </w:rPr>
        <w:t>בע לא הסכים לשינוי החוזה</w:t>
      </w:r>
      <w:r w:rsidR="00AF11A6" w:rsidRPr="00A23FC8">
        <w:rPr>
          <w:rStyle w:val="emailstyle17"/>
          <w:rFonts w:ascii="Times New Roman" w:hAnsi="Times New Roman" w:cs="David" w:hint="cs"/>
          <w:color w:val="auto"/>
          <w:rtl/>
        </w:rPr>
        <w:t>, הרי</w:t>
      </w:r>
      <w:r w:rsidR="004F28FB" w:rsidRPr="00A23FC8">
        <w:rPr>
          <w:rStyle w:val="emailstyle17"/>
          <w:rFonts w:ascii="Times New Roman" w:hAnsi="Times New Roman" w:cs="David" w:hint="cs"/>
          <w:color w:val="auto"/>
          <w:rtl/>
        </w:rPr>
        <w:t xml:space="preserve"> </w:t>
      </w:r>
      <w:r w:rsidR="00AF11A6"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החוזה המקורי ממשיך בת</w:t>
      </w:r>
      <w:r w:rsidR="00AF11A6" w:rsidRPr="00A23FC8">
        <w:rPr>
          <w:rStyle w:val="emailstyle17"/>
          <w:rFonts w:ascii="Times New Roman" w:hAnsi="Times New Roman" w:cs="David" w:hint="cs"/>
          <w:b/>
          <w:bCs/>
          <w:i/>
          <w:iCs/>
          <w:color w:val="auto"/>
          <w:rtl/>
        </w:rPr>
        <w:t>ו</w:t>
      </w:r>
      <w:r w:rsidR="004F28FB" w:rsidRPr="00A23FC8">
        <w:rPr>
          <w:rStyle w:val="emailstyle17"/>
          <w:rFonts w:ascii="Times New Roman" w:hAnsi="Times New Roman" w:cs="David" w:hint="cs"/>
          <w:b/>
          <w:bCs/>
          <w:i/>
          <w:iCs/>
          <w:color w:val="auto"/>
          <w:rtl/>
        </w:rPr>
        <w:t>קפו</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 xml:space="preserve"> </w:t>
      </w:r>
      <w:r w:rsidR="00726756" w:rsidRPr="00A23FC8">
        <w:rPr>
          <w:rStyle w:val="emailstyle17"/>
          <w:rFonts w:ascii="Times New Roman" w:hAnsi="Times New Roman" w:cs="David" w:hint="cs"/>
          <w:color w:val="auto"/>
          <w:rtl/>
        </w:rPr>
        <w:t>ללא שינוי</w:t>
      </w:r>
      <w:ins w:id="247" w:author="Shimon" w:date="2019-07-22T16:51:00Z">
        <w:r w:rsidR="004A07A1">
          <w:rPr>
            <w:rStyle w:val="emailstyle17"/>
            <w:rFonts w:ascii="Times New Roman" w:hAnsi="Times New Roman" w:cs="David" w:hint="cs"/>
            <w:color w:val="auto"/>
            <w:rtl/>
          </w:rPr>
          <w:t xml:space="preserve"> </w:t>
        </w:r>
      </w:ins>
      <w:del w:id="248" w:author="Shimon" w:date="2019-07-22T16:51:00Z">
        <w:r w:rsidR="00AF11A6" w:rsidRPr="00A23FC8" w:rsidDel="004A07A1">
          <w:rPr>
            <w:rStyle w:val="emailstyle17"/>
            <w:rFonts w:ascii="Times New Roman" w:hAnsi="Times New Roman" w:cs="David" w:hint="cs"/>
            <w:color w:val="auto"/>
            <w:rtl/>
          </w:rPr>
          <w:delText xml:space="preserve"> </w:delText>
        </w:r>
        <w:r w:rsidR="00A23774" w:rsidDel="004A07A1">
          <w:rPr>
            <w:rStyle w:val="emailstyle17"/>
            <w:rFonts w:ascii="Times New Roman" w:hAnsi="Times New Roman" w:cs="David" w:hint="cs"/>
            <w:color w:val="auto"/>
            <w:rtl/>
          </w:rPr>
          <w:delText xml:space="preserve">כן הוסיפה נציבות שירות המדינה </w:delText>
        </w:r>
        <w:r w:rsidR="00AF11A6" w:rsidRPr="00A23FC8" w:rsidDel="004A07A1">
          <w:rPr>
            <w:rStyle w:val="emailstyle17"/>
            <w:rFonts w:ascii="Times New Roman" w:hAnsi="Times New Roman" w:cs="David" w:hint="cs"/>
            <w:color w:val="auto"/>
            <w:rtl/>
          </w:rPr>
          <w:delText xml:space="preserve">- </w:delText>
        </w:r>
        <w:r w:rsidR="004F28FB" w:rsidRPr="00A23FC8" w:rsidDel="004A07A1">
          <w:rPr>
            <w:rStyle w:val="emailstyle17"/>
            <w:rFonts w:ascii="Times New Roman" w:hAnsi="Times New Roman" w:cs="David" w:hint="cs"/>
            <w:color w:val="auto"/>
            <w:rtl/>
          </w:rPr>
          <w:delText>"</w:delText>
        </w:r>
        <w:r w:rsidR="004F28FB" w:rsidRPr="00A23FC8" w:rsidDel="004A07A1">
          <w:rPr>
            <w:rStyle w:val="emailstyle17"/>
            <w:rFonts w:ascii="Times New Roman" w:hAnsi="Times New Roman" w:cs="David" w:hint="cs"/>
            <w:b/>
            <w:bCs/>
            <w:i/>
            <w:iCs/>
            <w:color w:val="auto"/>
            <w:rtl/>
          </w:rPr>
          <w:delText>נודיעך החלטת החשב הכללי לגבי חידוש החוזה</w:delText>
        </w:r>
        <w:r w:rsidR="004F28FB" w:rsidRPr="00A23FC8" w:rsidDel="004A07A1">
          <w:rPr>
            <w:rStyle w:val="emailstyle17"/>
            <w:rFonts w:ascii="Times New Roman" w:hAnsi="Times New Roman" w:cs="David" w:hint="cs"/>
            <w:color w:val="auto"/>
            <w:rtl/>
          </w:rPr>
          <w:delText>"</w:delText>
        </w:r>
      </w:del>
      <w:r w:rsidR="00AF11A6" w:rsidRPr="00A23FC8">
        <w:rPr>
          <w:rStyle w:val="emailstyle17"/>
          <w:rFonts w:ascii="Times New Roman" w:hAnsi="Times New Roman" w:cs="David" w:hint="cs"/>
          <w:color w:val="auto"/>
          <w:rtl/>
        </w:rPr>
        <w:t>.</w:t>
      </w:r>
      <w:r w:rsidR="00726756" w:rsidRPr="00A23FC8">
        <w:rPr>
          <w:rStyle w:val="emailstyle17"/>
          <w:rFonts w:ascii="Times New Roman" w:hAnsi="Times New Roman" w:cs="David" w:hint="cs"/>
          <w:color w:val="auto"/>
          <w:rtl/>
        </w:rPr>
        <w:t xml:space="preserve"> </w:t>
      </w:r>
      <w:r w:rsidR="00C92CBC" w:rsidRPr="00A23FC8">
        <w:rPr>
          <w:rStyle w:val="emailstyle17"/>
          <w:rFonts w:ascii="Times New Roman" w:hAnsi="Times New Roman" w:cs="David" w:hint="cs"/>
          <w:color w:val="auto"/>
          <w:rtl/>
        </w:rPr>
        <w:t>ואכן,</w:t>
      </w:r>
      <w:r w:rsidR="00726756" w:rsidRPr="00A23FC8">
        <w:rPr>
          <w:rStyle w:val="emailstyle17"/>
          <w:rFonts w:ascii="Times New Roman" w:hAnsi="Times New Roman" w:cs="David" w:hint="cs"/>
          <w:color w:val="auto"/>
          <w:rtl/>
        </w:rPr>
        <w:t xml:space="preserve"> בשנת 2006 הוארך תוקפו של החוזה בארבע שנים נוספות</w:t>
      </w:r>
      <w:r w:rsidR="0073389D">
        <w:rPr>
          <w:rStyle w:val="emailstyle17"/>
          <w:rFonts w:ascii="Times New Roman" w:hAnsi="Times New Roman" w:cs="David" w:hint="cs"/>
          <w:color w:val="auto"/>
          <w:rtl/>
        </w:rPr>
        <w:t xml:space="preserve">, עד ליום 31.3.2010, </w:t>
      </w:r>
      <w:r w:rsidR="001A3FC9" w:rsidRPr="00A23FC8">
        <w:rPr>
          <w:rStyle w:val="emailstyle17"/>
          <w:rFonts w:ascii="Times New Roman" w:hAnsi="Times New Roman" w:cs="David" w:hint="cs"/>
          <w:color w:val="auto"/>
          <w:rtl/>
        </w:rPr>
        <w:t xml:space="preserve"> ללא חתימה על מסמך הארכה נוסף</w:t>
      </w:r>
      <w:r w:rsidR="00726756" w:rsidRPr="00A23FC8">
        <w:rPr>
          <w:rStyle w:val="emailstyle17"/>
          <w:rFonts w:ascii="Times New Roman" w:hAnsi="Times New Roman" w:cs="David" w:hint="cs"/>
          <w:color w:val="auto"/>
          <w:rtl/>
        </w:rPr>
        <w:t>.</w:t>
      </w:r>
    </w:p>
    <w:p w14:paraId="788D5FCC" w14:textId="6FC60E3A" w:rsidR="00726756" w:rsidRDefault="00520F84" w:rsidP="00520F84">
      <w:pPr>
        <w:pStyle w:val="11"/>
        <w:spacing w:before="0" w:after="240" w:line="360" w:lineRule="auto"/>
        <w:ind w:left="523" w:right="360" w:firstLine="0"/>
        <w:rPr>
          <w:rStyle w:val="emailstyle17"/>
          <w:rFonts w:ascii="Times New Roman" w:hAnsi="Times New Roman" w:cs="David"/>
          <w:color w:val="auto"/>
          <w:rtl/>
        </w:rPr>
      </w:pPr>
      <w:r w:rsidRPr="00520F84">
        <w:rPr>
          <w:rStyle w:val="emailstyle17"/>
          <w:rFonts w:ascii="Times New Roman" w:hAnsi="Times New Roman" w:cs="David"/>
          <w:i/>
          <w:iCs/>
          <w:color w:val="auto"/>
          <w:rtl/>
        </w:rPr>
        <w:t xml:space="preserve"> </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Pr="00803690">
        <w:rPr>
          <w:rStyle w:val="emailstyle17"/>
          <w:rFonts w:ascii="Times New Roman" w:hAnsi="Times New Roman" w:cs="David" w:hint="cs"/>
          <w:i/>
          <w:iCs/>
          <w:color w:val="auto"/>
          <w:highlight w:val="yellow"/>
          <w:u w:val="single"/>
          <w:rtl/>
        </w:rPr>
        <w:t>__.</w:t>
      </w:r>
      <w:r w:rsidRPr="00520F84">
        <w:rPr>
          <w:rStyle w:val="emailstyle17"/>
          <w:rFonts w:ascii="Times New Roman" w:hAnsi="Times New Roman" w:cs="David"/>
          <w:i/>
          <w:iCs/>
          <w:color w:val="auto"/>
          <w:rtl/>
        </w:rPr>
        <w:t xml:space="preserve"> </w:t>
      </w:r>
    </w:p>
    <w:p w14:paraId="7D4D0E3C" w14:textId="77777777" w:rsidR="00520F84" w:rsidRPr="00CB1486" w:rsidRDefault="00520F84" w:rsidP="00520F84">
      <w:pPr>
        <w:pStyle w:val="2"/>
        <w:numPr>
          <w:ilvl w:val="1"/>
          <w:numId w:val="18"/>
        </w:numPr>
        <w:tabs>
          <w:tab w:val="clear" w:pos="566"/>
          <w:tab w:val="left" w:pos="521"/>
        </w:tabs>
        <w:spacing w:after="240"/>
        <w:ind w:left="521" w:hanging="284"/>
        <w:rPr>
          <w:szCs w:val="24"/>
          <w:lang w:eastAsia="en-US"/>
        </w:rPr>
      </w:pPr>
      <w:r w:rsidRPr="00520F84">
        <w:rPr>
          <w:rStyle w:val="emailstyle17"/>
          <w:rFonts w:ascii="Times New Roman" w:hAnsi="Times New Roman" w:cs="David" w:hint="cs"/>
          <w:color w:val="auto"/>
          <w:rtl/>
        </w:rPr>
        <w:t xml:space="preserve"> </w:t>
      </w:r>
      <w:r w:rsidRPr="00CB1486">
        <w:rPr>
          <w:rFonts w:hint="cs"/>
          <w:szCs w:val="24"/>
          <w:rtl/>
          <w:lang w:eastAsia="en-US"/>
        </w:rPr>
        <w:t>חידוש תוקפו של החוזה עד ליום 31.3.2014</w:t>
      </w:r>
    </w:p>
    <w:p w14:paraId="7D89D905" w14:textId="0210A8E8" w:rsidR="000E3AA3" w:rsidRPr="00D74F54" w:rsidRDefault="00520F84">
      <w:pPr>
        <w:pStyle w:val="11"/>
        <w:numPr>
          <w:ilvl w:val="0"/>
          <w:numId w:val="14"/>
        </w:numPr>
        <w:tabs>
          <w:tab w:val="left" w:pos="566"/>
        </w:tabs>
        <w:spacing w:before="0" w:after="240" w:line="360" w:lineRule="auto"/>
        <w:ind w:left="521" w:right="0" w:firstLine="0"/>
        <w:pPrChange w:id="249" w:author="Shimon" w:date="2019-07-25T11:13:00Z">
          <w:pPr>
            <w:pStyle w:val="11"/>
            <w:numPr>
              <w:numId w:val="14"/>
            </w:numPr>
            <w:tabs>
              <w:tab w:val="left" w:pos="566"/>
              <w:tab w:val="num" w:pos="1440"/>
            </w:tabs>
            <w:spacing w:before="0" w:after="240" w:line="360" w:lineRule="auto"/>
            <w:ind w:left="521" w:right="360" w:firstLine="0"/>
          </w:pPr>
        </w:pPrChange>
      </w:pPr>
      <w:r>
        <w:rPr>
          <w:rFonts w:hint="cs"/>
          <w:rtl/>
          <w:lang w:eastAsia="en-US"/>
        </w:rPr>
        <w:t xml:space="preserve">                           </w:t>
      </w:r>
      <w:del w:id="250" w:author="Shimon" w:date="2019-07-25T11:07:00Z">
        <w:r w:rsidR="001E51CA" w:rsidRPr="00CB1486" w:rsidDel="00DE782B">
          <w:rPr>
            <w:rFonts w:hint="cs"/>
            <w:rtl/>
          </w:rPr>
          <w:delText>,</w:delText>
        </w:r>
      </w:del>
      <w:ins w:id="251" w:author="Shimon" w:date="2019-07-25T11:07:00Z">
        <w:r w:rsidR="00DE782B">
          <w:rPr>
            <w:rFonts w:hint="cs"/>
            <w:rtl/>
          </w:rPr>
          <w:t>ביום 31.3.21</w:t>
        </w:r>
      </w:ins>
      <w:ins w:id="252" w:author="Shimon" w:date="2019-07-30T13:58:00Z">
        <w:r>
          <w:rPr>
            <w:rFonts w:hint="cs"/>
            <w:rtl/>
          </w:rPr>
          <w:t>0</w:t>
        </w:r>
      </w:ins>
      <w:ins w:id="253" w:author="Shimon" w:date="2019-07-25T11:08:00Z">
        <w:r w:rsidR="00DE782B">
          <w:rPr>
            <w:rFonts w:hint="cs"/>
            <w:rtl/>
          </w:rPr>
          <w:t>תמה התקופה של החוזה</w:t>
        </w:r>
      </w:ins>
      <w:ins w:id="254" w:author="Shimon" w:date="2019-07-25T11:09:00Z">
        <w:r w:rsidR="00DE782B">
          <w:rPr>
            <w:rFonts w:hint="cs"/>
            <w:rtl/>
          </w:rPr>
          <w:t xml:space="preserve"> </w:t>
        </w:r>
      </w:ins>
      <w:ins w:id="255" w:author="Shimon" w:date="2019-07-25T11:08:00Z">
        <w:r w:rsidR="00DE782B">
          <w:rPr>
            <w:rFonts w:hint="cs"/>
            <w:rtl/>
          </w:rPr>
          <w:t>(שהוארך כאמור ב</w:t>
        </w:r>
      </w:ins>
      <w:ins w:id="256" w:author="Shimon" w:date="2019-07-25T11:09:00Z">
        <w:r w:rsidR="00DE782B">
          <w:rPr>
            <w:rFonts w:hint="cs"/>
            <w:rtl/>
          </w:rPr>
          <w:t>-</w:t>
        </w:r>
      </w:ins>
      <w:ins w:id="257" w:author="Shimon" w:date="2019-07-25T11:08:00Z">
        <w:r w:rsidR="00DE782B">
          <w:rPr>
            <w:rFonts w:hint="cs"/>
            <w:rtl/>
          </w:rPr>
          <w:t>1.4.2006</w:t>
        </w:r>
      </w:ins>
      <w:ins w:id="258" w:author="Shimon" w:date="2019-07-25T11:09:00Z">
        <w:r>
          <w:rPr>
            <w:rFonts w:hint="cs"/>
            <w:rtl/>
          </w:rPr>
          <w:t xml:space="preserve"> </w:t>
        </w:r>
      </w:ins>
      <w:ins w:id="259" w:author="Shimon" w:date="2019-07-30T13:51:00Z">
        <w:r>
          <w:rPr>
            <w:rFonts w:hint="cs"/>
            <w:rtl/>
          </w:rPr>
          <w:t>ל-4</w:t>
        </w:r>
      </w:ins>
      <w:ins w:id="260" w:author="Shimon" w:date="2019-07-25T11:09:00Z">
        <w:r w:rsidR="00DE782B">
          <w:rPr>
            <w:rFonts w:hint="cs"/>
            <w:rtl/>
          </w:rPr>
          <w:t xml:space="preserve"> שנים</w:t>
        </w:r>
      </w:ins>
      <w:ins w:id="261" w:author="Shimon" w:date="2019-07-25T11:08:00Z">
        <w:r w:rsidR="00DE782B">
          <w:rPr>
            <w:rFonts w:hint="cs"/>
            <w:rtl/>
          </w:rPr>
          <w:t>)</w:t>
        </w:r>
      </w:ins>
      <w:r w:rsidR="001E51CA" w:rsidRPr="00CB1486">
        <w:rPr>
          <w:rFonts w:hint="cs"/>
          <w:rtl/>
        </w:rPr>
        <w:t xml:space="preserve"> </w:t>
      </w:r>
      <w:ins w:id="262" w:author="Shimon" w:date="2019-07-30T13:58:00Z">
        <w:r>
          <w:rPr>
            <w:rFonts w:hint="cs"/>
            <w:rtl/>
          </w:rPr>
          <w:t xml:space="preserve">אך </w:t>
        </w:r>
      </w:ins>
      <w:r w:rsidR="002248D7" w:rsidRPr="00D74F54">
        <w:rPr>
          <w:rFonts w:hint="cs"/>
          <w:rtl/>
        </w:rPr>
        <w:t>הנתבעת</w:t>
      </w:r>
      <w:r w:rsidR="00726756">
        <w:rPr>
          <w:rFonts w:hint="cs"/>
          <w:rtl/>
        </w:rPr>
        <w:t>, שהית</w:t>
      </w:r>
      <w:r>
        <w:rPr>
          <w:rFonts w:hint="cs"/>
          <w:rtl/>
        </w:rPr>
        <w:t>ה מודעת למשמעויות של הארכת החוזה</w:t>
      </w:r>
      <w:ins w:id="263" w:author="Shimon" w:date="2019-07-30T13:58:00Z">
        <w:r>
          <w:rPr>
            <w:rFonts w:hint="cs"/>
            <w:rtl/>
          </w:rPr>
          <w:t>,</w:t>
        </w:r>
      </w:ins>
      <w:r>
        <w:rPr>
          <w:rFonts w:hint="cs"/>
          <w:rtl/>
        </w:rPr>
        <w:t xml:space="preserve">  </w:t>
      </w:r>
      <w:r w:rsidR="002248D7" w:rsidRPr="00520F84">
        <w:rPr>
          <w:rFonts w:hint="eastAsia"/>
          <w:b/>
          <w:bCs/>
          <w:rtl/>
        </w:rPr>
        <w:t>לא</w:t>
      </w:r>
      <w:r w:rsidR="002248D7" w:rsidRPr="00520F84">
        <w:rPr>
          <w:b/>
          <w:bCs/>
          <w:rtl/>
        </w:rPr>
        <w:t xml:space="preserve"> הודיעה על רצונה באי הארכת </w:t>
      </w:r>
      <w:r w:rsidR="002248D7" w:rsidRPr="00520F84">
        <w:rPr>
          <w:rFonts w:hint="eastAsia"/>
          <w:b/>
          <w:bCs/>
          <w:rtl/>
        </w:rPr>
        <w:lastRenderedPageBreak/>
        <w:t>החוזה</w:t>
      </w:r>
      <w:r w:rsidR="002248D7" w:rsidRPr="00520F84">
        <w:rPr>
          <w:b/>
          <w:bCs/>
          <w:rtl/>
        </w:rPr>
        <w:t xml:space="preserve"> </w:t>
      </w:r>
      <w:r w:rsidR="002248D7" w:rsidRPr="00520F84">
        <w:rPr>
          <w:rFonts w:hint="eastAsia"/>
          <w:b/>
          <w:bCs/>
          <w:rtl/>
        </w:rPr>
        <w:t>במועד</w:t>
      </w:r>
      <w:r w:rsidR="002248D7" w:rsidRPr="00520F84">
        <w:rPr>
          <w:b/>
          <w:bCs/>
          <w:rtl/>
        </w:rPr>
        <w:t xml:space="preserve"> </w:t>
      </w:r>
      <w:r w:rsidR="002248D7" w:rsidRPr="00520F84">
        <w:rPr>
          <w:rFonts w:hint="eastAsia"/>
          <w:b/>
          <w:bCs/>
          <w:rtl/>
        </w:rPr>
        <w:t>שנקבע</w:t>
      </w:r>
      <w:r w:rsidR="002248D7" w:rsidRPr="00520F84">
        <w:rPr>
          <w:b/>
          <w:bCs/>
          <w:rtl/>
        </w:rPr>
        <w:t xml:space="preserve"> </w:t>
      </w:r>
      <w:r w:rsidR="002248D7" w:rsidRPr="00520F84">
        <w:rPr>
          <w:rFonts w:hint="eastAsia"/>
          <w:b/>
          <w:bCs/>
          <w:rtl/>
        </w:rPr>
        <w:t>לכך</w:t>
      </w:r>
      <w:ins w:id="264" w:author="Shimon" w:date="2019-07-25T11:11:00Z">
        <w:r w:rsidR="00DE782B" w:rsidRPr="00520F84">
          <w:rPr>
            <w:b/>
            <w:bCs/>
            <w:rtl/>
          </w:rPr>
          <w:t xml:space="preserve"> </w:t>
        </w:r>
        <w:r w:rsidR="00DE782B" w:rsidRPr="00492278">
          <w:rPr>
            <w:rtl/>
            <w:rPrChange w:id="265" w:author="Shimon" w:date="2019-07-25T11:14:00Z">
              <w:rPr>
                <w:b/>
                <w:bCs/>
                <w:rtl/>
              </w:rPr>
            </w:rPrChange>
          </w:rPr>
          <w:t xml:space="preserve">(3 </w:t>
        </w:r>
        <w:r w:rsidR="00DE782B" w:rsidRPr="00492278">
          <w:rPr>
            <w:rFonts w:hint="eastAsia"/>
            <w:rtl/>
            <w:rPrChange w:id="266" w:author="Shimon" w:date="2019-07-25T11:14:00Z">
              <w:rPr>
                <w:rFonts w:hint="eastAsia"/>
                <w:b/>
                <w:bCs/>
                <w:rtl/>
              </w:rPr>
            </w:rPrChange>
          </w:rPr>
          <w:t>חודשים</w:t>
        </w:r>
        <w:r w:rsidR="00DE782B" w:rsidRPr="00492278">
          <w:rPr>
            <w:rtl/>
            <w:rPrChange w:id="267" w:author="Shimon" w:date="2019-07-25T11:14:00Z">
              <w:rPr>
                <w:b/>
                <w:bCs/>
                <w:rtl/>
              </w:rPr>
            </w:rPrChange>
          </w:rPr>
          <w:t xml:space="preserve"> </w:t>
        </w:r>
        <w:r w:rsidR="00DE782B" w:rsidRPr="00492278">
          <w:rPr>
            <w:rFonts w:hint="eastAsia"/>
            <w:rtl/>
            <w:rPrChange w:id="268" w:author="Shimon" w:date="2019-07-25T11:14:00Z">
              <w:rPr>
                <w:rFonts w:hint="eastAsia"/>
                <w:b/>
                <w:bCs/>
                <w:rtl/>
              </w:rPr>
            </w:rPrChange>
          </w:rPr>
          <w:t>לפני</w:t>
        </w:r>
        <w:r w:rsidR="00DE782B" w:rsidRPr="00492278">
          <w:rPr>
            <w:rtl/>
            <w:rPrChange w:id="269" w:author="Shimon" w:date="2019-07-25T11:14:00Z">
              <w:rPr>
                <w:b/>
                <w:bCs/>
                <w:rtl/>
              </w:rPr>
            </w:rPrChange>
          </w:rPr>
          <w:t xml:space="preserve"> </w:t>
        </w:r>
        <w:r w:rsidR="00DE782B" w:rsidRPr="00492278">
          <w:rPr>
            <w:rFonts w:hint="eastAsia"/>
            <w:rtl/>
            <w:rPrChange w:id="270" w:author="Shimon" w:date="2019-07-25T11:14:00Z">
              <w:rPr>
                <w:rFonts w:hint="eastAsia"/>
                <w:b/>
                <w:bCs/>
                <w:rtl/>
              </w:rPr>
            </w:rPrChange>
          </w:rPr>
          <w:t>תום</w:t>
        </w:r>
        <w:r w:rsidR="00DE782B" w:rsidRPr="00492278">
          <w:rPr>
            <w:rtl/>
            <w:rPrChange w:id="271" w:author="Shimon" w:date="2019-07-25T11:14:00Z">
              <w:rPr>
                <w:b/>
                <w:bCs/>
                <w:rtl/>
              </w:rPr>
            </w:rPrChange>
          </w:rPr>
          <w:t xml:space="preserve"> </w:t>
        </w:r>
        <w:r w:rsidR="00DE782B" w:rsidRPr="00492278">
          <w:rPr>
            <w:rFonts w:hint="eastAsia"/>
            <w:rtl/>
            <w:rPrChange w:id="272" w:author="Shimon" w:date="2019-07-25T11:14:00Z">
              <w:rPr>
                <w:rFonts w:hint="eastAsia"/>
                <w:b/>
                <w:bCs/>
                <w:rtl/>
              </w:rPr>
            </w:rPrChange>
          </w:rPr>
          <w:t>תקופת</w:t>
        </w:r>
        <w:r w:rsidR="00DE782B" w:rsidRPr="00492278">
          <w:rPr>
            <w:rtl/>
            <w:rPrChange w:id="273" w:author="Shimon" w:date="2019-07-25T11:14:00Z">
              <w:rPr>
                <w:b/>
                <w:bCs/>
                <w:rtl/>
              </w:rPr>
            </w:rPrChange>
          </w:rPr>
          <w:t xml:space="preserve"> </w:t>
        </w:r>
        <w:r w:rsidR="00DE782B" w:rsidRPr="00492278">
          <w:rPr>
            <w:rFonts w:hint="eastAsia"/>
            <w:rtl/>
            <w:rPrChange w:id="274" w:author="Shimon" w:date="2019-07-25T11:14:00Z">
              <w:rPr>
                <w:rFonts w:hint="eastAsia"/>
                <w:b/>
                <w:bCs/>
                <w:rtl/>
              </w:rPr>
            </w:rPrChange>
          </w:rPr>
          <w:t>החוזה</w:t>
        </w:r>
      </w:ins>
      <w:ins w:id="275" w:author="Shimon" w:date="2019-07-25T11:13:00Z">
        <w:r w:rsidR="00492278" w:rsidRPr="00492278">
          <w:rPr>
            <w:rtl/>
            <w:rPrChange w:id="276" w:author="Shimon" w:date="2019-07-25T11:14:00Z">
              <w:rPr>
                <w:b/>
                <w:bCs/>
                <w:rtl/>
              </w:rPr>
            </w:rPrChange>
          </w:rPr>
          <w:t xml:space="preserve">, </w:t>
        </w:r>
        <w:r w:rsidR="00492278" w:rsidRPr="00492278">
          <w:rPr>
            <w:rFonts w:hint="eastAsia"/>
            <w:rtl/>
            <w:rPrChange w:id="277" w:author="Shimon" w:date="2019-07-25T11:14:00Z">
              <w:rPr>
                <w:rFonts w:hint="eastAsia"/>
                <w:b/>
                <w:bCs/>
                <w:rtl/>
              </w:rPr>
            </w:rPrChange>
          </w:rPr>
          <w:t>דהיינו</w:t>
        </w:r>
        <w:r w:rsidR="00492278" w:rsidRPr="00492278">
          <w:rPr>
            <w:rtl/>
            <w:rPrChange w:id="278" w:author="Shimon" w:date="2019-07-25T11:14:00Z">
              <w:rPr>
                <w:b/>
                <w:bCs/>
                <w:rtl/>
              </w:rPr>
            </w:rPrChange>
          </w:rPr>
          <w:t xml:space="preserve"> </w:t>
        </w:r>
        <w:r w:rsidR="00492278" w:rsidRPr="00492278">
          <w:rPr>
            <w:rFonts w:hint="eastAsia"/>
            <w:rtl/>
            <w:rPrChange w:id="279" w:author="Shimon" w:date="2019-07-25T11:14:00Z">
              <w:rPr>
                <w:rFonts w:hint="eastAsia"/>
                <w:b/>
                <w:bCs/>
                <w:rtl/>
              </w:rPr>
            </w:rPrChange>
          </w:rPr>
          <w:t>לא</w:t>
        </w:r>
        <w:r w:rsidR="00492278" w:rsidRPr="00492278">
          <w:rPr>
            <w:rtl/>
            <w:rPrChange w:id="280" w:author="Shimon" w:date="2019-07-25T11:14:00Z">
              <w:rPr>
                <w:b/>
                <w:bCs/>
                <w:rtl/>
              </w:rPr>
            </w:rPrChange>
          </w:rPr>
          <w:t xml:space="preserve"> </w:t>
        </w:r>
        <w:r w:rsidR="00492278" w:rsidRPr="00492278">
          <w:rPr>
            <w:rFonts w:hint="eastAsia"/>
            <w:rtl/>
            <w:rPrChange w:id="281" w:author="Shimon" w:date="2019-07-25T11:14:00Z">
              <w:rPr>
                <w:rFonts w:hint="eastAsia"/>
                <w:b/>
                <w:bCs/>
                <w:rtl/>
              </w:rPr>
            </w:rPrChange>
          </w:rPr>
          <w:t>יאוחר</w:t>
        </w:r>
        <w:r w:rsidR="00492278" w:rsidRPr="00492278">
          <w:rPr>
            <w:rtl/>
            <w:rPrChange w:id="282" w:author="Shimon" w:date="2019-07-25T11:14:00Z">
              <w:rPr>
                <w:b/>
                <w:bCs/>
                <w:rtl/>
              </w:rPr>
            </w:rPrChange>
          </w:rPr>
          <w:t xml:space="preserve"> </w:t>
        </w:r>
        <w:r w:rsidR="00492278" w:rsidRPr="00492278">
          <w:rPr>
            <w:rFonts w:hint="eastAsia"/>
            <w:rtl/>
            <w:rPrChange w:id="283" w:author="Shimon" w:date="2019-07-25T11:14:00Z">
              <w:rPr>
                <w:rFonts w:hint="eastAsia"/>
                <w:b/>
                <w:bCs/>
                <w:rtl/>
              </w:rPr>
            </w:rPrChange>
          </w:rPr>
          <w:t>מ</w:t>
        </w:r>
        <w:r w:rsidR="00492278" w:rsidRPr="00492278">
          <w:rPr>
            <w:rtl/>
            <w:rPrChange w:id="284" w:author="Shimon" w:date="2019-07-25T11:14:00Z">
              <w:rPr>
                <w:b/>
                <w:bCs/>
                <w:rtl/>
              </w:rPr>
            </w:rPrChange>
          </w:rPr>
          <w:t>-31.12.2009</w:t>
        </w:r>
      </w:ins>
      <w:ins w:id="285" w:author="Shimon" w:date="2019-07-25T11:12:00Z">
        <w:r w:rsidR="00492278" w:rsidRPr="00492278">
          <w:rPr>
            <w:rtl/>
            <w:rPrChange w:id="286" w:author="Shimon" w:date="2019-07-25T11:14:00Z">
              <w:rPr>
                <w:b/>
                <w:bCs/>
                <w:rtl/>
              </w:rPr>
            </w:rPrChange>
          </w:rPr>
          <w:t>)</w:t>
        </w:r>
      </w:ins>
      <w:r w:rsidR="002248D7" w:rsidRPr="00492278">
        <w:rPr>
          <w:rtl/>
          <w:rPrChange w:id="287" w:author="Shimon" w:date="2019-07-25T11:14:00Z">
            <w:rPr>
              <w:b/>
              <w:bCs/>
              <w:rtl/>
            </w:rPr>
          </w:rPrChange>
        </w:rPr>
        <w:t>,</w:t>
      </w:r>
      <w:r w:rsidR="002248D7" w:rsidRPr="00520F84">
        <w:rPr>
          <w:b/>
          <w:bCs/>
          <w:rtl/>
        </w:rPr>
        <w:t xml:space="preserve"> </w:t>
      </w:r>
      <w:del w:id="288" w:author="Shimon" w:date="2019-07-25T11:12:00Z">
        <w:r w:rsidR="002248D7" w:rsidRPr="00520F84" w:rsidDel="00492278">
          <w:rPr>
            <w:rFonts w:hint="eastAsia"/>
            <w:b/>
            <w:bCs/>
            <w:rtl/>
          </w:rPr>
          <w:delText>ו</w:delText>
        </w:r>
      </w:del>
      <w:r w:rsidR="002248D7" w:rsidRPr="00520F84">
        <w:rPr>
          <w:rFonts w:hint="eastAsia"/>
          <w:b/>
          <w:bCs/>
          <w:rtl/>
        </w:rPr>
        <w:t>לא</w:t>
      </w:r>
      <w:r w:rsidR="002248D7" w:rsidRPr="00520F84">
        <w:rPr>
          <w:b/>
          <w:bCs/>
          <w:rtl/>
        </w:rPr>
        <w:t xml:space="preserve"> </w:t>
      </w:r>
      <w:r w:rsidR="002248D7" w:rsidRPr="00520F84">
        <w:rPr>
          <w:rFonts w:hint="eastAsia"/>
          <w:b/>
          <w:bCs/>
          <w:rtl/>
        </w:rPr>
        <w:t>הודיעה</w:t>
      </w:r>
      <w:r w:rsidR="002248D7" w:rsidRPr="00520F84">
        <w:rPr>
          <w:b/>
          <w:bCs/>
          <w:rtl/>
        </w:rPr>
        <w:t xml:space="preserve"> </w:t>
      </w:r>
      <w:r w:rsidR="002248D7" w:rsidRPr="00520F84">
        <w:rPr>
          <w:rFonts w:hint="eastAsia"/>
          <w:b/>
          <w:bCs/>
          <w:rtl/>
        </w:rPr>
        <w:t>לתובע</w:t>
      </w:r>
      <w:r w:rsidR="00A23774" w:rsidRPr="00520F84">
        <w:rPr>
          <w:b/>
          <w:bCs/>
          <w:rtl/>
        </w:rPr>
        <w:t xml:space="preserve"> </w:t>
      </w:r>
      <w:r w:rsidR="002248D7" w:rsidRPr="00520F84">
        <w:rPr>
          <w:rFonts w:hint="eastAsia"/>
          <w:b/>
          <w:bCs/>
          <w:rtl/>
        </w:rPr>
        <w:t>ערב</w:t>
      </w:r>
      <w:r w:rsidR="002248D7" w:rsidRPr="00520F84">
        <w:rPr>
          <w:b/>
          <w:bCs/>
          <w:rtl/>
        </w:rPr>
        <w:t xml:space="preserve"> מועד החידוש האחרון</w:t>
      </w:r>
      <w:del w:id="289" w:author="Shimon" w:date="2019-07-25T11:12:00Z">
        <w:r w:rsidR="002248D7" w:rsidRPr="00520F84" w:rsidDel="00492278">
          <w:rPr>
            <w:b/>
            <w:bCs/>
            <w:rtl/>
          </w:rPr>
          <w:delText>,</w:delText>
        </w:r>
      </w:del>
      <w:r w:rsidR="002248D7" w:rsidRPr="00520F84">
        <w:rPr>
          <w:b/>
          <w:bCs/>
          <w:rtl/>
        </w:rPr>
        <w:t xml:space="preserve"> על רצונה לשנות את הוראות החוזה (דבר שדרש הסכמה של התובע), לרבות לעניין חיובו לפרוש מחמת גיל </w:t>
      </w:r>
      <w:r w:rsidR="001E51CA" w:rsidRPr="00520F84">
        <w:rPr>
          <w:rFonts w:hint="eastAsia"/>
          <w:b/>
          <w:bCs/>
          <w:rtl/>
        </w:rPr>
        <w:t>בעת</w:t>
      </w:r>
      <w:r w:rsidR="001E51CA" w:rsidRPr="00520F84">
        <w:rPr>
          <w:b/>
          <w:bCs/>
          <w:rtl/>
        </w:rPr>
        <w:t xml:space="preserve"> שימלאו לו </w:t>
      </w:r>
      <w:r w:rsidR="002248D7" w:rsidRPr="00520F84">
        <w:rPr>
          <w:b/>
          <w:bCs/>
          <w:rtl/>
        </w:rPr>
        <w:t>67</w:t>
      </w:r>
      <w:r w:rsidR="000E3AA3" w:rsidRPr="00520F84">
        <w:rPr>
          <w:b/>
          <w:bCs/>
          <w:rtl/>
        </w:rPr>
        <w:t xml:space="preserve"> בחודש </w:t>
      </w:r>
      <w:r w:rsidR="001E51CA" w:rsidRPr="00520F84">
        <w:rPr>
          <w:rFonts w:hint="eastAsia"/>
          <w:b/>
          <w:bCs/>
          <w:rtl/>
        </w:rPr>
        <w:t>יולי</w:t>
      </w:r>
      <w:r w:rsidR="001E51CA" w:rsidRPr="00520F84">
        <w:rPr>
          <w:b/>
          <w:bCs/>
          <w:rtl/>
        </w:rPr>
        <w:t xml:space="preserve"> </w:t>
      </w:r>
      <w:r w:rsidR="000E3AA3" w:rsidRPr="00520F84">
        <w:rPr>
          <w:b/>
          <w:bCs/>
          <w:rtl/>
        </w:rPr>
        <w:t>2012</w:t>
      </w:r>
      <w:del w:id="290" w:author="Shimon" w:date="2019-07-25T11:14:00Z">
        <w:r w:rsidR="002248D7" w:rsidRPr="00D74F54" w:rsidDel="00492278">
          <w:rPr>
            <w:rFonts w:hint="cs"/>
            <w:rtl/>
          </w:rPr>
          <w:delText>.</w:delText>
        </w:r>
      </w:del>
      <w:ins w:id="291" w:author="Shimon" w:date="2019-07-25T11:12:00Z">
        <w:r w:rsidR="00492278">
          <w:rPr>
            <w:rFonts w:hint="cs"/>
            <w:rtl/>
          </w:rPr>
          <w:t xml:space="preserve"> ולפיכך</w:t>
        </w:r>
      </w:ins>
      <w:r w:rsidR="002248D7" w:rsidRPr="00D74F54">
        <w:rPr>
          <w:rFonts w:hint="cs"/>
          <w:rtl/>
        </w:rPr>
        <w:t xml:space="preserve"> </w:t>
      </w:r>
      <w:ins w:id="292" w:author="Shimon" w:date="2019-07-25T11:12:00Z">
        <w:r w:rsidR="00492278" w:rsidRPr="00520F84">
          <w:rPr>
            <w:rFonts w:hint="eastAsia"/>
            <w:b/>
            <w:bCs/>
            <w:rtl/>
          </w:rPr>
          <w:t>תוקפו</w:t>
        </w:r>
        <w:r w:rsidR="00492278" w:rsidRPr="00520F84">
          <w:rPr>
            <w:b/>
            <w:bCs/>
            <w:rtl/>
          </w:rPr>
          <w:t xml:space="preserve"> </w:t>
        </w:r>
        <w:r w:rsidR="00492278" w:rsidRPr="00520F84">
          <w:rPr>
            <w:rFonts w:hint="eastAsia"/>
            <w:b/>
            <w:bCs/>
            <w:rtl/>
          </w:rPr>
          <w:t>של</w:t>
        </w:r>
        <w:r w:rsidR="00492278" w:rsidRPr="00520F84">
          <w:rPr>
            <w:b/>
            <w:bCs/>
            <w:rtl/>
          </w:rPr>
          <w:t xml:space="preserve"> </w:t>
        </w:r>
        <w:r w:rsidR="00492278" w:rsidRPr="00520F84">
          <w:rPr>
            <w:rFonts w:hint="eastAsia"/>
            <w:b/>
            <w:bCs/>
            <w:rtl/>
          </w:rPr>
          <w:t>החוזה</w:t>
        </w:r>
        <w:r w:rsidR="00492278" w:rsidRPr="00520F84">
          <w:rPr>
            <w:b/>
            <w:bCs/>
            <w:rtl/>
          </w:rPr>
          <w:t xml:space="preserve"> </w:t>
        </w:r>
        <w:r w:rsidR="00492278" w:rsidRPr="00520F84">
          <w:rPr>
            <w:rFonts w:hint="eastAsia"/>
            <w:b/>
            <w:bCs/>
            <w:rtl/>
          </w:rPr>
          <w:t>התחדש</w:t>
        </w:r>
        <w:r w:rsidR="00492278" w:rsidRPr="00520F84">
          <w:rPr>
            <w:b/>
            <w:bCs/>
            <w:rtl/>
          </w:rPr>
          <w:t xml:space="preserve"> </w:t>
        </w:r>
        <w:r w:rsidR="00492278" w:rsidRPr="00520F84">
          <w:rPr>
            <w:rFonts w:hint="eastAsia"/>
            <w:b/>
            <w:bCs/>
            <w:rtl/>
          </w:rPr>
          <w:t>ביום</w:t>
        </w:r>
        <w:r w:rsidR="00492278" w:rsidRPr="00520F84">
          <w:rPr>
            <w:b/>
            <w:bCs/>
            <w:rtl/>
          </w:rPr>
          <w:t xml:space="preserve"> 1.4.2010, </w:t>
        </w:r>
        <w:r w:rsidR="00492278" w:rsidRPr="00520F84">
          <w:rPr>
            <w:rFonts w:hint="eastAsia"/>
            <w:b/>
            <w:bCs/>
            <w:rtl/>
          </w:rPr>
          <w:t>לתקופה</w:t>
        </w:r>
        <w:r w:rsidR="00492278" w:rsidRPr="00520F84">
          <w:rPr>
            <w:b/>
            <w:bCs/>
            <w:rtl/>
          </w:rPr>
          <w:t xml:space="preserve"> </w:t>
        </w:r>
        <w:r w:rsidR="00492278" w:rsidRPr="00520F84">
          <w:rPr>
            <w:rFonts w:hint="eastAsia"/>
            <w:b/>
            <w:bCs/>
            <w:rtl/>
          </w:rPr>
          <w:t>של</w:t>
        </w:r>
        <w:r w:rsidR="00492278" w:rsidRPr="00520F84">
          <w:rPr>
            <w:b/>
            <w:bCs/>
            <w:rtl/>
          </w:rPr>
          <w:t xml:space="preserve"> 4 </w:t>
        </w:r>
        <w:r w:rsidR="00492278" w:rsidRPr="00520F84">
          <w:rPr>
            <w:rFonts w:hint="eastAsia"/>
            <w:b/>
            <w:bCs/>
            <w:rtl/>
          </w:rPr>
          <w:t>שנים</w:t>
        </w:r>
        <w:r w:rsidR="00492278" w:rsidRPr="00520F84">
          <w:rPr>
            <w:b/>
            <w:bCs/>
            <w:rtl/>
          </w:rPr>
          <w:t xml:space="preserve"> </w:t>
        </w:r>
        <w:r w:rsidR="00492278" w:rsidRPr="00520F84">
          <w:rPr>
            <w:rFonts w:hint="eastAsia"/>
            <w:b/>
            <w:bCs/>
            <w:rtl/>
          </w:rPr>
          <w:t>נוספות</w:t>
        </w:r>
        <w:r w:rsidR="00492278" w:rsidRPr="00520F84">
          <w:rPr>
            <w:b/>
            <w:bCs/>
            <w:rtl/>
          </w:rPr>
          <w:t xml:space="preserve">, </w:t>
        </w:r>
        <w:r w:rsidR="00492278" w:rsidRPr="00520F84">
          <w:rPr>
            <w:rFonts w:hint="eastAsia"/>
            <w:b/>
            <w:bCs/>
            <w:rtl/>
          </w:rPr>
          <w:t>והיה</w:t>
        </w:r>
        <w:r w:rsidR="00492278" w:rsidRPr="00520F84">
          <w:rPr>
            <w:b/>
            <w:bCs/>
            <w:rtl/>
          </w:rPr>
          <w:t xml:space="preserve"> </w:t>
        </w:r>
        <w:r w:rsidR="00492278" w:rsidRPr="00520F84">
          <w:rPr>
            <w:rFonts w:hint="eastAsia"/>
            <w:b/>
            <w:bCs/>
            <w:rtl/>
          </w:rPr>
          <w:t>אמור</w:t>
        </w:r>
        <w:r w:rsidR="00492278" w:rsidRPr="00520F84">
          <w:rPr>
            <w:b/>
            <w:bCs/>
            <w:rtl/>
          </w:rPr>
          <w:t xml:space="preserve"> </w:t>
        </w:r>
        <w:r w:rsidR="00492278" w:rsidRPr="00520F84">
          <w:rPr>
            <w:rFonts w:hint="eastAsia"/>
            <w:b/>
            <w:bCs/>
            <w:rtl/>
          </w:rPr>
          <w:t>להסתיים</w:t>
        </w:r>
        <w:r w:rsidR="00492278" w:rsidRPr="00520F84">
          <w:rPr>
            <w:b/>
            <w:bCs/>
            <w:rtl/>
          </w:rPr>
          <w:t xml:space="preserve"> </w:t>
        </w:r>
        <w:r w:rsidR="00492278" w:rsidRPr="00520F84">
          <w:rPr>
            <w:rFonts w:hint="eastAsia"/>
            <w:b/>
            <w:bCs/>
            <w:rtl/>
          </w:rPr>
          <w:t>ביום</w:t>
        </w:r>
        <w:r w:rsidR="00492278" w:rsidRPr="00520F84">
          <w:rPr>
            <w:b/>
            <w:bCs/>
            <w:rtl/>
          </w:rPr>
          <w:t xml:space="preserve"> 31.3.2014</w:t>
        </w:r>
        <w:r w:rsidR="00492278" w:rsidRPr="00CB1486">
          <w:rPr>
            <w:rFonts w:hint="cs"/>
            <w:rtl/>
          </w:rPr>
          <w:t>.</w:t>
        </w:r>
      </w:ins>
      <w:del w:id="293" w:author="Shimon" w:date="2019-07-25T11:13:00Z">
        <w:r w:rsidR="000E3AA3" w:rsidRPr="00D74F54" w:rsidDel="00492278">
          <w:rPr>
            <w:rFonts w:hint="cs"/>
            <w:rtl/>
          </w:rPr>
          <w:delText>קרי, החל מיום 1.4.2010</w:delText>
        </w:r>
        <w:r w:rsidR="00726756" w:rsidDel="00492278">
          <w:rPr>
            <w:rFonts w:hint="cs"/>
            <w:rtl/>
          </w:rPr>
          <w:delText>, ובהיעדר הודעה אחרת לתובע,</w:delText>
        </w:r>
        <w:r w:rsidR="000E3AA3" w:rsidRPr="009A1EF5" w:rsidDel="00492278">
          <w:rPr>
            <w:rFonts w:hint="cs"/>
            <w:rtl/>
          </w:rPr>
          <w:delText xml:space="preserve"> הוא</w:delText>
        </w:r>
        <w:r w:rsidR="000E3AA3" w:rsidRPr="00D74F54" w:rsidDel="00492278">
          <w:rPr>
            <w:rFonts w:hint="cs"/>
            <w:rtl/>
          </w:rPr>
          <w:delText xml:space="preserve">רך </w:delText>
        </w:r>
        <w:r w:rsidR="000E3AA3" w:rsidRPr="00520F84" w:rsidDel="00492278">
          <w:rPr>
            <w:rFonts w:hint="eastAsia"/>
            <w:b/>
            <w:bCs/>
            <w:rtl/>
          </w:rPr>
          <w:delText>תוקף</w:delText>
        </w:r>
        <w:r w:rsidR="000E3AA3" w:rsidRPr="00520F84" w:rsidDel="00492278">
          <w:rPr>
            <w:b/>
            <w:bCs/>
            <w:rtl/>
          </w:rPr>
          <w:delText xml:space="preserve"> </w:delText>
        </w:r>
        <w:r w:rsidR="000E3AA3" w:rsidRPr="00520F84" w:rsidDel="00492278">
          <w:rPr>
            <w:rFonts w:hint="eastAsia"/>
            <w:b/>
            <w:bCs/>
            <w:rtl/>
          </w:rPr>
          <w:delText>החוזה</w:delText>
        </w:r>
        <w:r w:rsidR="000E3AA3" w:rsidRPr="00520F84" w:rsidDel="00492278">
          <w:rPr>
            <w:b/>
            <w:bCs/>
            <w:rtl/>
          </w:rPr>
          <w:delText xml:space="preserve"> </w:delText>
        </w:r>
        <w:r w:rsidR="000E3AA3" w:rsidRPr="00520F84" w:rsidDel="00492278">
          <w:rPr>
            <w:rFonts w:hint="eastAsia"/>
            <w:b/>
            <w:bCs/>
            <w:rtl/>
          </w:rPr>
          <w:delText>של</w:delText>
        </w:r>
        <w:r w:rsidR="000E3AA3" w:rsidRPr="00520F84" w:rsidDel="00492278">
          <w:rPr>
            <w:b/>
            <w:bCs/>
            <w:rtl/>
          </w:rPr>
          <w:delText xml:space="preserve"> </w:delText>
        </w:r>
        <w:r w:rsidR="000E3AA3" w:rsidRPr="00520F84" w:rsidDel="00492278">
          <w:rPr>
            <w:rFonts w:hint="eastAsia"/>
            <w:b/>
            <w:bCs/>
            <w:rtl/>
          </w:rPr>
          <w:delText>התובע</w:delText>
        </w:r>
        <w:r w:rsidR="000E3AA3" w:rsidRPr="00520F84" w:rsidDel="00492278">
          <w:rPr>
            <w:b/>
            <w:bCs/>
            <w:rtl/>
          </w:rPr>
          <w:delText xml:space="preserve"> </w:delText>
        </w:r>
        <w:r w:rsidR="000E3AA3" w:rsidRPr="00520F84" w:rsidDel="00492278">
          <w:rPr>
            <w:rFonts w:hint="eastAsia"/>
            <w:b/>
            <w:bCs/>
            <w:rtl/>
          </w:rPr>
          <w:delText>עד</w:delText>
        </w:r>
        <w:r w:rsidR="000E3AA3" w:rsidRPr="00520F84" w:rsidDel="00492278">
          <w:rPr>
            <w:b/>
            <w:bCs/>
            <w:rtl/>
          </w:rPr>
          <w:delText xml:space="preserve"> </w:delText>
        </w:r>
        <w:r w:rsidR="000E3AA3" w:rsidRPr="00520F84" w:rsidDel="00492278">
          <w:rPr>
            <w:rFonts w:hint="eastAsia"/>
            <w:b/>
            <w:bCs/>
            <w:rtl/>
          </w:rPr>
          <w:delText>ליום</w:delText>
        </w:r>
        <w:r w:rsidR="000E3AA3" w:rsidRPr="00520F84" w:rsidDel="00492278">
          <w:rPr>
            <w:b/>
            <w:bCs/>
            <w:rtl/>
          </w:rPr>
          <w:delText xml:space="preserve"> 31.3.2014.</w:delText>
        </w:r>
      </w:del>
      <w:ins w:id="294" w:author="Shimon" w:date="2019-07-25T11:13:00Z">
        <w:r w:rsidR="00492278">
          <w:rPr>
            <w:rFonts w:hint="cs"/>
            <w:rtl/>
          </w:rPr>
          <w:t xml:space="preserve"> </w:t>
        </w:r>
      </w:ins>
    </w:p>
    <w:p w14:paraId="2C57A0B6" w14:textId="350E2FFF" w:rsidR="000E3AA3" w:rsidRPr="00D74F54" w:rsidRDefault="00D759A4" w:rsidP="003D3A1B">
      <w:pPr>
        <w:pStyle w:val="11"/>
        <w:numPr>
          <w:ilvl w:val="0"/>
          <w:numId w:val="14"/>
        </w:numPr>
        <w:tabs>
          <w:tab w:val="left" w:pos="566"/>
        </w:tabs>
        <w:spacing w:before="0" w:after="240" w:line="360" w:lineRule="auto"/>
        <w:ind w:left="566" w:right="0" w:hanging="425"/>
      </w:pPr>
      <w:r w:rsidRPr="00D74F54">
        <w:rPr>
          <w:rFonts w:hint="cs"/>
          <w:b/>
          <w:bCs/>
          <w:rtl/>
        </w:rPr>
        <w:t>בדיעבד</w:t>
      </w:r>
      <w:r w:rsidR="00726756">
        <w:rPr>
          <w:rFonts w:hint="cs"/>
          <w:rtl/>
        </w:rPr>
        <w:t xml:space="preserve">, </w:t>
      </w:r>
      <w:ins w:id="295" w:author="Shimon" w:date="2019-07-22T16:58:00Z">
        <w:r w:rsidR="004A07A1">
          <w:rPr>
            <w:rFonts w:hint="cs"/>
            <w:rtl/>
          </w:rPr>
          <w:t xml:space="preserve">ורק </w:t>
        </w:r>
      </w:ins>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r w:rsidR="00582D11">
        <w:rPr>
          <w:rFonts w:hint="cs"/>
          <w:rtl/>
        </w:rPr>
        <w:t xml:space="preserve">התברר לתובע </w:t>
      </w:r>
      <w:r w:rsidRPr="00D74F54">
        <w:rPr>
          <w:rFonts w:hint="cs"/>
          <w:rtl/>
        </w:rPr>
        <w:t xml:space="preserve">כי </w:t>
      </w:r>
      <w:r w:rsidR="00E677EB" w:rsidRPr="00D74F54">
        <w:rPr>
          <w:rFonts w:hint="cs"/>
          <w:rtl/>
        </w:rPr>
        <w:t xml:space="preserve">בשנת 2010 </w:t>
      </w:r>
      <w:del w:id="296" w:author="Shimon" w:date="2019-07-22T17:32:00Z">
        <w:r w:rsidR="00E677EB" w:rsidRPr="00D74F54" w:rsidDel="003D3A1B">
          <w:rPr>
            <w:rtl/>
          </w:rPr>
          <w:delText>–</w:delText>
        </w:r>
      </w:del>
      <w:r w:rsidR="00E677EB" w:rsidRPr="00D74F54">
        <w:rPr>
          <w:rFonts w:hint="cs"/>
          <w:rtl/>
        </w:rPr>
        <w:t xml:space="preserve">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והוחלפו</w:t>
      </w:r>
      <w:ins w:id="297" w:author="Shimon" w:date="2019-07-22T16:58:00Z">
        <w:r w:rsidR="004A07A1">
          <w:rPr>
            <w:rFonts w:hint="cs"/>
            <w:rtl/>
          </w:rPr>
          <w:t>,</w:t>
        </w:r>
      </w:ins>
      <w:r w:rsidRPr="00D74F54">
        <w:rPr>
          <w:rFonts w:hint="cs"/>
          <w:rtl/>
        </w:rPr>
        <w:t xml:space="preserve"> </w:t>
      </w:r>
      <w:r w:rsidR="00C723FA">
        <w:rPr>
          <w:rFonts w:hint="cs"/>
          <w:rtl/>
        </w:rPr>
        <w:t>ביניהם בלבד</w:t>
      </w:r>
      <w:ins w:id="298" w:author="Shimon" w:date="2019-07-22T16:58:00Z">
        <w:r w:rsidR="004A07A1">
          <w:rPr>
            <w:rFonts w:hint="cs"/>
            <w:rtl/>
          </w:rPr>
          <w:t>,</w:t>
        </w:r>
      </w:ins>
      <w:r w:rsidR="00C723FA">
        <w:rPr>
          <w:rFonts w:hint="cs"/>
          <w:rtl/>
        </w:rPr>
        <w:t xml:space="preserve">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ins w:id="299" w:author="Shimon" w:date="2019-07-25T11:16:00Z">
        <w:r w:rsidR="00492278">
          <w:rPr>
            <w:rFonts w:hint="cs"/>
            <w:b/>
            <w:bCs/>
            <w:rtl/>
          </w:rPr>
          <w:t>.</w:t>
        </w:r>
      </w:ins>
      <w:del w:id="300" w:author="Shimon" w:date="2019-07-25T11:16:00Z">
        <w:r w:rsidR="00A23774" w:rsidDel="00492278">
          <w:rPr>
            <w:rFonts w:hint="cs"/>
            <w:b/>
            <w:bCs/>
            <w:rtl/>
          </w:rPr>
          <w:delText>,</w:delText>
        </w:r>
      </w:del>
      <w:r w:rsidR="00A23774">
        <w:rPr>
          <w:rFonts w:hint="cs"/>
          <w:b/>
          <w:bCs/>
          <w:rtl/>
        </w:rPr>
        <w:t xml:space="preserve"> </w:t>
      </w:r>
      <w:ins w:id="301" w:author="Shimon" w:date="2019-07-25T11:15:00Z">
        <w:r w:rsidR="00492278">
          <w:rPr>
            <w:rFonts w:hint="cs"/>
            <w:b/>
            <w:bCs/>
            <w:rtl/>
          </w:rPr>
          <w:t>ב</w:t>
        </w:r>
      </w:ins>
      <w:ins w:id="302" w:author="Shimon" w:date="2019-07-30T14:00:00Z">
        <w:r w:rsidR="00520F84">
          <w:rPr>
            <w:rFonts w:hint="cs"/>
            <w:b/>
            <w:bCs/>
            <w:rtl/>
          </w:rPr>
          <w:t>כ</w:t>
        </w:r>
      </w:ins>
      <w:ins w:id="303" w:author="Shimon" w:date="2019-07-25T11:15:00Z">
        <w:r w:rsidR="00492278">
          <w:rPr>
            <w:rFonts w:hint="cs"/>
            <w:b/>
            <w:bCs/>
            <w:rtl/>
          </w:rPr>
          <w:t xml:space="preserve">ל מקרה </w:t>
        </w:r>
      </w:ins>
      <w:r w:rsidR="00646E5E">
        <w:rPr>
          <w:rFonts w:hint="cs"/>
          <w:b/>
          <w:bCs/>
          <w:rtl/>
        </w:rPr>
        <w:t xml:space="preserve">הארכת החוזה לא נעשתה בהתאם להם,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w:t>
      </w:r>
      <w:del w:id="304" w:author="Shimon" w:date="2019-07-25T11:17:00Z">
        <w:r w:rsidRPr="00D74F54" w:rsidDel="00492278">
          <w:rPr>
            <w:rFonts w:hint="cs"/>
            <w:b/>
            <w:bCs/>
            <w:rtl/>
          </w:rPr>
          <w:delText>ה</w:delText>
        </w:r>
      </w:del>
      <w:r w:rsidRPr="00D74F54">
        <w:rPr>
          <w:rFonts w:hint="cs"/>
          <w:b/>
          <w:bCs/>
          <w:rtl/>
        </w:rPr>
        <w:t xml:space="preserve">פרוצדורה </w:t>
      </w:r>
      <w:ins w:id="305" w:author="Shimon" w:date="2019-07-25T11:17:00Z">
        <w:r w:rsidR="00492278">
          <w:rPr>
            <w:rFonts w:hint="cs"/>
            <w:b/>
            <w:bCs/>
            <w:rtl/>
          </w:rPr>
          <w:t xml:space="preserve">כלשהי </w:t>
        </w:r>
      </w:ins>
      <w:r w:rsidRPr="00D74F54">
        <w:rPr>
          <w:rFonts w:hint="cs"/>
          <w:b/>
          <w:bCs/>
          <w:rtl/>
        </w:rPr>
        <w:t>הדרושה לשם אי הארכת החוזה</w:t>
      </w:r>
      <w:ins w:id="306" w:author="Shimon" w:date="2019-07-22T16:59:00Z">
        <w:r w:rsidR="004A07A1">
          <w:rPr>
            <w:rFonts w:hint="cs"/>
            <w:b/>
            <w:bCs/>
            <w:rtl/>
          </w:rPr>
          <w:t xml:space="preserve"> לארבע שנים מליאות</w:t>
        </w:r>
      </w:ins>
      <w:r w:rsidRPr="00D74F54">
        <w:rPr>
          <w:rFonts w:hint="cs"/>
          <w:b/>
          <w:bCs/>
          <w:rtl/>
        </w:rPr>
        <w:t>.</w:t>
      </w:r>
    </w:p>
    <w:p w14:paraId="38BD1E64" w14:textId="5661CCA7" w:rsidR="008E5BF9" w:rsidRPr="00D74F54" w:rsidRDefault="008E5BF9" w:rsidP="003D3A1B">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del w:id="307" w:author="Shimon" w:date="2019-07-22T17:34:00Z">
        <w:r w:rsidRPr="00D74F54" w:rsidDel="003D3A1B">
          <w:rPr>
            <w:rFonts w:hint="cs"/>
            <w:i/>
            <w:iCs/>
            <w:sz w:val="24"/>
            <w:rtl/>
          </w:rPr>
          <w:delText>המוכחש</w:delText>
        </w:r>
      </w:del>
      <w:ins w:id="308" w:author="Shimon" w:date="2019-07-22T17:34:00Z">
        <w:r w:rsidR="003D3A1B">
          <w:rPr>
            <w:rFonts w:hint="cs"/>
            <w:i/>
            <w:iCs/>
            <w:sz w:val="24"/>
            <w:rtl/>
          </w:rPr>
          <w:t xml:space="preserve"> </w:t>
        </w:r>
      </w:ins>
      <w:del w:id="309" w:author="Shimon" w:date="2019-07-22T17:35:00Z">
        <w:r w:rsidR="00A23774" w:rsidDel="003D3A1B">
          <w:rPr>
            <w:rFonts w:hint="cs"/>
            <w:i/>
            <w:iCs/>
            <w:sz w:val="24"/>
            <w:rtl/>
          </w:rPr>
          <w:delText>,</w:delText>
        </w:r>
      </w:del>
      <w:r w:rsidR="00A23774">
        <w:rPr>
          <w:rFonts w:hint="cs"/>
          <w:i/>
          <w:iCs/>
          <w:sz w:val="24"/>
          <w:rtl/>
        </w:rPr>
        <w:t xml:space="preserve">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803690" w:rsidRPr="00803690">
        <w:rPr>
          <w:rFonts w:hint="cs"/>
          <w:i/>
          <w:iCs/>
          <w:sz w:val="24"/>
          <w:highlight w:val="yellow"/>
          <w:u w:val="single"/>
          <w:rtl/>
        </w:rPr>
        <w:t>___.</w:t>
      </w:r>
    </w:p>
    <w:p w14:paraId="3979F1C0" w14:textId="77A32441" w:rsidR="00A23774" w:rsidRDefault="00430A54" w:rsidP="00291522">
      <w:pPr>
        <w:pStyle w:val="11"/>
        <w:numPr>
          <w:ilvl w:val="0"/>
          <w:numId w:val="14"/>
        </w:numPr>
        <w:tabs>
          <w:tab w:val="left" w:pos="566"/>
        </w:tabs>
        <w:spacing w:before="0" w:after="240" w:line="360" w:lineRule="auto"/>
        <w:ind w:left="566" w:right="0" w:hanging="425"/>
      </w:pPr>
      <w:r>
        <w:rPr>
          <w:rFonts w:hint="cs"/>
          <w:rtl/>
        </w:rPr>
        <w:t>בעת פיטוריו,</w:t>
      </w:r>
      <w:r w:rsidR="00084161">
        <w:rPr>
          <w:rFonts w:hint="cs"/>
          <w:rtl/>
        </w:rPr>
        <w:t xml:space="preserve"> </w:t>
      </w:r>
      <w:del w:id="310" w:author="Shimon" w:date="2019-07-21T15:42:00Z">
        <w:r w:rsidR="00E677EB" w:rsidRPr="00D74F54" w:rsidDel="00193B9F">
          <w:rPr>
            <w:rFonts w:hint="cs"/>
            <w:rtl/>
          </w:rPr>
          <w:delText xml:space="preserve">התברר </w:delText>
        </w:r>
      </w:del>
      <w:ins w:id="311" w:author="Shimon" w:date="2019-07-21T15:42:00Z">
        <w:r w:rsidR="00193B9F">
          <w:rPr>
            <w:rFonts w:hint="cs"/>
            <w:rtl/>
          </w:rPr>
          <w:t>נאמר</w:t>
        </w:r>
        <w:r w:rsidR="00193B9F" w:rsidRPr="00D74F54">
          <w:rPr>
            <w:rFonts w:hint="cs"/>
            <w:rtl/>
          </w:rPr>
          <w:t xml:space="preserve"> </w:t>
        </w:r>
      </w:ins>
      <w:r w:rsidR="00E677EB" w:rsidRPr="00D74F54">
        <w:rPr>
          <w:rFonts w:hint="cs"/>
          <w:rtl/>
        </w:rPr>
        <w:t>ל</w:t>
      </w:r>
      <w:r w:rsidR="00084161">
        <w:rPr>
          <w:rFonts w:hint="cs"/>
          <w:rtl/>
        </w:rPr>
        <w:t xml:space="preserve">תובע </w:t>
      </w:r>
      <w:r w:rsidR="00E677EB" w:rsidRPr="00D74F54">
        <w:rPr>
          <w:rFonts w:hint="cs"/>
          <w:rtl/>
        </w:rPr>
        <w:t xml:space="preserve">כי </w:t>
      </w:r>
      <w:del w:id="312" w:author="Shimon" w:date="2019-07-21T15:43:00Z">
        <w:r w:rsidR="00E677EB" w:rsidRPr="00D74F54" w:rsidDel="00193B9F">
          <w:rPr>
            <w:rFonts w:hint="cs"/>
            <w:rtl/>
          </w:rPr>
          <w:delText xml:space="preserve">הנתבעת טוענת כי </w:delText>
        </w:r>
      </w:del>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w:t>
      </w:r>
      <w:ins w:id="313" w:author="Shimon" w:date="2019-07-22T17:36:00Z">
        <w:r w:rsidR="003D3A1B">
          <w:rPr>
            <w:rFonts w:hint="cs"/>
            <w:rtl/>
          </w:rPr>
          <w:t>-</w:t>
        </w:r>
      </w:ins>
      <w:r w:rsidR="00084161">
        <w:rPr>
          <w:rFonts w:hint="cs"/>
          <w:rtl/>
        </w:rPr>
        <w:t>שהוא המועד שבו הוארך כבר החוזה לתקופה נוספת של 4 שנים</w:t>
      </w:r>
      <w:ins w:id="314" w:author="Shimon" w:date="2019-07-22T17:36:00Z">
        <w:r w:rsidR="003D3A1B">
          <w:rPr>
            <w:rFonts w:hint="cs"/>
            <w:rtl/>
          </w:rPr>
          <w:t>-</w:t>
        </w:r>
      </w:ins>
      <w:r w:rsidR="00084161">
        <w:rPr>
          <w:rFonts w:hint="cs"/>
          <w:rtl/>
        </w:rPr>
        <w:t xml:space="preserve">, </w:t>
      </w:r>
      <w:r w:rsidR="00E677EB" w:rsidRPr="00D74F54">
        <w:rPr>
          <w:rFonts w:hint="cs"/>
          <w:rtl/>
        </w:rPr>
        <w:t xml:space="preserve">נעשתה אליו פניה </w:t>
      </w:r>
      <w:ins w:id="315" w:author="Shimon" w:date="2019-07-21T15:43:00Z">
        <w:r w:rsidR="00193B9F">
          <w:rPr>
            <w:rFonts w:hint="cs"/>
            <w:rtl/>
          </w:rPr>
          <w:t xml:space="preserve">טלפונית </w:t>
        </w:r>
      </w:ins>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5E40B05B" w:rsidR="00E677EB" w:rsidRPr="00D74F54" w:rsidRDefault="00E677EB" w:rsidP="003D3A1B">
      <w:pPr>
        <w:pStyle w:val="11"/>
        <w:tabs>
          <w:tab w:val="left" w:pos="566"/>
        </w:tabs>
        <w:spacing w:before="0" w:after="240" w:line="360" w:lineRule="auto"/>
        <w:ind w:left="566" w:firstLine="0"/>
        <w:rPr>
          <w:rtl/>
        </w:rPr>
      </w:pPr>
      <w:r w:rsidRPr="00D74F54">
        <w:rPr>
          <w:rFonts w:hint="cs"/>
          <w:rtl/>
        </w:rPr>
        <w:t>התובע מבקש להבהיר</w:t>
      </w:r>
      <w:r w:rsidR="00084161">
        <w:rPr>
          <w:rFonts w:hint="cs"/>
          <w:rtl/>
        </w:rPr>
        <w:t xml:space="preserve"> </w:t>
      </w:r>
      <w:r w:rsidRPr="00D74F54">
        <w:rPr>
          <w:rFonts w:hint="cs"/>
          <w:rtl/>
        </w:rPr>
        <w:t xml:space="preserve">כי </w:t>
      </w:r>
      <w:r w:rsidR="00084161">
        <w:rPr>
          <w:rFonts w:hint="cs"/>
          <w:rtl/>
        </w:rPr>
        <w:t>הוא לא קיבל פניה כאמור ו</w:t>
      </w:r>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5A62107D" w:rsidR="00E677EB" w:rsidRPr="00D74F54" w:rsidRDefault="00E677EB" w:rsidP="00002ADC">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w:t>
      </w:r>
      <w:del w:id="316" w:author="Shimon" w:date="2019-07-22T17:01:00Z">
        <w:r w:rsidRPr="005850C9" w:rsidDel="005850C9">
          <w:rPr>
            <w:rFonts w:hint="eastAsia"/>
            <w:rtl/>
            <w:rPrChange w:id="317" w:author="Shimon" w:date="2019-07-22T17:03:00Z">
              <w:rPr>
                <w:rFonts w:hint="eastAsia"/>
                <w:b/>
                <w:bCs/>
                <w:rtl/>
              </w:rPr>
            </w:rPrChange>
          </w:rPr>
          <w:delText>כי</w:delText>
        </w:r>
        <w:r w:rsidRPr="005850C9" w:rsidDel="005850C9">
          <w:rPr>
            <w:rtl/>
            <w:rPrChange w:id="318" w:author="Shimon" w:date="2019-07-22T17:03:00Z">
              <w:rPr>
                <w:b/>
                <w:bCs/>
                <w:rtl/>
              </w:rPr>
            </w:rPrChange>
          </w:rPr>
          <w:delText xml:space="preserve"> </w:delText>
        </w:r>
        <w:r w:rsidR="00726756" w:rsidRPr="005850C9" w:rsidDel="005850C9">
          <w:rPr>
            <w:rFonts w:hint="eastAsia"/>
            <w:rtl/>
            <w:rPrChange w:id="319" w:author="Shimon" w:date="2019-07-22T17:03:00Z">
              <w:rPr>
                <w:rFonts w:hint="eastAsia"/>
                <w:b/>
                <w:bCs/>
                <w:rtl/>
              </w:rPr>
            </w:rPrChange>
          </w:rPr>
          <w:delText>בשנת</w:delText>
        </w:r>
        <w:r w:rsidR="00726756" w:rsidRPr="005850C9" w:rsidDel="005850C9">
          <w:rPr>
            <w:rtl/>
            <w:rPrChange w:id="320" w:author="Shimon" w:date="2019-07-22T17:03:00Z">
              <w:rPr>
                <w:b/>
                <w:bCs/>
                <w:rtl/>
              </w:rPr>
            </w:rPrChange>
          </w:rPr>
          <w:delText xml:space="preserve"> 2010 </w:delText>
        </w:r>
        <w:r w:rsidRPr="00CB1486" w:rsidDel="005850C9">
          <w:rPr>
            <w:rFonts w:hint="cs"/>
            <w:b/>
            <w:bCs/>
            <w:rtl/>
          </w:rPr>
          <w:delText>לא נחתם הסכם חדש</w:delText>
        </w:r>
      </w:del>
      <w:ins w:id="321" w:author="Shimon" w:date="2019-07-22T17:01:00Z">
        <w:r w:rsidR="005850C9">
          <w:rPr>
            <w:rFonts w:hint="cs"/>
            <w:b/>
            <w:bCs/>
            <w:rtl/>
          </w:rPr>
          <w:t xml:space="preserve"> </w:t>
        </w:r>
      </w:ins>
      <w:del w:id="322" w:author="Shimon" w:date="2019-07-22T17:01:00Z">
        <w:r w:rsidRPr="00CB1486" w:rsidDel="005850C9">
          <w:rPr>
            <w:rFonts w:hint="cs"/>
            <w:b/>
            <w:bCs/>
            <w:rtl/>
          </w:rPr>
          <w:delText>, ו</w:delText>
        </w:r>
        <w:r w:rsidR="00430A54" w:rsidRPr="00CB1486" w:rsidDel="005850C9">
          <w:rPr>
            <w:rFonts w:hint="cs"/>
            <w:b/>
            <w:bCs/>
            <w:rtl/>
          </w:rPr>
          <w:delText xml:space="preserve">אין חולק </w:delText>
        </w:r>
      </w:del>
      <w:ins w:id="323" w:author="Shimon" w:date="2019-07-22T17:01:00Z">
        <w:r w:rsidR="005850C9">
          <w:rPr>
            <w:rFonts w:hint="cs"/>
            <w:b/>
            <w:bCs/>
            <w:rtl/>
          </w:rPr>
          <w:t xml:space="preserve"> </w:t>
        </w:r>
      </w:ins>
      <w:r w:rsidRPr="00CB1486">
        <w:rPr>
          <w:rFonts w:hint="cs"/>
          <w:b/>
          <w:bCs/>
          <w:rtl/>
        </w:rPr>
        <w:t>כי התובע לא קיבל הודעה על אי הארכת תוקפו של החוזה</w:t>
      </w:r>
      <w:ins w:id="324" w:author="Shimon" w:date="2019-07-22T17:37:00Z">
        <w:r w:rsidR="003D3A1B">
          <w:rPr>
            <w:rFonts w:hint="cs"/>
            <w:b/>
            <w:bCs/>
            <w:rtl/>
          </w:rPr>
          <w:t xml:space="preserve"> </w:t>
        </w:r>
      </w:ins>
      <w:ins w:id="325" w:author="Shimon" w:date="2019-07-23T18:56:00Z">
        <w:r w:rsidR="00002ADC">
          <w:rPr>
            <w:rFonts w:hint="cs"/>
            <w:b/>
            <w:bCs/>
            <w:rtl/>
          </w:rPr>
          <w:t xml:space="preserve"> עם תום תוקפו ב-</w:t>
        </w:r>
      </w:ins>
      <w:ins w:id="326" w:author="Shimon" w:date="2019-07-22T17:38:00Z">
        <w:r w:rsidR="003D3A1B">
          <w:rPr>
            <w:rFonts w:hint="cs"/>
            <w:b/>
            <w:bCs/>
            <w:rtl/>
          </w:rPr>
          <w:t xml:space="preserve"> 31.3.2010</w:t>
        </w:r>
      </w:ins>
      <w:r w:rsidR="00430A54">
        <w:rPr>
          <w:rFonts w:hint="cs"/>
          <w:b/>
          <w:bCs/>
          <w:rtl/>
        </w:rPr>
        <w:t>, או על כך ש</w:t>
      </w:r>
      <w:ins w:id="327" w:author="Shimon" w:date="2019-07-23T18:57:00Z">
        <w:r w:rsidR="00002ADC">
          <w:rPr>
            <w:rFonts w:hint="cs"/>
            <w:b/>
            <w:bCs/>
            <w:rtl/>
          </w:rPr>
          <w:t>י</w:t>
        </w:r>
      </w:ins>
      <w:r w:rsidR="00430A54">
        <w:rPr>
          <w:rFonts w:hint="cs"/>
          <w:b/>
          <w:bCs/>
          <w:rtl/>
        </w:rPr>
        <w:t>ח</w:t>
      </w:r>
      <w:ins w:id="328" w:author="Shimon" w:date="2019-07-23T18:57:00Z">
        <w:r w:rsidR="00002ADC">
          <w:rPr>
            <w:rFonts w:hint="cs"/>
            <w:b/>
            <w:bCs/>
            <w:rtl/>
          </w:rPr>
          <w:t>ו</w:t>
        </w:r>
      </w:ins>
      <w:r w:rsidR="00430A54">
        <w:rPr>
          <w:rFonts w:hint="cs"/>
          <w:b/>
          <w:bCs/>
          <w:rtl/>
        </w:rPr>
        <w:t>ל שינוי בתנאיו של החוזה</w:t>
      </w:r>
      <w:ins w:id="329" w:author="Shimon" w:date="2019-07-23T18:57:00Z">
        <w:r w:rsidR="00002ADC">
          <w:rPr>
            <w:rFonts w:hint="cs"/>
            <w:b/>
            <w:bCs/>
            <w:rtl/>
          </w:rPr>
          <w:t xml:space="preserve"> לאחר 1.4.2010</w:t>
        </w:r>
      </w:ins>
      <w:r w:rsidR="004477BE">
        <w:rPr>
          <w:rFonts w:hint="cs"/>
          <w:b/>
          <w:bCs/>
          <w:rtl/>
        </w:rPr>
        <w:t xml:space="preserve">, </w:t>
      </w:r>
      <w:r w:rsidR="000E68D8">
        <w:rPr>
          <w:rFonts w:hint="cs"/>
          <w:b/>
          <w:bCs/>
          <w:rtl/>
        </w:rPr>
        <w:t>ו</w:t>
      </w:r>
      <w:r w:rsidR="00002ADC">
        <w:rPr>
          <w:rFonts w:hint="cs"/>
          <w:b/>
          <w:bCs/>
          <w:rtl/>
        </w:rPr>
        <w:t>ממילא</w:t>
      </w:r>
      <w:del w:id="330" w:author="Shimon" w:date="2019-07-22T17:42:00Z">
        <w:r w:rsidR="004477BE" w:rsidDel="000E68D8">
          <w:rPr>
            <w:rFonts w:hint="cs"/>
            <w:b/>
            <w:bCs/>
            <w:rtl/>
          </w:rPr>
          <w:delText xml:space="preserve"> </w:delText>
        </w:r>
      </w:del>
      <w:ins w:id="331" w:author="Shimon" w:date="2019-07-25T11:18:00Z">
        <w:r w:rsidR="00492278">
          <w:rPr>
            <w:rFonts w:hint="cs"/>
            <w:b/>
            <w:bCs/>
            <w:rtl/>
          </w:rPr>
          <w:t>גם אין חולק על כך ש</w:t>
        </w:r>
      </w:ins>
      <w:r w:rsidR="004477BE">
        <w:rPr>
          <w:rFonts w:hint="cs"/>
          <w:b/>
          <w:bCs/>
          <w:rtl/>
        </w:rPr>
        <w:t>לא נערך לתובע שימוע</w:t>
      </w:r>
      <w:del w:id="332" w:author="Shimon" w:date="2019-07-23T18:59:00Z">
        <w:r w:rsidRPr="009A1EF5" w:rsidDel="00002ADC">
          <w:rPr>
            <w:rFonts w:hint="cs"/>
            <w:rtl/>
          </w:rPr>
          <w:delText>.</w:delText>
        </w:r>
      </w:del>
    </w:p>
    <w:p w14:paraId="6F383368" w14:textId="77777777" w:rsidR="003E3C89" w:rsidRDefault="003E3C89" w:rsidP="00337F2F">
      <w:pPr>
        <w:pStyle w:val="11"/>
        <w:numPr>
          <w:ilvl w:val="0"/>
          <w:numId w:val="14"/>
        </w:numPr>
        <w:tabs>
          <w:tab w:val="left" w:pos="566"/>
        </w:tabs>
        <w:spacing w:before="0" w:line="360" w:lineRule="auto"/>
        <w:ind w:left="566" w:right="0" w:hanging="425"/>
        <w:rPr>
          <w:b/>
          <w:bCs/>
        </w:rPr>
      </w:pPr>
      <w:r>
        <w:rPr>
          <w:rFonts w:hint="cs"/>
          <w:rtl/>
        </w:rPr>
        <w:t>בהיעדר הודעה ובהיעדר פעולה אחרת</w:t>
      </w:r>
      <w:r w:rsidR="00D5324B">
        <w:rPr>
          <w:rFonts w:hint="cs"/>
          <w:rtl/>
        </w:rPr>
        <w:t xml:space="preserve"> </w:t>
      </w:r>
      <w:r>
        <w:rPr>
          <w:rFonts w:hint="cs"/>
          <w:rtl/>
        </w:rPr>
        <w:t>מצדה של הנתבעת</w:t>
      </w:r>
      <w:r w:rsidR="00D5324B">
        <w:rPr>
          <w:rFonts w:hint="cs"/>
          <w:rtl/>
        </w:rPr>
        <w:t xml:space="preserve"> (פעולה הגלויה וידועה לתובע בזמן אמת)</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t>הפסקת עבודה מבישה ומבזה</w:t>
      </w:r>
    </w:p>
    <w:p w14:paraId="64A9E04F" w14:textId="6FC651CB" w:rsidR="00DA21AC" w:rsidRDefault="00CE0A64" w:rsidP="00FB04F6">
      <w:pPr>
        <w:pStyle w:val="11"/>
        <w:numPr>
          <w:ilvl w:val="0"/>
          <w:numId w:val="14"/>
        </w:numPr>
        <w:spacing w:before="0" w:after="240" w:line="360" w:lineRule="auto"/>
        <w:ind w:left="510" w:right="0" w:hanging="425"/>
        <w:rPr>
          <w:ins w:id="333" w:author="Shimon" w:date="2019-07-23T19:04:00Z"/>
        </w:rPr>
      </w:pPr>
      <w:r w:rsidRPr="00D74F54">
        <w:rPr>
          <w:rStyle w:val="emailstyle17"/>
          <w:rFonts w:ascii="Times New Roman" w:hAnsi="Times New Roman" w:cs="David" w:hint="cs"/>
          <w:color w:val="auto"/>
          <w:rtl/>
        </w:rPr>
        <w:t xml:space="preserve">בשלהי שנת 2011 </w:t>
      </w:r>
      <w:ins w:id="334" w:author="Shimon" w:date="2019-07-21T15:45:00Z">
        <w:r w:rsidR="000E68D8">
          <w:rPr>
            <w:rFonts w:hint="cs"/>
            <w:rtl/>
          </w:rPr>
          <w:t>בעת ביקור עבודה במשרד האוצר</w:t>
        </w:r>
        <w:r w:rsidR="00193B9F">
          <w:rPr>
            <w:rFonts w:hint="cs"/>
            <w:rtl/>
          </w:rPr>
          <w:t xml:space="preserve"> </w:t>
        </w:r>
      </w:ins>
      <w:ins w:id="335" w:author="Shimon" w:date="2019-07-21T22:12:00Z">
        <w:r w:rsidR="00E929E6">
          <w:rPr>
            <w:rFonts w:hint="cs"/>
            <w:rtl/>
          </w:rPr>
          <w:t>(משרדו של ה</w:t>
        </w:r>
      </w:ins>
      <w:ins w:id="336" w:author="Shimon" w:date="2019-07-22T17:44:00Z">
        <w:r w:rsidR="000E68D8">
          <w:rPr>
            <w:rFonts w:hint="cs"/>
            <w:rtl/>
          </w:rPr>
          <w:t>ת</w:t>
        </w:r>
      </w:ins>
      <w:ins w:id="337" w:author="Shimon" w:date="2019-07-21T22:12:00Z">
        <w:r w:rsidR="00E929E6">
          <w:rPr>
            <w:rFonts w:hint="cs"/>
            <w:rtl/>
          </w:rPr>
          <w:t>ובע היה</w:t>
        </w:r>
      </w:ins>
      <w:ins w:id="338" w:author="Shimon" w:date="2019-07-22T17:44:00Z">
        <w:r w:rsidR="000E68D8">
          <w:rPr>
            <w:rFonts w:hint="cs"/>
            <w:rtl/>
          </w:rPr>
          <w:t>,</w:t>
        </w:r>
      </w:ins>
      <w:ins w:id="339" w:author="Shimon" w:date="2019-07-21T22:12:00Z">
        <w:r w:rsidR="00E929E6">
          <w:rPr>
            <w:rFonts w:hint="cs"/>
            <w:rtl/>
          </w:rPr>
          <w:t xml:space="preserve"> בתו</w:t>
        </w:r>
      </w:ins>
      <w:ins w:id="340" w:author="Shimon" w:date="2019-07-21T22:13:00Z">
        <w:r w:rsidR="00E929E6">
          <w:rPr>
            <w:rFonts w:hint="cs"/>
            <w:rtl/>
          </w:rPr>
          <w:t>ק</w:t>
        </w:r>
      </w:ins>
      <w:ins w:id="341" w:author="Shimon" w:date="2019-07-21T22:12:00Z">
        <w:r w:rsidR="00E929E6">
          <w:rPr>
            <w:rFonts w:hint="cs"/>
            <w:rtl/>
          </w:rPr>
          <w:t>ף תפקידו</w:t>
        </w:r>
      </w:ins>
      <w:ins w:id="342" w:author="Shimon" w:date="2019-07-22T17:44:00Z">
        <w:r w:rsidR="000E68D8">
          <w:rPr>
            <w:rFonts w:hint="cs"/>
            <w:rtl/>
          </w:rPr>
          <w:t>,</w:t>
        </w:r>
      </w:ins>
      <w:ins w:id="343" w:author="Shimon" w:date="2019-07-21T22:12:00Z">
        <w:r w:rsidR="00E929E6">
          <w:rPr>
            <w:rFonts w:hint="cs"/>
            <w:rtl/>
          </w:rPr>
          <w:t xml:space="preserve"> מחוץ ל</w:t>
        </w:r>
      </w:ins>
      <w:ins w:id="344" w:author="Shimon" w:date="2019-07-22T17:44:00Z">
        <w:r w:rsidR="000E68D8">
          <w:rPr>
            <w:rFonts w:hint="cs"/>
            <w:rtl/>
          </w:rPr>
          <w:t xml:space="preserve">בנין </w:t>
        </w:r>
      </w:ins>
      <w:ins w:id="345" w:author="Shimon" w:date="2019-07-21T22:12:00Z">
        <w:r w:rsidR="00E929E6">
          <w:rPr>
            <w:rFonts w:hint="cs"/>
            <w:rtl/>
          </w:rPr>
          <w:t>משרד האוצר</w:t>
        </w:r>
      </w:ins>
      <w:ins w:id="346" w:author="Shimon" w:date="2019-07-21T22:13:00Z">
        <w:r w:rsidR="00E929E6">
          <w:rPr>
            <w:rFonts w:hint="cs"/>
            <w:rtl/>
          </w:rPr>
          <w:t xml:space="preserve">) </w:t>
        </w:r>
      </w:ins>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del w:id="347" w:author="Shimon" w:date="2019-07-25T11:19:00Z">
        <w:r w:rsidR="00004E72" w:rsidDel="00492278">
          <w:rPr>
            <w:rFonts w:hint="cs"/>
            <w:rtl/>
          </w:rPr>
          <w:delText>ה</w:delText>
        </w:r>
      </w:del>
      <w:r w:rsidR="00004E72">
        <w:rPr>
          <w:rFonts w:hint="cs"/>
          <w:rtl/>
        </w:rPr>
        <w:t>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ins w:id="348" w:author="Shimon" w:date="2019-07-22T17:45:00Z">
        <w:r w:rsidR="000E68D8">
          <w:rPr>
            <w:rFonts w:hint="cs"/>
            <w:rtl/>
          </w:rPr>
          <w:t>.</w:t>
        </w:r>
      </w:ins>
      <w:del w:id="349" w:author="Shimon" w:date="2019-07-22T17:45:00Z">
        <w:r w:rsidR="00594EB3" w:rsidDel="000E68D8">
          <w:rPr>
            <w:rFonts w:hint="cs"/>
            <w:rtl/>
          </w:rPr>
          <w:delText>,</w:delText>
        </w:r>
      </w:del>
      <w:r w:rsidR="00594EB3">
        <w:rPr>
          <w:rFonts w:hint="cs"/>
          <w:rtl/>
        </w:rPr>
        <w:t xml:space="preserve"> </w:t>
      </w:r>
      <w:del w:id="350" w:author="Shimon" w:date="2019-07-22T17:45:00Z">
        <w:r w:rsidR="00594EB3" w:rsidDel="000E68D8">
          <w:rPr>
            <w:rFonts w:hint="cs"/>
            <w:rtl/>
          </w:rPr>
          <w:delText>והוא</w:delText>
        </w:r>
      </w:del>
      <w:ins w:id="351" w:author="Shimon" w:date="2019-07-22T17:45:00Z">
        <w:r w:rsidR="000E68D8">
          <w:rPr>
            <w:rFonts w:hint="cs"/>
            <w:rtl/>
          </w:rPr>
          <w:t xml:space="preserve">התובע </w:t>
        </w:r>
      </w:ins>
      <w:del w:id="352" w:author="Shimon" w:date="2019-07-22T17:45:00Z">
        <w:r w:rsidR="00594EB3" w:rsidDel="000E68D8">
          <w:rPr>
            <w:rFonts w:hint="cs"/>
            <w:rtl/>
          </w:rPr>
          <w:delText xml:space="preserve"> </w:delText>
        </w:r>
      </w:del>
      <w:r w:rsidR="00594EB3">
        <w:rPr>
          <w:rFonts w:hint="cs"/>
          <w:rtl/>
        </w:rPr>
        <w:t>נענה</w:t>
      </w:r>
      <w:ins w:id="353" w:author="Shimon" w:date="2019-07-22T17:46:00Z">
        <w:r w:rsidR="000E68D8">
          <w:rPr>
            <w:rFonts w:hint="cs"/>
            <w:rtl/>
          </w:rPr>
          <w:t xml:space="preserve"> לבקשה</w:t>
        </w:r>
      </w:ins>
      <w:ins w:id="354" w:author="Shimon" w:date="2019-07-22T17:45:00Z">
        <w:r w:rsidR="000E68D8">
          <w:rPr>
            <w:rFonts w:hint="cs"/>
            <w:rtl/>
          </w:rPr>
          <w:t xml:space="preserve">, </w:t>
        </w:r>
      </w:ins>
      <w:ins w:id="355" w:author="Shimon" w:date="2019-07-23T19:00:00Z">
        <w:r w:rsidR="00002ADC">
          <w:rPr>
            <w:rFonts w:hint="cs"/>
            <w:rtl/>
          </w:rPr>
          <w:t xml:space="preserve">בהנחה שמדובר בטופס שגרתי </w:t>
        </w:r>
      </w:ins>
      <w:ins w:id="356" w:author="Shimon" w:date="2019-07-23T19:01:00Z">
        <w:r w:rsidR="00002ADC">
          <w:rPr>
            <w:rFonts w:hint="cs"/>
            <w:rtl/>
          </w:rPr>
          <w:t>שעל כל עובד ו/או פורש למל</w:t>
        </w:r>
        <w:r w:rsidR="00FB04F6">
          <w:rPr>
            <w:rFonts w:hint="cs"/>
            <w:rtl/>
          </w:rPr>
          <w:t>א</w:t>
        </w:r>
      </w:ins>
      <w:ins w:id="357" w:author="Shimon" w:date="2019-07-25T11:19:00Z">
        <w:r w:rsidR="00492278">
          <w:rPr>
            <w:rFonts w:hint="cs"/>
            <w:rtl/>
          </w:rPr>
          <w:t xml:space="preserve"> וחתם על </w:t>
        </w:r>
      </w:ins>
      <w:ins w:id="358" w:author="Shimon" w:date="2019-07-25T11:20:00Z">
        <w:r w:rsidR="00492278">
          <w:rPr>
            <w:rFonts w:hint="cs"/>
            <w:rtl/>
          </w:rPr>
          <w:t>הטופס</w:t>
        </w:r>
      </w:ins>
      <w:ins w:id="359" w:author="Shimon" w:date="2019-07-23T19:03:00Z">
        <w:r w:rsidR="00FB04F6">
          <w:rPr>
            <w:rFonts w:hint="cs"/>
            <w:rtl/>
          </w:rPr>
          <w:t>.</w:t>
        </w:r>
      </w:ins>
      <w:ins w:id="360" w:author="Shimon" w:date="2019-07-23T19:01:00Z">
        <w:r w:rsidR="00002ADC">
          <w:rPr>
            <w:rFonts w:hint="cs"/>
            <w:rtl/>
          </w:rPr>
          <w:t xml:space="preserve"> להפתעתו הוא נתבקש </w:t>
        </w:r>
      </w:ins>
      <w:ins w:id="361" w:author="Shimon" w:date="2019-07-23T19:03:00Z">
        <w:r w:rsidR="00FB04F6">
          <w:rPr>
            <w:rFonts w:hint="cs"/>
            <w:rtl/>
          </w:rPr>
          <w:t xml:space="preserve">מיד אחרי כן </w:t>
        </w:r>
      </w:ins>
      <w:ins w:id="362" w:author="Shimon" w:date="2019-07-23T19:02:00Z">
        <w:r w:rsidR="00002ADC">
          <w:rPr>
            <w:rFonts w:hint="cs"/>
            <w:rtl/>
          </w:rPr>
          <w:t xml:space="preserve">על ידי הפקידה </w:t>
        </w:r>
      </w:ins>
      <w:del w:id="363" w:author="Shimon" w:date="2019-07-23T19:02:00Z">
        <w:r w:rsidR="00002ADC" w:rsidDel="00002ADC">
          <w:rPr>
            <w:rFonts w:hint="cs"/>
            <w:rtl/>
          </w:rPr>
          <w:delText>ס</w:delText>
        </w:r>
        <w:r w:rsidR="00594EB3" w:rsidDel="00002ADC">
          <w:rPr>
            <w:rFonts w:hint="cs"/>
            <w:rtl/>
          </w:rPr>
          <w:delText>רב לבקשתה</w:delText>
        </w:r>
      </w:del>
      <w:ins w:id="364" w:author="Shimon" w:date="2019-07-23T19:02:00Z">
        <w:r w:rsidR="00002ADC">
          <w:rPr>
            <w:rFonts w:hint="cs"/>
            <w:rtl/>
          </w:rPr>
          <w:t xml:space="preserve"> </w:t>
        </w:r>
      </w:ins>
      <w:r w:rsidR="00594EB3">
        <w:rPr>
          <w:rFonts w:hint="cs"/>
          <w:rtl/>
        </w:rPr>
        <w:t xml:space="preserve"> למלא ולחתום על טופס לבקשת גמל</w:t>
      </w:r>
      <w:r w:rsidR="00582D11">
        <w:rPr>
          <w:rFonts w:hint="cs"/>
          <w:rtl/>
        </w:rPr>
        <w:t>ה</w:t>
      </w:r>
      <w:r w:rsidR="00594EB3">
        <w:rPr>
          <w:rFonts w:hint="cs"/>
          <w:rtl/>
        </w:rPr>
        <w:t xml:space="preserve"> שהיא הציגה בפניו</w:t>
      </w:r>
      <w:ins w:id="365" w:author="Shimon" w:date="2019-07-23T19:03:00Z">
        <w:r w:rsidR="00FB04F6">
          <w:rPr>
            <w:rFonts w:hint="cs"/>
            <w:rtl/>
          </w:rPr>
          <w:t xml:space="preserve"> אך הוא סרב</w:t>
        </w:r>
      </w:ins>
      <w:del w:id="366" w:author="Shimon" w:date="2019-07-23T19:03:00Z">
        <w:r w:rsidR="00594EB3" w:rsidDel="00FB04F6">
          <w:rPr>
            <w:rFonts w:hint="cs"/>
            <w:rtl/>
          </w:rPr>
          <w:delText xml:space="preserve">. </w:delText>
        </w:r>
      </w:del>
    </w:p>
    <w:p w14:paraId="6C01C4D7" w14:textId="6C8628D3" w:rsidR="007E5E26" w:rsidRDefault="00FB04F6">
      <w:pPr>
        <w:pStyle w:val="11"/>
        <w:numPr>
          <w:ilvl w:val="0"/>
          <w:numId w:val="14"/>
        </w:numPr>
        <w:spacing w:before="0" w:after="240" w:line="360" w:lineRule="auto"/>
        <w:ind w:left="510" w:firstLine="0"/>
        <w:rPr>
          <w:rtl/>
        </w:rPr>
        <w:pPrChange w:id="367" w:author="Shimon" w:date="2019-07-23T19:04:00Z">
          <w:pPr>
            <w:pStyle w:val="11"/>
            <w:spacing w:after="240" w:line="360" w:lineRule="auto"/>
            <w:ind w:left="510"/>
          </w:pPr>
        </w:pPrChange>
      </w:pPr>
      <w:ins w:id="368" w:author="Shimon" w:date="2019-07-23T19:04:00Z">
        <w:r>
          <w:rPr>
            <w:rFonts w:hint="cs"/>
            <w:rtl/>
          </w:rPr>
          <w:lastRenderedPageBreak/>
          <w:t xml:space="preserve"> </w:t>
        </w:r>
      </w:ins>
      <w:r w:rsidR="007E5E26">
        <w:rPr>
          <w:rtl/>
        </w:rPr>
        <w:t xml:space="preserve">התובע הבין </w:t>
      </w:r>
      <w:ins w:id="369" w:author="Shimon" w:date="2019-07-23T19:04:00Z">
        <w:r>
          <w:rPr>
            <w:rFonts w:hint="cs"/>
            <w:rtl/>
          </w:rPr>
          <w:t xml:space="preserve">מכך </w:t>
        </w:r>
      </w:ins>
      <w:r w:rsidR="007E5E26">
        <w:rPr>
          <w:rtl/>
        </w:rPr>
        <w:t xml:space="preserve">כי הפקידה, שמטבע הדברים אינה מודעת לתנאי החוזה שלו, מבצעת פרוצדורות סטנדרטיות  לגבי </w:t>
      </w:r>
      <w:ins w:id="370" w:author="Shimon" w:date="2019-07-22T17:48:00Z">
        <w:r w:rsidR="000E68D8">
          <w:rPr>
            <w:rFonts w:hint="cs"/>
            <w:rtl/>
          </w:rPr>
          <w:t xml:space="preserve">כלל </w:t>
        </w:r>
      </w:ins>
      <w:r w:rsidR="007E5E26">
        <w:rPr>
          <w:rtl/>
        </w:rPr>
        <w:t>עובדי</w:t>
      </w:r>
      <w:ins w:id="371" w:author="Shimon" w:date="2019-07-22T17:48:00Z">
        <w:r w:rsidR="000E68D8">
          <w:rPr>
            <w:rFonts w:hint="cs"/>
            <w:rtl/>
          </w:rPr>
          <w:t xml:space="preserve"> האוצר</w:t>
        </w:r>
      </w:ins>
      <w:del w:id="372" w:author="Shimon" w:date="2019-07-22T17:48:00Z">
        <w:r w:rsidR="007E5E26" w:rsidDel="000E68D8">
          <w:rPr>
            <w:rtl/>
          </w:rPr>
          <w:delText>ם</w:delText>
        </w:r>
      </w:del>
      <w:r w:rsidR="007E5E26">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יפנו אליו בעניין הטופס עליו סירב לחתום.</w:t>
      </w:r>
    </w:p>
    <w:p w14:paraId="1638FE7D" w14:textId="7D0A4FC6" w:rsidR="007E5E26" w:rsidRDefault="007E5E26" w:rsidP="00FB04F6">
      <w:pPr>
        <w:pStyle w:val="11"/>
        <w:spacing w:before="0" w:after="240" w:line="360" w:lineRule="auto"/>
        <w:ind w:left="510" w:firstLine="0"/>
        <w:rPr>
          <w:ins w:id="373" w:author="Shimon" w:date="2019-07-21T15:51:00Z"/>
          <w:rStyle w:val="emailstyle17"/>
          <w:rFonts w:ascii="Times New Roman" w:hAnsi="Times New Roman" w:cs="David"/>
          <w:color w:val="auto"/>
          <w:rtl/>
        </w:rPr>
      </w:pPr>
      <w:r>
        <w:rPr>
          <w:rtl/>
        </w:rPr>
        <w:t xml:space="preserve"> </w:t>
      </w:r>
      <w:r w:rsidR="00FB04F6">
        <w:rPr>
          <w:rFonts w:hint="cs"/>
          <w:rtl/>
        </w:rPr>
        <w:t>יודגש כי</w:t>
      </w:r>
      <w:del w:id="374" w:author="Shimon" w:date="2019-07-21T22:14:00Z">
        <w:r w:rsidDel="00E929E6">
          <w:rPr>
            <w:rtl/>
          </w:rPr>
          <w:delText xml:space="preserve"> </w:delText>
        </w:r>
      </w:del>
      <w:ins w:id="375" w:author="Shimon" w:date="2019-07-23T19:06:00Z">
        <w:r w:rsidR="00FB04F6">
          <w:rPr>
            <w:rFonts w:hint="cs"/>
            <w:rtl/>
          </w:rPr>
          <w:t xml:space="preserve">בפועל </w:t>
        </w:r>
      </w:ins>
      <w:r>
        <w:rPr>
          <w:rtl/>
        </w:rPr>
        <w:t>לא נעשה עם התובע בירור בעניין הטופס עליו סירב לחתום, ולא נעשתה מולו כל פעולה אחרת  לביטול תוקפו של החוזה במהלך שנת 2012</w:t>
      </w:r>
      <w:ins w:id="376" w:author="Shimon" w:date="2019-07-21T15:51:00Z">
        <w:r>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w:t>
      </w:r>
    </w:p>
    <w:p w14:paraId="10472FF6" w14:textId="263CBA9B" w:rsidR="007E5E26" w:rsidRDefault="007E5E26">
      <w:pPr>
        <w:pStyle w:val="11"/>
        <w:numPr>
          <w:ilvl w:val="0"/>
          <w:numId w:val="14"/>
        </w:numPr>
        <w:tabs>
          <w:tab w:val="num" w:pos="381"/>
        </w:tabs>
        <w:spacing w:before="0" w:after="240" w:line="360" w:lineRule="auto"/>
        <w:ind w:left="523"/>
        <w:rPr>
          <w:rStyle w:val="emailstyle17"/>
          <w:rFonts w:ascii="Times New Roman" w:hAnsi="Times New Roman" w:cs="David"/>
          <w:color w:val="auto"/>
        </w:rPr>
        <w:pPrChange w:id="377" w:author="Shimon" w:date="2019-07-25T11:21:00Z">
          <w:pPr>
            <w:pStyle w:val="11"/>
            <w:numPr>
              <w:numId w:val="14"/>
            </w:numPr>
            <w:tabs>
              <w:tab w:val="num" w:pos="381"/>
              <w:tab w:val="num" w:pos="1440"/>
            </w:tabs>
            <w:spacing w:before="0" w:after="240" w:line="360" w:lineRule="auto"/>
            <w:ind w:left="523" w:right="360" w:hanging="360"/>
          </w:pPr>
        </w:pPrChange>
      </w:pPr>
      <w:r>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w:t>
      </w:r>
      <w:del w:id="378" w:author="Shimon" w:date="2019-07-25T11:21:00Z">
        <w:r w:rsidDel="00492278">
          <w:rPr>
            <w:rStyle w:val="emailstyle17"/>
            <w:rFonts w:ascii="Times New Roman" w:hAnsi="Times New Roman" w:cs="David" w:hint="cs"/>
            <w:color w:val="auto"/>
            <w:rtl/>
          </w:rPr>
          <w:delText xml:space="preserve"> </w:delText>
        </w:r>
      </w:del>
      <w:r>
        <w:rPr>
          <w:rStyle w:val="emailstyle17"/>
          <w:rFonts w:ascii="Times New Roman" w:hAnsi="Times New Roman" w:cs="David" w:hint="cs"/>
          <w:color w:val="auto"/>
          <w:rtl/>
        </w:rPr>
        <w:t xml:space="preserve">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w:t>
      </w:r>
      <w:del w:id="379" w:author="Shimon" w:date="2019-07-21T15:48:00Z">
        <w:r w:rsidDel="007E5E26">
          <w:rPr>
            <w:rStyle w:val="emailstyle17"/>
            <w:rFonts w:ascii="Times New Roman" w:hAnsi="Times New Roman" w:cs="David" w:hint="cs"/>
            <w:color w:val="auto"/>
            <w:rtl/>
          </w:rPr>
          <w:delText>ש</w:delText>
        </w:r>
      </w:del>
      <w:ins w:id="380" w:author="Shimon" w:date="2019-07-21T15:48:00Z">
        <w:r>
          <w:rPr>
            <w:rStyle w:val="emailstyle17"/>
            <w:rFonts w:ascii="Times New Roman" w:hAnsi="Times New Roman" w:cs="David" w:hint="cs"/>
            <w:color w:val="auto"/>
            <w:rtl/>
          </w:rPr>
          <w:t>ו</w:t>
        </w:r>
      </w:ins>
      <w:r>
        <w:rPr>
          <w:rStyle w:val="emailstyle17"/>
          <w:rFonts w:ascii="Times New Roman" w:hAnsi="Times New Roman" w:cs="David" w:hint="cs"/>
          <w:color w:val="auto"/>
          <w:rtl/>
        </w:rPr>
        <w:t xml:space="preserve">כדאי מאד </w:t>
      </w:r>
      <w:ins w:id="381" w:author="Shimon" w:date="2019-07-21T15:48:00Z">
        <w:r>
          <w:rPr>
            <w:rStyle w:val="emailstyle17"/>
            <w:rFonts w:ascii="Times New Roman" w:hAnsi="Times New Roman" w:cs="David" w:hint="cs"/>
            <w:color w:val="auto"/>
            <w:rtl/>
          </w:rPr>
          <w:t>לנצל את ההזדמנות ו</w:t>
        </w:r>
      </w:ins>
      <w:r>
        <w:rPr>
          <w:rStyle w:val="emailstyle17"/>
          <w:rFonts w:ascii="Times New Roman" w:hAnsi="Times New Roman" w:cs="David" w:hint="cs"/>
          <w:color w:val="auto"/>
          <w:rtl/>
        </w:rPr>
        <w:t xml:space="preserve">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9739A08" w:rsidR="00666881" w:rsidRPr="007E5E26" w:rsidRDefault="007E5E26">
      <w:pPr>
        <w:pStyle w:val="11"/>
        <w:numPr>
          <w:ilvl w:val="0"/>
          <w:numId w:val="14"/>
        </w:numPr>
        <w:spacing w:before="0" w:after="240" w:line="360" w:lineRule="auto"/>
        <w:ind w:left="510" w:firstLine="0"/>
        <w:rPr>
          <w:rStyle w:val="emailstyle17"/>
          <w:rFonts w:ascii="Times New Roman" w:hAnsi="Times New Roman" w:cs="David"/>
          <w:color w:val="auto"/>
        </w:rPr>
        <w:pPrChange w:id="382" w:author="Shimon" w:date="2019-07-25T11:22:00Z">
          <w:pPr>
            <w:pStyle w:val="11"/>
            <w:numPr>
              <w:numId w:val="14"/>
            </w:numPr>
            <w:tabs>
              <w:tab w:val="num" w:pos="1440"/>
            </w:tabs>
            <w:spacing w:before="0" w:after="240" w:line="360" w:lineRule="auto"/>
            <w:ind w:left="510" w:right="360" w:firstLine="0"/>
          </w:pPr>
        </w:pPrChange>
      </w:pPr>
      <w:del w:id="383" w:author="Shimon" w:date="2019-07-21T22:16:00Z">
        <w:r w:rsidDel="00E929E6">
          <w:rPr>
            <w:rFonts w:hint="cs"/>
            <w:rtl/>
          </w:rPr>
          <w:delText xml:space="preserve">     </w:delText>
        </w:r>
        <w:r w:rsidR="00152A00" w:rsidRPr="007E5E26" w:rsidDel="00E929E6">
          <w:rPr>
            <w:rStyle w:val="emailstyle17"/>
            <w:rFonts w:ascii="Times New Roman" w:hAnsi="Times New Roman" w:cs="David" w:hint="cs"/>
            <w:color w:val="auto"/>
            <w:rtl/>
          </w:rPr>
          <w:delText xml:space="preserve"> </w:delText>
        </w:r>
        <w:r w:rsidR="003E3C89" w:rsidRPr="007E5E26" w:rsidDel="00E929E6">
          <w:rPr>
            <w:rStyle w:val="emailstyle17"/>
            <w:rFonts w:ascii="Times New Roman" w:hAnsi="Times New Roman" w:cs="David" w:hint="cs"/>
            <w:color w:val="auto"/>
            <w:rtl/>
          </w:rPr>
          <w:delText>לתדהמתו של התובע</w:delText>
        </w:r>
      </w:del>
      <w:r w:rsidR="003E3C89" w:rsidRPr="007E5E26">
        <w:rPr>
          <w:rStyle w:val="emailstyle17"/>
          <w:rFonts w:ascii="Times New Roman" w:hAnsi="Times New Roman" w:cs="David" w:hint="cs"/>
          <w:color w:val="auto"/>
          <w:rtl/>
        </w:rPr>
        <w:t xml:space="preserve">, </w:t>
      </w:r>
      <w:r w:rsidR="00666881" w:rsidRPr="007E5E26">
        <w:rPr>
          <w:rStyle w:val="emailstyle17"/>
          <w:rFonts w:ascii="Times New Roman" w:hAnsi="Times New Roman" w:cs="David" w:hint="cs"/>
          <w:color w:val="auto"/>
          <w:rtl/>
        </w:rPr>
        <w:t xml:space="preserve">ביום 4.7.2012 </w:t>
      </w:r>
      <w:r w:rsidR="003E3C89" w:rsidRPr="007E5E26">
        <w:rPr>
          <w:rStyle w:val="emailstyle17"/>
          <w:rFonts w:ascii="Times New Roman" w:hAnsi="Times New Roman" w:cs="David"/>
          <w:color w:val="auto"/>
          <w:rtl/>
        </w:rPr>
        <w:t>–</w:t>
      </w:r>
      <w:r w:rsidR="003E3C89" w:rsidRPr="007E5E26">
        <w:rPr>
          <w:rStyle w:val="emailstyle17"/>
          <w:rFonts w:ascii="Times New Roman" w:hAnsi="Times New Roman" w:cs="David" w:hint="cs"/>
          <w:color w:val="auto"/>
          <w:rtl/>
        </w:rPr>
        <w:t xml:space="preserve"> פחות מחודש לפני המועד שבו פוטר בפועל - </w:t>
      </w:r>
      <w:del w:id="384" w:author="Shimon" w:date="2019-07-21T22:17:00Z">
        <w:r w:rsidR="00F96F36" w:rsidRPr="007E5E26" w:rsidDel="00E929E6">
          <w:rPr>
            <w:rStyle w:val="emailstyle17"/>
            <w:rFonts w:ascii="Times New Roman" w:hAnsi="Times New Roman" w:cs="David" w:hint="cs"/>
            <w:color w:val="auto"/>
            <w:rtl/>
          </w:rPr>
          <w:delText xml:space="preserve">פנתה </w:delText>
        </w:r>
      </w:del>
      <w:ins w:id="385" w:author="Shimon" w:date="2019-07-21T22:17:00Z">
        <w:r w:rsidR="00E929E6">
          <w:rPr>
            <w:rStyle w:val="emailstyle17"/>
            <w:rFonts w:ascii="Times New Roman" w:hAnsi="Times New Roman" w:cs="David" w:hint="cs"/>
            <w:color w:val="auto"/>
            <w:rtl/>
          </w:rPr>
          <w:t xml:space="preserve">קיבל התובע באי מייל מכתב </w:t>
        </w:r>
      </w:ins>
      <w:del w:id="386" w:author="Shimon" w:date="2019-07-21T22:19:00Z">
        <w:r w:rsidR="00F96F36" w:rsidRPr="007E5E26" w:rsidDel="00E929E6">
          <w:rPr>
            <w:rStyle w:val="emailstyle17"/>
            <w:rFonts w:ascii="Times New Roman" w:hAnsi="Times New Roman" w:cs="David" w:hint="cs"/>
            <w:color w:val="auto"/>
            <w:rtl/>
          </w:rPr>
          <w:delText xml:space="preserve">הנתבעת </w:delText>
        </w:r>
      </w:del>
      <w:ins w:id="387" w:author="Shimon" w:date="2019-07-21T22:19:00Z">
        <w:r w:rsidR="00E929E6" w:rsidRPr="007E5E26">
          <w:rPr>
            <w:rStyle w:val="emailstyle17"/>
            <w:rFonts w:ascii="Times New Roman" w:hAnsi="Times New Roman" w:cs="David" w:hint="cs"/>
            <w:color w:val="auto"/>
            <w:rtl/>
          </w:rPr>
          <w:t xml:space="preserve"> </w:t>
        </w:r>
      </w:ins>
      <w:del w:id="388" w:author="Shimon" w:date="2019-07-21T22:17:00Z">
        <w:r w:rsidR="00F96F36" w:rsidRPr="007E5E26" w:rsidDel="00E929E6">
          <w:rPr>
            <w:rStyle w:val="emailstyle17"/>
            <w:rFonts w:ascii="Times New Roman" w:hAnsi="Times New Roman" w:cs="David" w:hint="cs"/>
            <w:color w:val="auto"/>
            <w:rtl/>
          </w:rPr>
          <w:delText xml:space="preserve">לתובע </w:delText>
        </w:r>
      </w:del>
      <w:del w:id="389" w:author="Shimon" w:date="2019-07-21T22:18:00Z">
        <w:r w:rsidR="00F96F36" w:rsidRPr="007E5E26" w:rsidDel="00E929E6">
          <w:rPr>
            <w:rStyle w:val="emailstyle17"/>
            <w:rFonts w:ascii="Times New Roman" w:hAnsi="Times New Roman" w:cs="David" w:hint="cs"/>
            <w:color w:val="auto"/>
            <w:rtl/>
          </w:rPr>
          <w:delText>בכתב,</w:delText>
        </w:r>
      </w:del>
      <w:ins w:id="390" w:author="Shimon" w:date="2019-07-21T22:18:00Z">
        <w:r w:rsidR="00E929E6">
          <w:rPr>
            <w:rStyle w:val="emailstyle17"/>
            <w:rFonts w:ascii="Times New Roman" w:hAnsi="Times New Roman" w:cs="David" w:hint="cs"/>
            <w:color w:val="auto"/>
            <w:rtl/>
          </w:rPr>
          <w:t xml:space="preserve"> </w:t>
        </w:r>
      </w:ins>
      <w:ins w:id="391" w:author="Shimon" w:date="2019-07-22T17:53:00Z">
        <w:r w:rsidR="00811054">
          <w:rPr>
            <w:rStyle w:val="emailstyle17"/>
            <w:rFonts w:ascii="Times New Roman" w:hAnsi="Times New Roman" w:cs="David" w:hint="cs"/>
            <w:color w:val="auto"/>
            <w:rtl/>
          </w:rPr>
          <w:t xml:space="preserve">בחתימת </w:t>
        </w:r>
        <w:r w:rsidR="00811054" w:rsidRPr="00D74F54">
          <w:rPr>
            <w:rStyle w:val="emailstyle17"/>
            <w:rFonts w:ascii="Times New Roman" w:hAnsi="Times New Roman" w:cs="David" w:hint="cs"/>
            <w:color w:val="auto"/>
            <w:rtl/>
          </w:rPr>
          <w:t>מנהלת אגף ב' משאבי אנוש במשרד האוצר</w:t>
        </w:r>
        <w:r w:rsidR="00811054" w:rsidRPr="0078605A">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גב' רבקה כלב</w:t>
        </w:r>
      </w:ins>
      <w:ins w:id="392" w:author="Shimon" w:date="2019-07-25T11:22:00Z">
        <w:r w:rsidR="004808C2">
          <w:rPr>
            <w:rStyle w:val="emailstyle17"/>
            <w:rFonts w:ascii="Times New Roman" w:hAnsi="Times New Roman" w:cs="David" w:hint="cs"/>
            <w:color w:val="auto"/>
            <w:rtl/>
          </w:rPr>
          <w:t>,</w:t>
        </w:r>
      </w:ins>
      <w:ins w:id="393" w:author="Shimon" w:date="2019-07-22T17:52:00Z">
        <w:r w:rsidR="00811054">
          <w:rPr>
            <w:rStyle w:val="emailstyle17"/>
            <w:rFonts w:ascii="Times New Roman" w:hAnsi="Times New Roman" w:cs="David" w:hint="cs"/>
            <w:color w:val="auto"/>
            <w:rtl/>
          </w:rPr>
          <w:t xml:space="preserve"> המודיע לו </w:t>
        </w:r>
      </w:ins>
      <w:del w:id="394" w:author="Shimon" w:date="2019-07-21T22:18:00Z">
        <w:r w:rsidR="00F96F36" w:rsidRPr="007E5E26" w:rsidDel="00E929E6">
          <w:rPr>
            <w:rStyle w:val="emailstyle17"/>
            <w:rFonts w:ascii="Times New Roman" w:hAnsi="Times New Roman" w:cs="David" w:hint="cs"/>
            <w:color w:val="auto"/>
            <w:rtl/>
          </w:rPr>
          <w:delText xml:space="preserve"> </w:delText>
        </w:r>
      </w:del>
      <w:r w:rsidR="00E929E6" w:rsidRPr="004808C2">
        <w:rPr>
          <w:rStyle w:val="emailstyle17"/>
          <w:rFonts w:ascii="Times New Roman" w:hAnsi="Times New Roman" w:cs="David" w:hint="eastAsia"/>
          <w:b/>
          <w:bCs/>
          <w:color w:val="auto"/>
          <w:rtl/>
          <w:rPrChange w:id="395" w:author="Shimon" w:date="2019-07-25T11:22:00Z">
            <w:rPr>
              <w:rStyle w:val="emailstyle17"/>
              <w:rFonts w:ascii="Times New Roman" w:hAnsi="Times New Roman" w:cs="David" w:hint="eastAsia"/>
              <w:color w:val="auto"/>
              <w:rtl/>
            </w:rPr>
          </w:rPrChange>
        </w:rPr>
        <w:t>בפעם</w:t>
      </w:r>
      <w:r w:rsidR="00E929E6" w:rsidRPr="004808C2">
        <w:rPr>
          <w:rStyle w:val="emailstyle17"/>
          <w:rFonts w:ascii="Times New Roman" w:hAnsi="Times New Roman" w:cs="David"/>
          <w:b/>
          <w:bCs/>
          <w:color w:val="auto"/>
          <w:rtl/>
          <w:rPrChange w:id="396" w:author="Shimon" w:date="2019-07-25T11:22:00Z">
            <w:rPr>
              <w:rStyle w:val="emailstyle17"/>
              <w:rFonts w:ascii="Times New Roman" w:hAnsi="Times New Roman" w:cs="David"/>
              <w:color w:val="auto"/>
              <w:rtl/>
            </w:rPr>
          </w:rPrChange>
        </w:rPr>
        <w:t xml:space="preserve"> </w:t>
      </w:r>
      <w:r w:rsidR="00E929E6" w:rsidRPr="004808C2">
        <w:rPr>
          <w:rStyle w:val="emailstyle17"/>
          <w:rFonts w:ascii="Times New Roman" w:hAnsi="Times New Roman" w:cs="David" w:hint="eastAsia"/>
          <w:b/>
          <w:bCs/>
          <w:color w:val="auto"/>
          <w:rtl/>
          <w:rPrChange w:id="397" w:author="Shimon" w:date="2019-07-25T11:22:00Z">
            <w:rPr>
              <w:rStyle w:val="emailstyle17"/>
              <w:rFonts w:ascii="Times New Roman" w:hAnsi="Times New Roman" w:cs="David" w:hint="eastAsia"/>
              <w:color w:val="auto"/>
              <w:rtl/>
            </w:rPr>
          </w:rPrChange>
        </w:rPr>
        <w:t>הראשונה</w:t>
      </w:r>
      <w:del w:id="398" w:author="Shimon" w:date="2019-07-21T22:18:00Z">
        <w:r w:rsidR="00DC14E2" w:rsidRPr="007E5E26" w:rsidDel="00E929E6">
          <w:rPr>
            <w:rStyle w:val="emailstyle17"/>
            <w:rFonts w:ascii="Times New Roman" w:hAnsi="Times New Roman" w:cs="David" w:hint="cs"/>
            <w:color w:val="auto"/>
            <w:rtl/>
          </w:rPr>
          <w:delText xml:space="preserve"> </w:delText>
        </w:r>
        <w:r w:rsidR="00F96F36" w:rsidRPr="007E5E26" w:rsidDel="00E929E6">
          <w:rPr>
            <w:rStyle w:val="emailstyle17"/>
            <w:rFonts w:ascii="Times New Roman" w:hAnsi="Times New Roman" w:cs="David" w:hint="cs"/>
            <w:color w:val="auto"/>
            <w:rtl/>
          </w:rPr>
          <w:delText>והודיע</w:delText>
        </w:r>
        <w:r w:rsidR="00DC14E2" w:rsidRPr="007E5E26" w:rsidDel="00E929E6">
          <w:rPr>
            <w:rStyle w:val="emailstyle17"/>
            <w:rFonts w:ascii="Times New Roman" w:hAnsi="Times New Roman" w:cs="David" w:hint="cs"/>
            <w:color w:val="auto"/>
            <w:rtl/>
          </w:rPr>
          <w:delText>ה</w:delText>
        </w:r>
        <w:r w:rsidR="00F96F36" w:rsidRPr="007E5E26" w:rsidDel="00E929E6">
          <w:rPr>
            <w:rStyle w:val="emailstyle17"/>
            <w:rFonts w:ascii="Times New Roman" w:hAnsi="Times New Roman" w:cs="David" w:hint="cs"/>
            <w:color w:val="auto"/>
            <w:rtl/>
          </w:rPr>
          <w:delText xml:space="preserve"> לו </w:delText>
        </w:r>
      </w:del>
      <w:r w:rsidR="00F96F36" w:rsidRPr="007E5E26">
        <w:rPr>
          <w:rStyle w:val="emailstyle17"/>
          <w:rFonts w:ascii="Times New Roman" w:hAnsi="Times New Roman" w:cs="David" w:hint="cs"/>
          <w:color w:val="auto"/>
          <w:rtl/>
        </w:rPr>
        <w:t xml:space="preserve">כי </w:t>
      </w:r>
      <w:del w:id="399" w:author="Shimon" w:date="2019-07-21T22:18:00Z">
        <w:r w:rsidR="00C926D8" w:rsidRPr="007E5E26" w:rsidDel="00E929E6">
          <w:rPr>
            <w:rStyle w:val="emailstyle17"/>
            <w:rFonts w:ascii="Times New Roman" w:hAnsi="Times New Roman" w:cs="David" w:hint="cs"/>
            <w:color w:val="auto"/>
            <w:rtl/>
          </w:rPr>
          <w:delText xml:space="preserve"> </w:delText>
        </w:r>
      </w:del>
      <w:r w:rsidR="00F96F36" w:rsidRPr="007E5E26">
        <w:rPr>
          <w:rStyle w:val="emailstyle17"/>
          <w:rFonts w:ascii="Times New Roman" w:hAnsi="Times New Roman" w:cs="David" w:hint="cs"/>
          <w:color w:val="auto"/>
          <w:rtl/>
        </w:rPr>
        <w:t xml:space="preserve">העסקתו </w:t>
      </w:r>
      <w:ins w:id="400" w:author="Shimon" w:date="2019-07-21T22:18:00Z">
        <w:r w:rsidR="00E929E6">
          <w:rPr>
            <w:rStyle w:val="emailstyle17"/>
            <w:rFonts w:ascii="Times New Roman" w:hAnsi="Times New Roman" w:cs="David" w:hint="cs"/>
            <w:color w:val="auto"/>
            <w:rtl/>
          </w:rPr>
          <w:t xml:space="preserve">תסתיים </w:t>
        </w:r>
      </w:ins>
      <w:del w:id="401" w:author="Shimon" w:date="2019-07-21T22:18:00Z">
        <w:r w:rsidR="00F96F36" w:rsidRPr="007E5E26" w:rsidDel="00E929E6">
          <w:rPr>
            <w:rStyle w:val="emailstyle17"/>
            <w:rFonts w:ascii="Times New Roman" w:hAnsi="Times New Roman" w:cs="David" w:hint="cs"/>
            <w:color w:val="auto"/>
            <w:rtl/>
          </w:rPr>
          <w:delText>נקב</w:delText>
        </w:r>
      </w:del>
      <w:del w:id="402" w:author="Shimon" w:date="2019-07-21T22:19:00Z">
        <w:r w:rsidR="00F96F36" w:rsidRPr="007E5E26" w:rsidDel="00E929E6">
          <w:rPr>
            <w:rStyle w:val="emailstyle17"/>
            <w:rFonts w:ascii="Times New Roman" w:hAnsi="Times New Roman" w:cs="David" w:hint="cs"/>
            <w:color w:val="auto"/>
            <w:rtl/>
          </w:rPr>
          <w:delText>ע ל</w:delText>
        </w:r>
      </w:del>
      <w:ins w:id="403" w:author="Shimon" w:date="2019-07-21T22:19:00Z">
        <w:r w:rsidR="00E929E6">
          <w:rPr>
            <w:rStyle w:val="emailstyle17"/>
            <w:rFonts w:ascii="Times New Roman" w:hAnsi="Times New Roman" w:cs="David" w:hint="cs"/>
            <w:color w:val="auto"/>
            <w:rtl/>
          </w:rPr>
          <w:t>ב</w:t>
        </w:r>
      </w:ins>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התובע השיב ל</w:t>
      </w:r>
      <w:ins w:id="404" w:author="Shimon" w:date="2019-07-22T17:54:00Z">
        <w:r w:rsidR="00811054">
          <w:rPr>
            <w:rStyle w:val="emailstyle17"/>
            <w:rFonts w:ascii="Times New Roman" w:hAnsi="Times New Roman" w:cs="David" w:hint="cs"/>
            <w:color w:val="auto"/>
            <w:rtl/>
          </w:rPr>
          <w:t>ה</w:t>
        </w:r>
      </w:ins>
      <w:del w:id="405" w:author="Shimon" w:date="2019-07-22T17:54:00Z">
        <w:r w:rsidR="00CE0A64" w:rsidRPr="007E5E26" w:rsidDel="00811054">
          <w:rPr>
            <w:rStyle w:val="emailstyle17"/>
            <w:rFonts w:ascii="Times New Roman" w:hAnsi="Times New Roman" w:cs="David" w:hint="cs"/>
            <w:color w:val="auto"/>
            <w:rtl/>
          </w:rPr>
          <w:delText xml:space="preserve">נתבעת </w:delText>
        </w:r>
      </w:del>
      <w:r w:rsidR="00CE0A64" w:rsidRPr="007E5E26">
        <w:rPr>
          <w:rStyle w:val="emailstyle17"/>
          <w:rFonts w:ascii="Times New Roman" w:hAnsi="Times New Roman" w:cs="David" w:hint="cs"/>
          <w:color w:val="auto"/>
          <w:rtl/>
        </w:rPr>
        <w:t xml:space="preserve">בו ביום </w:t>
      </w:r>
      <w:del w:id="406" w:author="Shimon" w:date="2019-07-22T17:54:00Z">
        <w:r w:rsidR="00CE0A64" w:rsidRPr="007E5E26" w:rsidDel="00811054">
          <w:rPr>
            <w:rStyle w:val="emailstyle17"/>
            <w:rFonts w:ascii="Times New Roman" w:hAnsi="Times New Roman" w:cs="David"/>
            <w:color w:val="auto"/>
            <w:rtl/>
          </w:rPr>
          <w:delText>–</w:delText>
        </w:r>
        <w:r w:rsidR="00CE0A64" w:rsidRPr="007E5E26" w:rsidDel="00811054">
          <w:rPr>
            <w:rStyle w:val="emailstyle17"/>
            <w:rFonts w:ascii="Times New Roman" w:hAnsi="Times New Roman" w:cs="David" w:hint="cs"/>
            <w:color w:val="auto"/>
            <w:rtl/>
          </w:rPr>
          <w:delText xml:space="preserve"> ועמד על כך </w:delText>
        </w:r>
      </w:del>
      <w:r w:rsidR="00CE0A64" w:rsidRPr="007E5E26">
        <w:rPr>
          <w:rStyle w:val="emailstyle17"/>
          <w:rFonts w:ascii="Times New Roman" w:hAnsi="Times New Roman" w:cs="David" w:hint="cs"/>
          <w:color w:val="auto"/>
          <w:rtl/>
        </w:rPr>
        <w:t>שמדובר בטעות, נוכח הוראות החוזה. בין הצדדים החלה התכתבות בעניין זה.</w:t>
      </w:r>
    </w:p>
    <w:p w14:paraId="0DFD2871" w14:textId="030D84BA" w:rsidR="00F96F36" w:rsidRPr="00D74F54" w:rsidRDefault="00F96F36" w:rsidP="00811054">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del w:id="407" w:author="Shimon" w:date="2019-07-22T17:54:00Z">
        <w:r w:rsidRPr="00D74F54" w:rsidDel="00811054">
          <w:rPr>
            <w:rFonts w:hint="cs"/>
            <w:i/>
            <w:iCs/>
            <w:sz w:val="24"/>
            <w:rtl/>
          </w:rPr>
          <w:delText xml:space="preserve">הנתבעת </w:delText>
        </w:r>
      </w:del>
      <w:ins w:id="408" w:author="Shimon" w:date="2019-07-22T17:54:00Z">
        <w:r w:rsidR="00811054">
          <w:rPr>
            <w:rFonts w:hint="cs"/>
            <w:i/>
            <w:iCs/>
            <w:sz w:val="24"/>
            <w:rtl/>
          </w:rPr>
          <w:t>גב' כלב</w:t>
        </w:r>
        <w:r w:rsidR="00811054" w:rsidRPr="00D74F54">
          <w:rPr>
            <w:rFonts w:hint="cs"/>
            <w:i/>
            <w:iCs/>
            <w:sz w:val="24"/>
            <w:rtl/>
          </w:rPr>
          <w:t xml:space="preserve"> </w:t>
        </w:r>
      </w:ins>
      <w:r w:rsidRPr="00D74F54">
        <w:rPr>
          <w:rFonts w:hint="cs"/>
          <w:i/>
          <w:iCs/>
          <w:sz w:val="24"/>
          <w:rtl/>
        </w:rPr>
        <w:t>מיום 4.7.2012</w:t>
      </w:r>
      <w:r w:rsidR="00CE0A64" w:rsidRPr="00D74F54">
        <w:rPr>
          <w:rFonts w:hint="cs"/>
          <w:i/>
          <w:iCs/>
          <w:sz w:val="24"/>
          <w:rtl/>
        </w:rPr>
        <w:t>, תשובת התובע, תגובת</w:t>
      </w:r>
      <w:ins w:id="409" w:author="Shimon" w:date="2019-07-22T17:55:00Z">
        <w:r w:rsidR="00811054">
          <w:rPr>
            <w:rFonts w:hint="cs"/>
            <w:i/>
            <w:iCs/>
            <w:sz w:val="24"/>
            <w:rtl/>
          </w:rPr>
          <w:t>ה</w:t>
        </w:r>
      </w:ins>
      <w:del w:id="410" w:author="Shimon" w:date="2019-07-22T17:55:00Z">
        <w:r w:rsidR="00CE0A64" w:rsidRPr="00D74F54" w:rsidDel="00811054">
          <w:rPr>
            <w:rFonts w:hint="cs"/>
            <w:i/>
            <w:iCs/>
            <w:sz w:val="24"/>
            <w:rtl/>
          </w:rPr>
          <w:delText xml:space="preserve"> הנתבעת</w:delText>
        </w:r>
      </w:del>
      <w:r w:rsidR="00CE0A64" w:rsidRPr="00D74F54">
        <w:rPr>
          <w:rFonts w:hint="cs"/>
          <w:i/>
          <w:iCs/>
          <w:sz w:val="24"/>
          <w:rtl/>
        </w:rPr>
        <w:t xml:space="preserve"> ותגובת התובע ל</w:t>
      </w:r>
      <w:ins w:id="411" w:author="Shimon" w:date="2019-07-22T17:55:00Z">
        <w:r w:rsidR="00811054">
          <w:rPr>
            <w:rFonts w:hint="cs"/>
            <w:i/>
            <w:iCs/>
            <w:sz w:val="24"/>
            <w:rtl/>
          </w:rPr>
          <w:t>תגובה</w:t>
        </w:r>
      </w:ins>
      <w:del w:id="412" w:author="Shimon" w:date="2019-07-22T17:55:00Z">
        <w:r w:rsidR="00CE0A64" w:rsidRPr="00D74F54" w:rsidDel="00811054">
          <w:rPr>
            <w:rFonts w:hint="cs"/>
            <w:i/>
            <w:iCs/>
            <w:sz w:val="24"/>
            <w:rtl/>
          </w:rPr>
          <w:delText>נתבעת</w:delText>
        </w:r>
      </w:del>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__________.</w:t>
      </w:r>
    </w:p>
    <w:p w14:paraId="44052A60" w14:textId="042BA332" w:rsidR="0032017F" w:rsidRPr="00D74F54" w:rsidRDefault="00666881" w:rsidP="004808C2">
      <w:pPr>
        <w:pStyle w:val="11"/>
        <w:numPr>
          <w:ilvl w:val="0"/>
          <w:numId w:val="14"/>
        </w:numPr>
        <w:spacing w:before="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Pr="00D74F54">
        <w:rPr>
          <w:rStyle w:val="emailstyle17"/>
          <w:rFonts w:ascii="Times New Roman" w:hAnsi="Times New Roman" w:cs="David" w:hint="cs"/>
          <w:color w:val="auto"/>
          <w:rtl/>
        </w:rPr>
        <w:t xml:space="preserve">.7.2012 </w:t>
      </w:r>
      <w:r w:rsidR="0078605A">
        <w:rPr>
          <w:rStyle w:val="emailstyle17"/>
          <w:rFonts w:ascii="Times New Roman" w:hAnsi="Times New Roman" w:cs="David" w:hint="cs"/>
          <w:color w:val="auto"/>
          <w:rtl/>
        </w:rPr>
        <w:t xml:space="preserve">שלחה </w:t>
      </w:r>
      <w:del w:id="413" w:author="Shimon" w:date="2019-07-21T22:21:00Z">
        <w:r w:rsidRPr="00D74F54" w:rsidDel="00E929E6">
          <w:rPr>
            <w:rStyle w:val="emailstyle17"/>
            <w:rFonts w:ascii="Times New Roman" w:hAnsi="Times New Roman" w:cs="David" w:hint="cs"/>
            <w:color w:val="auto"/>
            <w:rtl/>
          </w:rPr>
          <w:delText xml:space="preserve">לתובע, </w:delText>
        </w:r>
      </w:del>
      <w:del w:id="414" w:author="Shimon" w:date="2019-07-22T17:53:00Z">
        <w:r w:rsidRPr="00D74F54" w:rsidDel="00811054">
          <w:rPr>
            <w:rStyle w:val="emailstyle17"/>
            <w:rFonts w:ascii="Times New Roman" w:hAnsi="Times New Roman" w:cs="David" w:hint="cs"/>
            <w:color w:val="auto"/>
            <w:rtl/>
          </w:rPr>
          <w:delText>מנהלת אגף ב' משאבי אנוש במשרד האוצר</w:delText>
        </w:r>
        <w:r w:rsidR="0078605A" w:rsidRPr="0078605A" w:rsidDel="00811054">
          <w:rPr>
            <w:rStyle w:val="emailstyle17"/>
            <w:rFonts w:ascii="Times New Roman" w:hAnsi="Times New Roman" w:cs="David" w:hint="cs"/>
            <w:color w:val="auto"/>
            <w:rtl/>
          </w:rPr>
          <w:delText xml:space="preserve"> </w:delText>
        </w:r>
        <w:r w:rsidR="0078605A" w:rsidRPr="00D74F54" w:rsidDel="00811054">
          <w:rPr>
            <w:rStyle w:val="emailstyle17"/>
            <w:rFonts w:ascii="Times New Roman" w:hAnsi="Times New Roman" w:cs="David" w:hint="cs"/>
            <w:color w:val="auto"/>
            <w:rtl/>
          </w:rPr>
          <w:delText>גב' רבקה כלב</w:delText>
        </w:r>
      </w:del>
      <w:r w:rsidRPr="00D74F54">
        <w:rPr>
          <w:rStyle w:val="emailstyle17"/>
          <w:rFonts w:ascii="Times New Roman" w:hAnsi="Times New Roman" w:cs="David" w:hint="cs"/>
          <w:color w:val="auto"/>
          <w:rtl/>
        </w:rPr>
        <w:t xml:space="preserve">, </w:t>
      </w:r>
      <w:ins w:id="415" w:author="Shimon" w:date="2019-07-22T17:55:00Z">
        <w:r w:rsidR="00811054">
          <w:rPr>
            <w:rStyle w:val="emailstyle17"/>
            <w:rFonts w:ascii="Times New Roman" w:hAnsi="Times New Roman" w:cs="David" w:hint="cs"/>
            <w:color w:val="auto"/>
            <w:rtl/>
          </w:rPr>
          <w:t xml:space="preserve">גב' כלב </w:t>
        </w:r>
      </w:ins>
      <w:r w:rsidR="0078605A">
        <w:rPr>
          <w:rStyle w:val="emailstyle17"/>
          <w:rFonts w:ascii="Times New Roman" w:hAnsi="Times New Roman" w:cs="David" w:hint="cs"/>
          <w:color w:val="auto"/>
          <w:rtl/>
        </w:rPr>
        <w:t xml:space="preserve">מכתב </w:t>
      </w:r>
      <w:ins w:id="416" w:author="Shimon" w:date="2019-07-21T22:21:00Z">
        <w:r w:rsidR="00E929E6" w:rsidRPr="00D74F54">
          <w:rPr>
            <w:rStyle w:val="emailstyle17"/>
            <w:rFonts w:ascii="Times New Roman" w:hAnsi="Times New Roman" w:cs="David" w:hint="cs"/>
            <w:color w:val="auto"/>
            <w:rtl/>
          </w:rPr>
          <w:t xml:space="preserve">לתובע </w:t>
        </w:r>
      </w:ins>
      <w:r w:rsidRPr="00D74F54">
        <w:rPr>
          <w:rStyle w:val="emailstyle17"/>
          <w:rFonts w:ascii="Times New Roman" w:hAnsi="Times New Roman" w:cs="David" w:hint="cs"/>
          <w:color w:val="auto"/>
          <w:rtl/>
        </w:rPr>
        <w:t>ו</w:t>
      </w:r>
      <w:r w:rsidR="0078605A">
        <w:rPr>
          <w:rStyle w:val="emailstyle17"/>
          <w:rFonts w:ascii="Times New Roman" w:hAnsi="Times New Roman" w:cs="David" w:hint="cs"/>
          <w:color w:val="auto"/>
          <w:rtl/>
        </w:rPr>
        <w:t xml:space="preserve">בו </w:t>
      </w:r>
      <w:r w:rsidRPr="00D74F54">
        <w:rPr>
          <w:rStyle w:val="emailstyle17"/>
          <w:rFonts w:ascii="Times New Roman" w:hAnsi="Times New Roman" w:cs="David" w:hint="cs"/>
          <w:color w:val="auto"/>
          <w:rtl/>
        </w:rPr>
        <w:t xml:space="preserve">הודיעה לו כי עבודתו תסיים ביום 31.7.2012. למרבה התדהמה </w:t>
      </w:r>
      <w:r w:rsidRPr="00D74F54">
        <w:rPr>
          <w:rStyle w:val="emailstyle17"/>
          <w:rFonts w:ascii="Times New Roman" w:hAnsi="Times New Roman" w:cs="David" w:hint="cs"/>
          <w:b/>
          <w:bCs/>
          <w:color w:val="auto"/>
          <w:rtl/>
        </w:rPr>
        <w:t xml:space="preserve">הסתמכה גב' כלב על סעיף 18 לחוק הגימלאות, אשר חוזה העבודה שניסחה הנתבעת קבע בפירוש </w:t>
      </w:r>
      <w:r w:rsidRPr="00CB1486">
        <w:rPr>
          <w:rStyle w:val="emailstyle17"/>
          <w:rFonts w:ascii="Times New Roman" w:hAnsi="Times New Roman" w:cs="David" w:hint="cs"/>
          <w:b/>
          <w:bCs/>
          <w:color w:val="auto"/>
          <w:u w:val="single"/>
          <w:rtl/>
        </w:rPr>
        <w:t>שאינו חל על התובע</w:t>
      </w:r>
      <w:r w:rsidRPr="00D74F54">
        <w:rPr>
          <w:rStyle w:val="emailstyle17"/>
          <w:rFonts w:ascii="Times New Roman" w:hAnsi="Times New Roman" w:cs="David" w:hint="cs"/>
          <w:color w:val="auto"/>
          <w:rtl/>
        </w:rPr>
        <w:t>!</w:t>
      </w:r>
    </w:p>
    <w:p w14:paraId="15378EFA" w14:textId="77777777" w:rsidR="00666881" w:rsidRPr="00D74F54" w:rsidRDefault="00666881" w:rsidP="004808C2">
      <w:pPr>
        <w:pStyle w:val="11"/>
        <w:spacing w:before="0" w:after="12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77777777" w:rsidR="00666881" w:rsidRPr="00D74F54" w:rsidRDefault="00666881" w:rsidP="00803690">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w:t>
      </w:r>
    </w:p>
    <w:p w14:paraId="0E2CE7D6" w14:textId="60B6C4B9" w:rsidR="00D44EFA" w:rsidRPr="00D74F54" w:rsidRDefault="00D44EFA" w:rsidP="004808C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בין לבין </w:t>
      </w:r>
      <w:ins w:id="417" w:author="Shimon" w:date="2019-07-21T22:36:00Z">
        <w:r w:rsidR="00F25E32">
          <w:rPr>
            <w:rStyle w:val="emailstyle17"/>
            <w:rFonts w:ascii="Times New Roman" w:hAnsi="Times New Roman" w:cs="David" w:hint="cs"/>
            <w:color w:val="auto"/>
            <w:rtl/>
          </w:rPr>
          <w:t xml:space="preserve">המשיך התובע את עבודתו ובין היתר </w:t>
        </w:r>
      </w:ins>
      <w:r w:rsidRPr="00D74F54">
        <w:rPr>
          <w:rStyle w:val="emailstyle17"/>
          <w:rFonts w:ascii="Times New Roman" w:hAnsi="Times New Roman" w:cs="David" w:hint="cs"/>
          <w:color w:val="auto"/>
          <w:rtl/>
        </w:rPr>
        <w:t>ישב התובע,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ins w:id="418" w:author="Shimon" w:date="2019-07-22T17:57:00Z">
        <w:r w:rsidR="00811054" w:rsidRPr="00811054">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ביום 27.7.2012</w:t>
        </w:r>
      </w:ins>
      <w:r w:rsidRPr="00D74F54">
        <w:rPr>
          <w:rStyle w:val="emailstyle17"/>
          <w:rFonts w:ascii="Times New Roman" w:hAnsi="Times New Roman" w:cs="David" w:hint="cs"/>
          <w:color w:val="auto"/>
          <w:rtl/>
        </w:rPr>
        <w:t xml:space="preserve">.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xml:space="preserve">, </w:t>
      </w:r>
      <w:r w:rsidR="009D44F9" w:rsidRPr="00B35087">
        <w:rPr>
          <w:rStyle w:val="emailstyle17"/>
          <w:rFonts w:ascii="Times New Roman" w:hAnsi="Times New Roman" w:cs="David" w:hint="cs"/>
          <w:b/>
          <w:bCs/>
          <w:color w:val="auto"/>
          <w:sz w:val="28"/>
          <w:szCs w:val="28"/>
          <w:rtl/>
        </w:rPr>
        <w:lastRenderedPageBreak/>
        <w:t>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ins w:id="419" w:author="Shimon" w:date="2019-07-22T17:58:00Z">
        <w:r w:rsidR="00811054">
          <w:rPr>
            <w:rStyle w:val="emailstyle17"/>
            <w:rFonts w:ascii="Times New Roman" w:hAnsi="Times New Roman" w:cs="David" w:hint="cs"/>
            <w:color w:val="auto"/>
            <w:rtl/>
          </w:rPr>
          <w:t>.</w:t>
        </w:r>
      </w:ins>
      <w:r w:rsidRPr="00D74F54">
        <w:rPr>
          <w:rStyle w:val="emailstyle17"/>
          <w:rFonts w:ascii="Times New Roman" w:hAnsi="Times New Roman" w:cs="David" w:hint="cs"/>
          <w:color w:val="auto"/>
          <w:rtl/>
        </w:rPr>
        <w:t xml:space="preserve"> </w:t>
      </w:r>
    </w:p>
    <w:p w14:paraId="6BC6A92C" w14:textId="29A18A20" w:rsidR="0032017F" w:rsidRPr="00D74F54"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del w:id="420" w:author="Shimon" w:date="2019-07-23T19:08:00Z">
        <w:r w:rsidRPr="00D74F54" w:rsidDel="00FB04F6">
          <w:rPr>
            <w:rStyle w:val="emailstyle17"/>
            <w:rFonts w:ascii="Times New Roman" w:hAnsi="Times New Roman" w:cs="David" w:hint="cs"/>
            <w:color w:val="auto"/>
            <w:rtl/>
          </w:rPr>
          <w:delText>אחרת</w:delText>
        </w:r>
      </w:del>
      <w:ins w:id="421" w:author="Shimon" w:date="2019-07-23T19:08:00Z">
        <w:r w:rsidR="00FB04F6">
          <w:rPr>
            <w:rStyle w:val="emailstyle17"/>
            <w:rFonts w:ascii="Times New Roman" w:hAnsi="Times New Roman" w:cs="David" w:hint="cs"/>
            <w:color w:val="auto"/>
            <w:rtl/>
          </w:rPr>
          <w:t>צעירה</w:t>
        </w:r>
      </w:ins>
      <w:r w:rsidRPr="00D74F54">
        <w:rPr>
          <w:rStyle w:val="emailstyle17"/>
          <w:rFonts w:ascii="Times New Roman" w:hAnsi="Times New Roman" w:cs="David" w:hint="cs"/>
          <w:color w:val="auto"/>
          <w:rtl/>
        </w:rPr>
        <w:t xml:space="preserve">, </w:t>
      </w:r>
      <w:ins w:id="422" w:author="Shimon" w:date="2019-07-23T19:09:00Z">
        <w:r w:rsidR="00FB04F6">
          <w:rPr>
            <w:rStyle w:val="emailstyle17"/>
            <w:rFonts w:ascii="Times New Roman" w:hAnsi="Times New Roman" w:cs="David" w:hint="cs"/>
            <w:color w:val="auto"/>
            <w:rtl/>
          </w:rPr>
          <w:t xml:space="preserve">לא מוכרת לתובע, </w:t>
        </w:r>
      </w:ins>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33A9D91E" w:rsidR="00B67C81" w:rsidRDefault="002B43BF" w:rsidP="00FB04F6">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מחה על ההתנהלות הכוחנית נגדו, הסב את תשומת לבה של החשבת לכך שהמחליפה</w:t>
      </w:r>
      <w:ins w:id="423" w:author="Shimon" w:date="2019-07-23T19:09:00Z">
        <w:r w:rsidR="00FB04F6">
          <w:rPr>
            <w:rStyle w:val="emailstyle17"/>
            <w:rFonts w:ascii="Times New Roman" w:hAnsi="Times New Roman" w:cs="David" w:hint="cs"/>
            <w:color w:val="auto"/>
            <w:rtl/>
          </w:rPr>
          <w:t>,</w:t>
        </w:r>
      </w:ins>
      <w:r w:rsidR="005F206E" w:rsidRPr="00D74F54">
        <w:rPr>
          <w:rStyle w:val="emailstyle17"/>
          <w:rFonts w:ascii="Times New Roman" w:hAnsi="Times New Roman" w:cs="David" w:hint="cs"/>
          <w:color w:val="auto"/>
          <w:rtl/>
        </w:rPr>
        <w:t xml:space="preserve"> שמונתה </w:t>
      </w:r>
      <w:r w:rsidR="00FE4D5B">
        <w:rPr>
          <w:rStyle w:val="emailstyle17"/>
          <w:rFonts w:ascii="Times New Roman" w:hAnsi="Times New Roman" w:cs="David" w:hint="cs"/>
          <w:color w:val="auto"/>
          <w:rtl/>
        </w:rPr>
        <w:t>כנראה על ידה</w:t>
      </w:r>
      <w:ins w:id="424" w:author="Shimon" w:date="2019-07-23T19:09:00Z">
        <w:r w:rsidR="00FB04F6">
          <w:rPr>
            <w:rStyle w:val="emailstyle17"/>
            <w:rFonts w:ascii="Times New Roman" w:hAnsi="Times New Roman" w:cs="David" w:hint="cs"/>
            <w:color w:val="auto"/>
            <w:rtl/>
          </w:rPr>
          <w:t>,</w:t>
        </w:r>
      </w:ins>
      <w:r w:rsidR="00FE4D5B">
        <w:rPr>
          <w:rStyle w:val="emailstyle17"/>
          <w:rFonts w:ascii="Times New Roman" w:hAnsi="Times New Roman" w:cs="David" w:hint="cs"/>
          <w:color w:val="auto"/>
          <w:rtl/>
        </w:rPr>
        <w:t xml:space="preserve">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w:t>
      </w:r>
      <w:del w:id="425" w:author="Shimon" w:date="2019-07-23T19:10:00Z">
        <w:r w:rsidR="005F206E" w:rsidRPr="00D74F54" w:rsidDel="00FB04F6">
          <w:rPr>
            <w:rStyle w:val="emailstyle17"/>
            <w:rFonts w:ascii="Times New Roman" w:hAnsi="Times New Roman" w:cs="David" w:hint="cs"/>
            <w:color w:val="auto"/>
            <w:rtl/>
          </w:rPr>
          <w:delText>הוא</w:delText>
        </w:r>
      </w:del>
      <w:r w:rsidR="005F206E" w:rsidRPr="00D74F54">
        <w:rPr>
          <w:rStyle w:val="emailstyle17"/>
          <w:rFonts w:ascii="Times New Roman" w:hAnsi="Times New Roman" w:cs="David" w:hint="cs"/>
          <w:color w:val="auto"/>
          <w:rtl/>
        </w:rPr>
        <w:t xml:space="preserve"> אחראי</w:t>
      </w:r>
      <w:ins w:id="426" w:author="Shimon" w:date="2019-07-23T19:10:00Z">
        <w:r w:rsidR="00FB04F6">
          <w:rPr>
            <w:rStyle w:val="emailstyle17"/>
            <w:rFonts w:ascii="Times New Roman" w:hAnsi="Times New Roman" w:cs="David" w:hint="cs"/>
            <w:color w:val="auto"/>
            <w:rtl/>
          </w:rPr>
          <w:t xml:space="preserve"> התובע</w:t>
        </w:r>
      </w:ins>
      <w:ins w:id="427" w:author="Shimon" w:date="2019-07-21T22:43:00Z">
        <w:r w:rsidR="002A5FA6">
          <w:rPr>
            <w:rStyle w:val="emailstyle17"/>
            <w:rFonts w:ascii="Times New Roman" w:hAnsi="Times New Roman" w:cs="David" w:hint="cs"/>
            <w:color w:val="auto"/>
            <w:rtl/>
          </w:rPr>
          <w:t xml:space="preserve"> שכלל</w:t>
        </w:r>
      </w:ins>
      <w:ins w:id="428" w:author="Shimon" w:date="2019-07-22T17:59:00Z">
        <w:r w:rsidR="00811054">
          <w:rPr>
            <w:rStyle w:val="emailstyle17"/>
            <w:rFonts w:ascii="Times New Roman" w:hAnsi="Times New Roman" w:cs="David" w:hint="cs"/>
            <w:color w:val="auto"/>
            <w:rtl/>
          </w:rPr>
          <w:t xml:space="preserve">, בנוסף </w:t>
        </w:r>
      </w:ins>
      <w:ins w:id="429" w:author="Shimon" w:date="2019-07-21T22:43:00Z">
        <w:r w:rsidR="002A5FA6">
          <w:rPr>
            <w:rStyle w:val="emailstyle17"/>
            <w:rFonts w:ascii="Times New Roman" w:hAnsi="Times New Roman" w:cs="David" w:hint="cs"/>
            <w:color w:val="auto"/>
            <w:rtl/>
          </w:rPr>
          <w:t xml:space="preserve"> </w:t>
        </w:r>
      </w:ins>
      <w:del w:id="430" w:author="Shimon" w:date="2019-07-21T22:42:00Z">
        <w:r w:rsidR="00C21B94" w:rsidDel="002A5FA6">
          <w:rPr>
            <w:rStyle w:val="emailstyle17"/>
            <w:rFonts w:ascii="Times New Roman" w:hAnsi="Times New Roman" w:cs="David" w:hint="cs"/>
            <w:color w:val="auto"/>
            <w:rtl/>
          </w:rPr>
          <w:delText xml:space="preserve">. </w:delText>
        </w:r>
      </w:del>
      <w:del w:id="431" w:author="Shimon" w:date="2019-07-21T22:43:00Z">
        <w:r w:rsidR="00C21B94" w:rsidDel="002A5FA6">
          <w:rPr>
            <w:rStyle w:val="emailstyle17"/>
            <w:rFonts w:ascii="Times New Roman" w:hAnsi="Times New Roman" w:cs="David" w:hint="cs"/>
            <w:color w:val="auto"/>
            <w:rtl/>
          </w:rPr>
          <w:delText xml:space="preserve">יש לציין כי התובע היה אחראי </w:delText>
        </w:r>
        <w:r w:rsidR="00C21B94" w:rsidDel="002A5FA6">
          <w:rPr>
            <w:rFonts w:hint="cs"/>
            <w:rtl/>
          </w:rPr>
          <w:delText>ל</w:delText>
        </w:r>
      </w:del>
      <w:ins w:id="432" w:author="Shimon" w:date="2019-07-22T17:59:00Z">
        <w:r w:rsidR="00811054">
          <w:rPr>
            <w:rFonts w:hint="cs"/>
            <w:rtl/>
          </w:rPr>
          <w:t>ל</w:t>
        </w:r>
      </w:ins>
      <w:ins w:id="433" w:author="Shimon" w:date="2019-07-21T22:43:00Z">
        <w:r w:rsidR="002A5FA6">
          <w:rPr>
            <w:rFonts w:hint="cs"/>
            <w:rtl/>
          </w:rPr>
          <w:t>ניהול יחיד</w:t>
        </w:r>
      </w:ins>
      <w:ins w:id="434" w:author="Shimon" w:date="2019-07-21T22:44:00Z">
        <w:r w:rsidR="002A5FA6">
          <w:rPr>
            <w:rFonts w:hint="cs"/>
            <w:rtl/>
          </w:rPr>
          <w:t>ת עובדים מקצועית</w:t>
        </w:r>
      </w:ins>
      <w:ins w:id="435" w:author="Shimon" w:date="2019-07-22T17:59:00Z">
        <w:r w:rsidR="00811054">
          <w:rPr>
            <w:rFonts w:hint="cs"/>
            <w:rtl/>
          </w:rPr>
          <w:t xml:space="preserve">, </w:t>
        </w:r>
      </w:ins>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 ₪</w:t>
      </w:r>
      <w:ins w:id="436" w:author="Shimon" w:date="2019-07-21T15:59:00Z">
        <w:r w:rsidR="00A671C2">
          <w:rPr>
            <w:rFonts w:hint="cs"/>
            <w:rtl/>
          </w:rPr>
          <w:t>.</w:t>
        </w:r>
      </w:ins>
      <w:del w:id="437" w:author="Shimon" w:date="2019-07-21T15:59:00Z">
        <w:r w:rsidR="00C21B94" w:rsidDel="00A671C2">
          <w:rPr>
            <w:rFonts w:hint="cs"/>
            <w:rtl/>
          </w:rPr>
          <w:delText xml:space="preserve">, </w:delText>
        </w:r>
      </w:del>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38DB5F1F" w14:textId="7B4C2DE8"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ins w:id="438" w:author="Shimon" w:date="2019-07-22T18:00:00Z">
        <w:r w:rsidR="005430D4">
          <w:rPr>
            <w:rStyle w:val="emailstyle17"/>
            <w:rFonts w:ascii="Times New Roman" w:hAnsi="Times New Roman" w:cs="David" w:hint="cs"/>
            <w:color w:val="auto"/>
            <w:rtl/>
          </w:rPr>
          <w:t xml:space="preserve">באגף החשב הכללי, </w:t>
        </w:r>
      </w:ins>
      <w:r w:rsidR="00F76B74">
        <w:rPr>
          <w:rStyle w:val="emailstyle17"/>
          <w:rFonts w:ascii="Times New Roman" w:hAnsi="Times New Roman" w:cs="David" w:hint="cs"/>
          <w:color w:val="auto"/>
          <w:rtl/>
        </w:rPr>
        <w:t>הוטעו לחשוב שחוזהו הסתיים, שעה שהיה ברור לכולם כי התובע ימשיך לעבוד עד לתום התקופה הקצובה (ביום 31.3.2014).</w:t>
      </w:r>
    </w:p>
    <w:p w14:paraId="52DCF9A2" w14:textId="77777777" w:rsidR="009E40B8" w:rsidRPr="00D74F54" w:rsidRDefault="009E40B8" w:rsidP="009C3D22">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 מיום 1.8.2012</w:t>
      </w:r>
      <w:r w:rsidRPr="00D74F54">
        <w:rPr>
          <w:i/>
          <w:iCs/>
          <w:sz w:val="24"/>
          <w:rtl/>
        </w:rPr>
        <w:t>, 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sidR="00506C84" w:rsidRPr="00506C84">
        <w:rPr>
          <w:rFonts w:hint="cs"/>
          <w:i/>
          <w:iCs/>
          <w:sz w:val="24"/>
          <w:highlight w:val="yellow"/>
          <w:u w:val="single"/>
          <w:rtl/>
        </w:rPr>
        <w:t>__.</w:t>
      </w:r>
    </w:p>
    <w:p w14:paraId="02619FBC" w14:textId="502962D6" w:rsidR="0032017F" w:rsidRPr="00D74F54" w:rsidRDefault="004D0B07" w:rsidP="004808C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התובע המשיך ל</w:t>
      </w:r>
      <w:r w:rsidR="004808C2">
        <w:rPr>
          <w:rStyle w:val="emailstyle17"/>
          <w:rFonts w:ascii="Times New Roman" w:hAnsi="Times New Roman" w:cs="David" w:hint="cs"/>
          <w:color w:val="auto"/>
          <w:rtl/>
        </w:rPr>
        <w:t xml:space="preserve">התייצב לעבודתו עד ליום 5.8.2012, </w:t>
      </w:r>
      <w:ins w:id="439" w:author="Shimon" w:date="2019-07-25T11:28:00Z">
        <w:r w:rsidR="004808C2">
          <w:rPr>
            <w:rStyle w:val="emailstyle17"/>
            <w:rFonts w:ascii="Times New Roman" w:hAnsi="Times New Roman" w:cs="David" w:hint="cs"/>
            <w:color w:val="auto"/>
            <w:rtl/>
          </w:rPr>
          <w:t>ולבצע את תפקידיו לרבות אשור וביצוע אלפי תשלומים וחתימה על התחייבויות בשם המדינה</w:t>
        </w:r>
      </w:ins>
      <w:ins w:id="440" w:author="Shimon" w:date="2019-07-25T11:29:00Z">
        <w:r w:rsidR="004808C2">
          <w:rPr>
            <w:rStyle w:val="emailstyle17"/>
            <w:rFonts w:ascii="Times New Roman" w:hAnsi="Times New Roman" w:cs="David" w:hint="cs"/>
            <w:color w:val="auto"/>
            <w:rtl/>
          </w:rPr>
          <w:t>.</w:t>
        </w:r>
      </w:ins>
      <w:ins w:id="441" w:author="Shimon" w:date="2019-07-25T11:28:00Z">
        <w:r w:rsidR="004808C2" w:rsidRPr="00D74F54">
          <w:rPr>
            <w:rStyle w:val="emailstyle17"/>
            <w:rFonts w:ascii="Times New Roman" w:hAnsi="Times New Roman" w:cs="David" w:hint="cs"/>
            <w:color w:val="auto"/>
            <w:rtl/>
          </w:rPr>
          <w:t xml:space="preserve"> </w:t>
        </w:r>
      </w:ins>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del w:id="442" w:author="Shimon" w:date="2019-07-21T16:00:00Z">
        <w:r w:rsidR="00FE4D5B" w:rsidDel="00A671C2">
          <w:rPr>
            <w:rStyle w:val="emailstyle17"/>
            <w:rFonts w:ascii="Times New Roman" w:hAnsi="Times New Roman" w:cs="David" w:hint="cs"/>
            <w:color w:val="auto"/>
            <w:rtl/>
          </w:rPr>
          <w:delText xml:space="preserve"> </w:delText>
        </w:r>
      </w:del>
      <w:r w:rsidR="002B43BF" w:rsidRPr="00D74F54">
        <w:rPr>
          <w:rStyle w:val="emailstyle17"/>
          <w:rFonts w:ascii="Times New Roman" w:hAnsi="Times New Roman" w:cs="David" w:hint="cs"/>
          <w:color w:val="auto"/>
          <w:rtl/>
        </w:rPr>
        <w:t xml:space="preserve">, </w:t>
      </w:r>
      <w:del w:id="443" w:author="Shimon" w:date="2019-07-21T16:00:00Z">
        <w:r w:rsidR="00034FF4" w:rsidRPr="00D74F54" w:rsidDel="00A671C2">
          <w:rPr>
            <w:rStyle w:val="emailstyle17"/>
            <w:rFonts w:ascii="Times New Roman" w:hAnsi="Times New Roman" w:cs="David" w:hint="cs"/>
            <w:color w:val="auto"/>
            <w:rtl/>
          </w:rPr>
          <w:delText>ו</w:delText>
        </w:r>
      </w:del>
      <w:r w:rsidR="00034FF4" w:rsidRPr="00D74F54">
        <w:rPr>
          <w:rStyle w:val="emailstyle17"/>
          <w:rFonts w:ascii="Times New Roman" w:hAnsi="Times New Roman" w:cs="David" w:hint="cs"/>
          <w:color w:val="auto"/>
          <w:rtl/>
        </w:rPr>
        <w:t>במעמד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ins w:id="444" w:author="Shimon" w:date="2019-07-21T16:00:00Z">
        <w:r w:rsidR="00A671C2">
          <w:rPr>
            <w:rStyle w:val="emailstyle17"/>
            <w:rFonts w:ascii="Times New Roman" w:hAnsi="Times New Roman" w:cs="David" w:hint="cs"/>
            <w:color w:val="auto"/>
            <w:rtl/>
          </w:rPr>
          <w:t xml:space="preserve">(5.8.12) </w:t>
        </w:r>
      </w:ins>
      <w:r w:rsidR="00083013">
        <w:rPr>
          <w:rStyle w:val="emailstyle17"/>
          <w:rFonts w:ascii="Times New Roman" w:hAnsi="Times New Roman" w:cs="David" w:hint="cs"/>
          <w:color w:val="auto"/>
          <w:rtl/>
        </w:rPr>
        <w:t>אינך מוסמך להתחייב בשם המדינה" וזאת "מאחר שתקופת שירותך בשרות הציבורי הסתיימה"</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ins w:id="445" w:author="Shimon" w:date="2019-07-22T18:02:00Z">
        <w:r w:rsidR="005430D4">
          <w:rPr>
            <w:rStyle w:val="emailstyle17"/>
            <w:rFonts w:ascii="Times New Roman" w:hAnsi="Times New Roman" w:cs="David" w:hint="cs"/>
            <w:color w:val="auto"/>
            <w:rtl/>
          </w:rPr>
          <w:t xml:space="preserve">באותה פגישה </w:t>
        </w:r>
      </w:ins>
      <w:r w:rsidR="002B43BF" w:rsidRPr="00D74F54">
        <w:rPr>
          <w:rStyle w:val="emailstyle17"/>
          <w:rFonts w:ascii="Times New Roman" w:hAnsi="Times New Roman" w:cs="David" w:hint="cs"/>
          <w:color w:val="auto"/>
          <w:rtl/>
        </w:rPr>
        <w:t>כי אם יחזור למשרד</w:t>
      </w:r>
      <w:ins w:id="446" w:author="Shimon" w:date="2019-07-22T18:02:00Z">
        <w:r w:rsidR="005430D4">
          <w:rPr>
            <w:rStyle w:val="emailstyle17"/>
            <w:rFonts w:ascii="Times New Roman" w:hAnsi="Times New Roman" w:cs="David" w:hint="cs"/>
            <w:color w:val="auto"/>
            <w:rtl/>
          </w:rPr>
          <w:t>ו</w:t>
        </w:r>
      </w:ins>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01E2DB7B" w:rsidR="009E40B8" w:rsidRPr="00D74F54" w:rsidRDefault="009E40B8" w:rsidP="009C3D22">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ins w:id="447" w:author="Shimon" w:date="2019-07-23T19:11:00Z">
        <w:r w:rsidR="00FB04F6">
          <w:rPr>
            <w:rFonts w:hint="cs"/>
            <w:i/>
            <w:iCs/>
            <w:sz w:val="24"/>
            <w:rtl/>
          </w:rPr>
          <w:t>דו"ח נוכחות התובע בעבודה לחודש אוגוסט 2012 ו</w:t>
        </w:r>
      </w:ins>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506C84" w:rsidRPr="00506C84">
        <w:rPr>
          <w:rFonts w:hint="cs"/>
          <w:i/>
          <w:iCs/>
          <w:sz w:val="24"/>
          <w:highlight w:val="yellow"/>
          <w:u w:val="single"/>
          <w:rtl/>
        </w:rPr>
        <w:t>____________.</w:t>
      </w:r>
    </w:p>
    <w:p w14:paraId="1CE12F33" w14:textId="5EC1873A" w:rsidR="002B142B" w:rsidRDefault="002B142B" w:rsidP="009C3D2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לאחר למעלה מחודשיים</w:t>
      </w:r>
      <w:ins w:id="448" w:author="Shimon" w:date="2019-07-25T11:30:00Z">
        <w:r w:rsidR="004808C2">
          <w:rPr>
            <w:rStyle w:val="emailstyle17"/>
            <w:rFonts w:ascii="Times New Roman" w:hAnsi="Times New Roman" w:cs="David" w:hint="cs"/>
            <w:color w:val="auto"/>
            <w:rtl/>
          </w:rPr>
          <w:t>,</w:t>
        </w:r>
      </w:ins>
      <w:r w:rsidR="006B42A9">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בעקבות פנייה נוספת ליועץ המשפטי של </w:t>
      </w:r>
      <w:del w:id="449" w:author="Shimon" w:date="2019-07-23T19:12:00Z">
        <w:r w:rsidRPr="00D74F54" w:rsidDel="00FB04F6">
          <w:rPr>
            <w:rStyle w:val="emailstyle17"/>
            <w:rFonts w:ascii="Times New Roman" w:hAnsi="Times New Roman" w:cs="David" w:hint="cs"/>
            <w:color w:val="auto"/>
            <w:rtl/>
          </w:rPr>
          <w:delText>ה</w:delText>
        </w:r>
      </w:del>
      <w:r w:rsidRPr="00D74F54">
        <w:rPr>
          <w:rStyle w:val="emailstyle17"/>
          <w:rFonts w:ascii="Times New Roman" w:hAnsi="Times New Roman" w:cs="David" w:hint="cs"/>
          <w:color w:val="auto"/>
          <w:rtl/>
        </w:rPr>
        <w:t>משרד</w:t>
      </w:r>
      <w:ins w:id="450" w:author="Shimon" w:date="2019-07-23T19:12:00Z">
        <w:r w:rsidR="00FB04F6">
          <w:rPr>
            <w:rStyle w:val="emailstyle17"/>
            <w:rFonts w:ascii="Times New Roman" w:hAnsi="Times New Roman" w:cs="David" w:hint="cs"/>
            <w:color w:val="auto"/>
            <w:rtl/>
          </w:rPr>
          <w:t xml:space="preserve"> האוצר</w:t>
        </w:r>
      </w:ins>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w:t>
      </w:r>
      <w:r w:rsidR="005D4177">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המתעלמת לחלוטין מהעובדות בנסיבות העניין</w:t>
      </w:r>
      <w:r w:rsidR="005D4177">
        <w:rPr>
          <w:rStyle w:val="emailstyle17"/>
          <w:rFonts w:ascii="Times New Roman" w:hAnsi="Times New Roman" w:cs="David" w:hint="cs"/>
          <w:color w:val="auto"/>
          <w:rtl/>
        </w:rPr>
        <w:t>, 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77777777" w:rsidR="002B142B" w:rsidRDefault="002B142B" w:rsidP="00CB1486">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506C84" w:rsidRPr="00506C84">
        <w:rPr>
          <w:rFonts w:hint="cs"/>
          <w:i/>
          <w:iCs/>
          <w:sz w:val="24"/>
          <w:highlight w:val="yellow"/>
          <w:u w:val="single"/>
          <w:rtl/>
        </w:rPr>
        <w:t>_____.</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lastRenderedPageBreak/>
        <w:t>הודעה רטרואקטיבית על הגימלה ואי קיום הוראות הדין</w:t>
      </w:r>
    </w:p>
    <w:p w14:paraId="0EE787C5" w14:textId="1EEEC7C2" w:rsidR="003E0852" w:rsidRPr="009C3D22" w:rsidRDefault="003E0852" w:rsidP="00B33A21">
      <w:pPr>
        <w:pStyle w:val="11"/>
        <w:numPr>
          <w:ilvl w:val="0"/>
          <w:numId w:val="14"/>
        </w:numPr>
        <w:tabs>
          <w:tab w:val="num" w:pos="1657"/>
        </w:tabs>
        <w:spacing w:before="0" w:after="240" w:line="360" w:lineRule="auto"/>
        <w:ind w:left="510" w:right="0" w:hanging="425"/>
        <w:rPr>
          <w:rStyle w:val="emailstyle17"/>
          <w:rFonts w:ascii="Times New Roman" w:hAnsi="Times New Roman" w:cs="David"/>
          <w:color w:val="auto"/>
          <w:rtl/>
        </w:rPr>
      </w:pPr>
      <w:r>
        <w:rPr>
          <w:rStyle w:val="emailstyle17"/>
          <w:rFonts w:ascii="Times New Roman" w:hAnsi="Times New Roman" w:cs="David" w:hint="cs"/>
          <w:color w:val="auto"/>
          <w:rtl/>
        </w:rPr>
        <w:t>בהתאם להוראות חוק הגמלאות,</w:t>
      </w:r>
      <w:r w:rsidRPr="00CB1486">
        <w:rPr>
          <w:rStyle w:val="emailstyle17"/>
          <w:rFonts w:ascii="Times New Roman" w:hAnsi="Times New Roman" w:cs="David" w:hint="cs"/>
          <w:color w:val="auto"/>
          <w:rtl/>
        </w:rPr>
        <w:t xml:space="preserve"> נציב שרות המדינה חייב לידע את העובד על החלטתו להפריש עובד לקיצבאות </w:t>
      </w:r>
      <w:r w:rsidRPr="00337F2F">
        <w:rPr>
          <w:rStyle w:val="emailstyle17"/>
          <w:rFonts w:ascii="Times New Roman" w:hAnsi="Times New Roman" w:cs="David" w:hint="eastAsia"/>
          <w:b/>
          <w:bCs/>
          <w:color w:val="auto"/>
          <w:rtl/>
        </w:rPr>
        <w:t>לפחות</w:t>
      </w:r>
      <w:r w:rsidRPr="00337F2F">
        <w:rPr>
          <w:rStyle w:val="emailstyle17"/>
          <w:rFonts w:ascii="Times New Roman" w:hAnsi="Times New Roman" w:cs="David"/>
          <w:b/>
          <w:bCs/>
          <w:color w:val="auto"/>
          <w:rtl/>
        </w:rPr>
        <w:t xml:space="preserve"> 90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לפני</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הפרישה</w:t>
      </w:r>
      <w:r w:rsidRPr="00CB1486">
        <w:rPr>
          <w:rStyle w:val="emailstyle17"/>
          <w:rFonts w:ascii="Times New Roman" w:hAnsi="Times New Roman" w:cs="David" w:hint="cs"/>
          <w:color w:val="auto"/>
          <w:rtl/>
        </w:rPr>
        <w:t xml:space="preserve">, בדואר רשום </w:t>
      </w:r>
      <w:ins w:id="451" w:author="Shimon" w:date="2019-07-21T22:48:00Z">
        <w:r w:rsidR="002A5FA6">
          <w:rPr>
            <w:rStyle w:val="emailstyle17"/>
            <w:rFonts w:ascii="Times New Roman" w:hAnsi="Times New Roman" w:cs="David" w:hint="cs"/>
            <w:color w:val="auto"/>
            <w:rtl/>
          </w:rPr>
          <w:t>,</w:t>
        </w:r>
      </w:ins>
      <w:del w:id="452" w:author="Shimon" w:date="2019-07-21T22:48:00Z">
        <w:r w:rsidRPr="00CB1486" w:rsidDel="002A5FA6">
          <w:rPr>
            <w:rStyle w:val="emailstyle17"/>
            <w:rFonts w:ascii="Times New Roman" w:hAnsi="Times New Roman" w:cs="David" w:hint="cs"/>
            <w:color w:val="auto"/>
            <w:rtl/>
          </w:rPr>
          <w:delText>(</w:delText>
        </w:r>
      </w:del>
      <w:r w:rsidRPr="00CB1486">
        <w:rPr>
          <w:rStyle w:val="emailstyle17"/>
          <w:rFonts w:ascii="Times New Roman" w:hAnsi="Times New Roman" w:cs="David" w:hint="cs"/>
          <w:color w:val="auto"/>
          <w:rtl/>
        </w:rPr>
        <w:t xml:space="preserve">דהיינו, לשיטת הנתבעת, עד 1.5.2012 לכל </w:t>
      </w:r>
      <w:r w:rsidR="00B33A21">
        <w:rPr>
          <w:rStyle w:val="emailstyle17"/>
          <w:rFonts w:ascii="Times New Roman" w:hAnsi="Times New Roman" w:cs="David" w:hint="cs"/>
          <w:color w:val="auto"/>
          <w:rtl/>
        </w:rPr>
        <w:t xml:space="preserve">1.5.2012 לכל </w:t>
      </w:r>
      <w:r w:rsidRPr="00CB1486">
        <w:rPr>
          <w:rStyle w:val="emailstyle17"/>
          <w:rFonts w:ascii="Times New Roman" w:hAnsi="Times New Roman" w:cs="David" w:hint="cs"/>
          <w:color w:val="auto"/>
          <w:rtl/>
        </w:rPr>
        <w:t>המאוחר</w:t>
      </w:r>
      <w:ins w:id="453" w:author="Shimon" w:date="2019-07-25T11:30:00Z">
        <w:r w:rsidR="004808C2">
          <w:rPr>
            <w:rStyle w:val="emailstyle17"/>
            <w:rFonts w:ascii="Times New Roman" w:hAnsi="Times New Roman" w:cs="David" w:hint="cs"/>
            <w:color w:val="auto"/>
            <w:rtl/>
          </w:rPr>
          <w:t xml:space="preserve"> </w:t>
        </w:r>
      </w:ins>
      <w:ins w:id="454" w:author="Shimon" w:date="2019-07-21T22:49:00Z">
        <w:r w:rsidR="002A5FA6">
          <w:rPr>
            <w:rStyle w:val="emailstyle17"/>
            <w:rFonts w:ascii="Times New Roman" w:hAnsi="Times New Roman" w:cs="David" w:hint="cs"/>
            <w:color w:val="auto"/>
            <w:rtl/>
          </w:rPr>
          <w:t>(90</w:t>
        </w:r>
      </w:ins>
      <w:ins w:id="455" w:author="Shimon" w:date="2019-07-21T22:48:00Z">
        <w:r w:rsidR="002A5FA6">
          <w:rPr>
            <w:rStyle w:val="emailstyle17"/>
            <w:rFonts w:ascii="Times New Roman" w:hAnsi="Times New Roman" w:cs="David" w:hint="cs"/>
            <w:color w:val="auto"/>
            <w:rtl/>
          </w:rPr>
          <w:t xml:space="preserve"> יום לפני 31.7.12</w:t>
        </w:r>
      </w:ins>
      <w:r w:rsidRPr="00CB1486">
        <w:rPr>
          <w:rStyle w:val="emailstyle17"/>
          <w:rFonts w:ascii="Times New Roman" w:hAnsi="Times New Roman" w:cs="David" w:hint="cs"/>
          <w:color w:val="auto"/>
          <w:rtl/>
        </w:rPr>
        <w:t xml:space="preserve">). </w:t>
      </w:r>
      <w:ins w:id="456" w:author="Shimon" w:date="2019-07-21T16:10:00Z">
        <w:r w:rsidR="003216EE">
          <w:rPr>
            <w:rStyle w:val="emailstyle17"/>
            <w:rFonts w:ascii="Times New Roman" w:hAnsi="Times New Roman" w:cs="David" w:hint="cs"/>
            <w:color w:val="auto"/>
            <w:rtl/>
          </w:rPr>
          <w:t>ע"פ התקשי"ר</w:t>
        </w:r>
      </w:ins>
      <w:ins w:id="457" w:author="Shimon" w:date="2019-07-21T16:12:00Z">
        <w:r w:rsidR="003216EE">
          <w:rPr>
            <w:rStyle w:val="emailstyle17"/>
            <w:rFonts w:ascii="Times New Roman" w:hAnsi="Times New Roman" w:cs="David" w:hint="cs"/>
            <w:color w:val="auto"/>
            <w:rtl/>
          </w:rPr>
          <w:t>,</w:t>
        </w:r>
      </w:ins>
      <w:ins w:id="458" w:author="Shimon" w:date="2019-07-21T16:10:00Z">
        <w:r w:rsidR="003216EE">
          <w:rPr>
            <w:rStyle w:val="emailstyle17"/>
            <w:rFonts w:ascii="Times New Roman" w:hAnsi="Times New Roman" w:cs="David" w:hint="cs"/>
            <w:color w:val="auto"/>
            <w:rtl/>
          </w:rPr>
          <w:t xml:space="preserve"> סמנכ"ל המשרד </w:t>
        </w:r>
      </w:ins>
      <w:ins w:id="459" w:author="Shimon" w:date="2019-07-21T16:11:00Z">
        <w:r w:rsidR="003216EE">
          <w:rPr>
            <w:rStyle w:val="emailstyle17"/>
            <w:rFonts w:ascii="Times New Roman" w:hAnsi="Times New Roman" w:cs="David" w:hint="cs"/>
            <w:color w:val="auto"/>
            <w:rtl/>
          </w:rPr>
          <w:t>(ולא פקיד זוטר כלשהו) חייב לתת הודעה זו שנה שלימה לפני מועד הפרישה.</w:t>
        </w:r>
      </w:ins>
      <w:ins w:id="460" w:author="Shimon" w:date="2019-07-21T16:12:00Z">
        <w:r w:rsidR="003216EE">
          <w:rPr>
            <w:rStyle w:val="emailstyle17"/>
            <w:rFonts w:ascii="Times New Roman" w:hAnsi="Times New Roman" w:cs="David" w:hint="cs"/>
            <w:b/>
            <w:bCs/>
            <w:color w:val="auto"/>
            <w:rtl/>
          </w:rPr>
          <w:t xml:space="preserve"> </w:t>
        </w:r>
      </w:ins>
      <w:r w:rsidRPr="00CB1486">
        <w:rPr>
          <w:rStyle w:val="emailstyle17"/>
          <w:rFonts w:ascii="Times New Roman" w:hAnsi="Times New Roman" w:cs="David" w:hint="cs"/>
          <w:b/>
          <w:bCs/>
          <w:color w:val="auto"/>
          <w:rtl/>
        </w:rPr>
        <w:t>הודעה כאמור לא נמסרה לתובע</w:t>
      </w:r>
      <w:r w:rsidR="004F4E48" w:rsidRPr="00CB1486">
        <w:rPr>
          <w:rStyle w:val="emailstyle17"/>
          <w:rFonts w:ascii="Times New Roman" w:hAnsi="Times New Roman" w:cs="David" w:hint="cs"/>
          <w:b/>
          <w:bCs/>
          <w:color w:val="auto"/>
          <w:rtl/>
        </w:rPr>
        <w:t xml:space="preserve"> במועד הקבוע בחוק</w:t>
      </w:r>
      <w:ins w:id="461" w:author="Shimon" w:date="2019-07-21T22:50:00Z">
        <w:r w:rsidR="002A5FA6">
          <w:rPr>
            <w:rStyle w:val="emailstyle17"/>
            <w:rFonts w:ascii="Times New Roman" w:hAnsi="Times New Roman" w:cs="David" w:hint="cs"/>
            <w:color w:val="auto"/>
            <w:rtl/>
          </w:rPr>
          <w:t xml:space="preserve"> </w:t>
        </w:r>
      </w:ins>
      <w:ins w:id="462" w:author="Shimon" w:date="2019-07-21T22:49:00Z">
        <w:r w:rsidR="002A5FA6">
          <w:rPr>
            <w:rStyle w:val="emailstyle17"/>
            <w:rFonts w:ascii="Times New Roman" w:hAnsi="Times New Roman" w:cs="David" w:hint="cs"/>
            <w:color w:val="auto"/>
            <w:rtl/>
          </w:rPr>
          <w:t>ו</w:t>
        </w:r>
      </w:ins>
      <w:ins w:id="463" w:author="Shimon" w:date="2019-07-22T11:57:00Z">
        <w:r w:rsidR="001C4413">
          <w:rPr>
            <w:rStyle w:val="emailstyle17"/>
            <w:rFonts w:ascii="Times New Roman" w:hAnsi="Times New Roman" w:cs="David" w:hint="cs"/>
            <w:color w:val="auto"/>
            <w:rtl/>
          </w:rPr>
          <w:t>ל</w:t>
        </w:r>
      </w:ins>
      <w:ins w:id="464" w:author="Shimon" w:date="2019-07-21T22:49:00Z">
        <w:r w:rsidR="002A5FA6">
          <w:rPr>
            <w:rStyle w:val="emailstyle17"/>
            <w:rFonts w:ascii="Times New Roman" w:hAnsi="Times New Roman" w:cs="David" w:hint="cs"/>
            <w:color w:val="auto"/>
            <w:rtl/>
          </w:rPr>
          <w:t>א ב</w:t>
        </w:r>
      </w:ins>
      <w:ins w:id="465" w:author="Shimon" w:date="2019-07-22T11:57:00Z">
        <w:r w:rsidR="001C4413">
          <w:rPr>
            <w:rStyle w:val="emailstyle17"/>
            <w:rFonts w:ascii="Times New Roman" w:hAnsi="Times New Roman" w:cs="David" w:hint="cs"/>
            <w:color w:val="auto"/>
            <w:rtl/>
          </w:rPr>
          <w:t>מועד הנדר</w:t>
        </w:r>
      </w:ins>
      <w:ins w:id="466" w:author="Shimon" w:date="2019-07-22T11:58:00Z">
        <w:r w:rsidR="001C4413">
          <w:rPr>
            <w:rStyle w:val="emailstyle17"/>
            <w:rFonts w:ascii="Times New Roman" w:hAnsi="Times New Roman" w:cs="David" w:hint="cs"/>
            <w:color w:val="auto"/>
            <w:rtl/>
          </w:rPr>
          <w:t>ש בת</w:t>
        </w:r>
      </w:ins>
      <w:ins w:id="467" w:author="Shimon" w:date="2019-07-21T22:49:00Z">
        <w:r w:rsidR="002A5FA6">
          <w:rPr>
            <w:rStyle w:val="emailstyle17"/>
            <w:rFonts w:ascii="Times New Roman" w:hAnsi="Times New Roman" w:cs="David" w:hint="cs"/>
            <w:color w:val="auto"/>
            <w:rtl/>
          </w:rPr>
          <w:t>קנות השרות</w:t>
        </w:r>
      </w:ins>
      <w:r>
        <w:rPr>
          <w:rStyle w:val="emailstyle17"/>
          <w:rFonts w:ascii="Times New Roman" w:hAnsi="Times New Roman" w:cs="David" w:hint="cs"/>
          <w:color w:val="auto"/>
          <w:rtl/>
        </w:rPr>
        <w:t>.</w:t>
      </w:r>
    </w:p>
    <w:p w14:paraId="6350398D" w14:textId="378CF3AC" w:rsidR="003E0852" w:rsidRDefault="004F4E48">
      <w:pPr>
        <w:pStyle w:val="11"/>
        <w:spacing w:before="0" w:after="240" w:line="360" w:lineRule="auto"/>
        <w:ind w:left="510" w:firstLine="0"/>
        <w:rPr>
          <w:rStyle w:val="emailstyle17"/>
          <w:rFonts w:ascii="Times New Roman" w:hAnsi="Times New Roman" w:cs="David"/>
          <w:color w:val="auto"/>
        </w:rPr>
        <w:pPrChange w:id="468" w:author="Shimon" w:date="2019-07-25T11:33:00Z">
          <w:pPr>
            <w:pStyle w:val="11"/>
            <w:spacing w:before="0" w:after="240" w:line="360" w:lineRule="auto"/>
            <w:ind w:left="510" w:firstLine="0"/>
          </w:pPr>
        </w:pPrChange>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ins w:id="469" w:author="Shimon" w:date="2019-07-22T12:22:00Z">
        <w:r w:rsidR="00AD5442">
          <w:rPr>
            <w:rStyle w:val="emailstyle17"/>
            <w:rFonts w:ascii="Times New Roman" w:hAnsi="Times New Roman" w:cs="David" w:hint="cs"/>
            <w:color w:val="auto"/>
            <w:rtl/>
          </w:rPr>
          <w:t xml:space="preserve"> הנושאת תאריך 15.8.2012,</w:t>
        </w:r>
      </w:ins>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del w:id="470" w:author="Shimon" w:date="2019-07-22T12:14:00Z">
        <w:r w:rsidR="003E0852" w:rsidRPr="00CB1486" w:rsidDel="005011CD">
          <w:rPr>
            <w:rStyle w:val="emailstyle17"/>
            <w:rFonts w:ascii="Times New Roman" w:hAnsi="Times New Roman" w:cs="David" w:hint="cs"/>
            <w:color w:val="auto"/>
            <w:rtl/>
          </w:rPr>
          <w:delText xml:space="preserve"> הנציב </w:delText>
        </w:r>
      </w:del>
      <w:r w:rsidR="003E0852" w:rsidRPr="00CB1486">
        <w:rPr>
          <w:rStyle w:val="emailstyle17"/>
          <w:rFonts w:ascii="Times New Roman" w:hAnsi="Times New Roman" w:cs="David" w:hint="cs"/>
          <w:color w:val="auto"/>
          <w:rtl/>
        </w:rPr>
        <w:t>להורות</w:t>
      </w:r>
      <w:ins w:id="471" w:author="Shimon" w:date="2019-07-22T11:58:00Z">
        <w:r w:rsidR="001C4413" w:rsidRPr="001C4413">
          <w:rPr>
            <w:rStyle w:val="emailstyle17"/>
            <w:rFonts w:ascii="Times New Roman" w:hAnsi="Times New Roman" w:cs="David" w:hint="cs"/>
            <w:b/>
            <w:bCs/>
            <w:color w:val="auto"/>
            <w:rtl/>
          </w:rPr>
          <w:t xml:space="preserve"> </w:t>
        </w:r>
      </w:ins>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del w:id="472" w:author="Shimon" w:date="2019-07-22T12:19:00Z">
        <w:r w:rsidR="005011CD" w:rsidRPr="00CB1486" w:rsidDel="00AD5442">
          <w:rPr>
            <w:rStyle w:val="emailstyle17"/>
            <w:rFonts w:ascii="Times New Roman" w:hAnsi="Times New Roman" w:cs="David" w:hint="cs"/>
            <w:i/>
            <w:iCs/>
            <w:color w:val="auto"/>
            <w:rtl/>
          </w:rPr>
          <w:delText>)</w:delText>
        </w:r>
      </w:del>
      <w:r w:rsidR="005011CD" w:rsidRPr="00CB1486">
        <w:rPr>
          <w:rStyle w:val="emailstyle17"/>
          <w:rFonts w:ascii="Times New Roman" w:hAnsi="Times New Roman" w:cs="David" w:hint="cs"/>
          <w:color w:val="auto"/>
          <w:rtl/>
        </w:rPr>
        <w:t>"</w:t>
      </w:r>
      <w:ins w:id="473" w:author="Shimon" w:date="2019-07-22T12:19:00Z">
        <w:r w:rsidR="00AD5442">
          <w:rPr>
            <w:rStyle w:val="emailstyle17"/>
            <w:rFonts w:ascii="Times New Roman" w:hAnsi="Times New Roman" w:cs="David" w:hint="cs"/>
            <w:color w:val="auto"/>
            <w:rtl/>
          </w:rPr>
          <w:t>(שכזכו</w:t>
        </w:r>
      </w:ins>
      <w:ins w:id="474" w:author="Shimon" w:date="2019-07-22T12:20:00Z">
        <w:r w:rsidR="00AD5442">
          <w:rPr>
            <w:rStyle w:val="emailstyle17"/>
            <w:rFonts w:ascii="Times New Roman" w:hAnsi="Times New Roman" w:cs="David" w:hint="cs"/>
            <w:color w:val="auto"/>
            <w:rtl/>
          </w:rPr>
          <w:t>ר</w:t>
        </w:r>
      </w:ins>
      <w:ins w:id="475" w:author="Shimon" w:date="2019-07-22T12:19:00Z">
        <w:r w:rsidR="00AD5442">
          <w:rPr>
            <w:rStyle w:val="emailstyle17"/>
            <w:rFonts w:ascii="Times New Roman" w:hAnsi="Times New Roman" w:cs="David" w:hint="cs"/>
            <w:color w:val="auto"/>
            <w:rtl/>
          </w:rPr>
          <w:t xml:space="preserve"> אינו חל על התובע</w:t>
        </w:r>
      </w:ins>
      <w:ins w:id="476" w:author="Shimon" w:date="2019-07-22T12:20:00Z">
        <w:r w:rsidR="00AD5442">
          <w:rPr>
            <w:rStyle w:val="emailstyle17"/>
            <w:rFonts w:ascii="Times New Roman" w:hAnsi="Times New Roman" w:cs="David" w:hint="cs"/>
            <w:color w:val="auto"/>
            <w:rtl/>
          </w:rPr>
          <w:t>)</w:t>
        </w:r>
      </w:ins>
      <w:del w:id="477" w:author="Shimon" w:date="2019-07-22T12:14:00Z">
        <w:r w:rsidR="005011CD" w:rsidDel="005011CD">
          <w:rPr>
            <w:rStyle w:val="emailstyle17"/>
            <w:rFonts w:ascii="Times New Roman" w:hAnsi="Times New Roman" w:cs="David" w:hint="cs"/>
            <w:color w:val="auto"/>
            <w:rtl/>
          </w:rPr>
          <w:delText>.</w:delText>
        </w:r>
      </w:del>
      <w:r w:rsidR="005011CD">
        <w:rPr>
          <w:rStyle w:val="emailstyle17"/>
          <w:rFonts w:ascii="Times New Roman" w:hAnsi="Times New Roman" w:cs="David" w:hint="cs"/>
          <w:color w:val="auto"/>
          <w:rtl/>
        </w:rPr>
        <w:t xml:space="preserve"> </w:t>
      </w:r>
      <w:del w:id="478" w:author="Shimon" w:date="2019-07-22T12:15:00Z">
        <w:r w:rsidRPr="009C3D22" w:rsidDel="005011CD">
          <w:rPr>
            <w:rStyle w:val="emailstyle17"/>
            <w:rFonts w:ascii="Times New Roman" w:hAnsi="Times New Roman" w:cs="David" w:hint="cs"/>
            <w:color w:val="auto"/>
            <w:rtl/>
          </w:rPr>
          <w:delText xml:space="preserve"> </w:delText>
        </w:r>
      </w:del>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ins w:id="479" w:author="Shimon" w:date="2019-07-22T12:15:00Z">
        <w:r w:rsidR="005011CD" w:rsidRPr="005011CD">
          <w:rPr>
            <w:rStyle w:val="emailstyle17"/>
            <w:rFonts w:ascii="Times New Roman" w:hAnsi="Times New Roman" w:cs="David" w:hint="cs"/>
            <w:b/>
            <w:bCs/>
            <w:color w:val="auto"/>
            <w:rtl/>
          </w:rPr>
          <w:t>קצבה מטע</w:t>
        </w:r>
      </w:ins>
      <w:ins w:id="480" w:author="Shimon" w:date="2019-07-22T12:20:00Z">
        <w:r w:rsidR="00AD5442">
          <w:rPr>
            <w:rStyle w:val="emailstyle17"/>
            <w:rFonts w:ascii="Times New Roman" w:hAnsi="Times New Roman" w:cs="David" w:hint="cs"/>
            <w:b/>
            <w:bCs/>
            <w:color w:val="auto"/>
            <w:rtl/>
          </w:rPr>
          <w:t>מי גיל</w:t>
        </w:r>
      </w:ins>
      <w:r w:rsidR="003E0852" w:rsidRPr="005011CD">
        <w:rPr>
          <w:rStyle w:val="emailstyle17"/>
          <w:rFonts w:ascii="Times New Roman" w:hAnsi="Times New Roman" w:cs="David" w:hint="cs"/>
          <w:b/>
          <w:bCs/>
          <w:color w:val="auto"/>
          <w:rtl/>
        </w:rPr>
        <w:t>"</w:t>
      </w:r>
      <w:ins w:id="481" w:author="Shimon" w:date="2019-07-22T12:23:00Z">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ins>
      <w:ins w:id="482" w:author="Shimon" w:date="2019-07-22T18:03:00Z">
        <w:r w:rsidR="005430D4">
          <w:rPr>
            <w:rStyle w:val="emailstyle17"/>
            <w:rFonts w:ascii="Times New Roman" w:hAnsi="Times New Roman" w:cs="David" w:hint="cs"/>
            <w:b/>
            <w:bCs/>
            <w:color w:val="auto"/>
            <w:rtl/>
          </w:rPr>
          <w:t>(!</w:t>
        </w:r>
      </w:ins>
      <w:ins w:id="483" w:author="Shimon" w:date="2019-07-22T18:04:00Z">
        <w:r w:rsidR="005430D4">
          <w:rPr>
            <w:rStyle w:val="emailstyle17"/>
            <w:rFonts w:ascii="Times New Roman" w:hAnsi="Times New Roman" w:cs="David" w:hint="cs"/>
            <w:b/>
            <w:bCs/>
            <w:color w:val="auto"/>
            <w:rtl/>
          </w:rPr>
          <w:t>)</w:t>
        </w:r>
      </w:ins>
      <w:ins w:id="484" w:author="Shimon" w:date="2019-07-22T12:23:00Z">
        <w:r w:rsidR="00AD5442" w:rsidRPr="009C3D22">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w:t>
        </w:r>
      </w:ins>
      <w:r w:rsidR="003E0852" w:rsidRPr="005011CD">
        <w:rPr>
          <w:rStyle w:val="emailstyle17"/>
          <w:rFonts w:ascii="Times New Roman" w:hAnsi="Times New Roman" w:cs="David" w:hint="cs"/>
          <w:b/>
          <w:bCs/>
          <w:color w:val="auto"/>
          <w:rtl/>
        </w:rPr>
        <w:t>ביום 31.7.2012</w:t>
      </w:r>
      <w:del w:id="485" w:author="Shimon" w:date="2019-07-22T12:25:00Z">
        <w:r w:rsidR="003E0852" w:rsidRPr="00CB1486" w:rsidDel="00AD5442">
          <w:rPr>
            <w:rStyle w:val="emailstyle17"/>
            <w:rFonts w:ascii="Times New Roman" w:hAnsi="Times New Roman" w:cs="David" w:hint="cs"/>
            <w:color w:val="auto"/>
            <w:rtl/>
          </w:rPr>
          <w:delText>"</w:delText>
        </w:r>
      </w:del>
      <w:del w:id="486" w:author="Shimon" w:date="2019-07-22T12:16:00Z">
        <w:r w:rsidR="005011CD" w:rsidDel="005011CD">
          <w:rPr>
            <w:rStyle w:val="emailstyle17"/>
            <w:rFonts w:ascii="Times New Roman" w:hAnsi="Times New Roman" w:cs="David" w:hint="cs"/>
            <w:color w:val="auto"/>
            <w:rtl/>
          </w:rPr>
          <w:delText>.</w:delText>
        </w:r>
      </w:del>
      <w:del w:id="487" w:author="Shimon" w:date="2019-07-22T12:25:00Z">
        <w:r w:rsidR="00AD5442" w:rsidDel="00AD5442">
          <w:rPr>
            <w:rStyle w:val="emailstyle17"/>
            <w:rFonts w:ascii="Times New Roman" w:hAnsi="Times New Roman" w:cs="David" w:hint="cs"/>
            <w:b/>
            <w:bCs/>
            <w:color w:val="auto"/>
            <w:rtl/>
          </w:rPr>
          <w:delText xml:space="preserve"> </w:delText>
        </w:r>
      </w:del>
      <w:ins w:id="488" w:author="Shimon" w:date="2019-07-22T12:18:00Z">
        <w:r w:rsidR="00AD5442" w:rsidRPr="00CB1486">
          <w:rPr>
            <w:rStyle w:val="emailstyle17"/>
            <w:rFonts w:ascii="Times New Roman" w:hAnsi="Times New Roman" w:cs="David" w:hint="cs"/>
            <w:color w:val="auto"/>
            <w:rtl/>
          </w:rPr>
          <w:t xml:space="preserve"> </w:t>
        </w:r>
      </w:ins>
      <w:r w:rsidR="003E0852" w:rsidRPr="00CB1486">
        <w:rPr>
          <w:rStyle w:val="emailstyle17"/>
          <w:rFonts w:ascii="Times New Roman" w:hAnsi="Times New Roman" w:cs="David" w:hint="cs"/>
          <w:color w:val="auto"/>
          <w:rtl/>
        </w:rPr>
        <w:t xml:space="preserve"> </w:t>
      </w:r>
      <w:del w:id="489" w:author="Shimon" w:date="2019-07-22T12:19:00Z">
        <w:r w:rsidR="003E0852" w:rsidRPr="00CB1486" w:rsidDel="00AD5442">
          <w:rPr>
            <w:rStyle w:val="emailstyle17"/>
            <w:rFonts w:ascii="Times New Roman" w:hAnsi="Times New Roman" w:cs="David" w:hint="cs"/>
            <w:color w:val="auto"/>
            <w:rtl/>
          </w:rPr>
          <w:delText>כאמור במסמך, ההודעה ניתנה</w:delText>
        </w:r>
        <w:r w:rsidR="005011CD" w:rsidDel="00AD5442">
          <w:rPr>
            <w:rStyle w:val="emailstyle17"/>
            <w:rFonts w:ascii="Times New Roman" w:hAnsi="Times New Roman" w:cs="David" w:hint="cs"/>
            <w:color w:val="auto"/>
            <w:rtl/>
          </w:rPr>
          <w:delText xml:space="preserve"> ש</w:delText>
        </w:r>
        <w:r w:rsidR="003E0852" w:rsidRPr="00CB1486" w:rsidDel="00AD5442">
          <w:rPr>
            <w:rStyle w:val="emailstyle17"/>
            <w:rFonts w:ascii="Times New Roman" w:hAnsi="Times New Roman" w:cs="David" w:hint="cs"/>
            <w:color w:val="auto"/>
            <w:rtl/>
          </w:rPr>
          <w:delText xml:space="preserve"> </w:delText>
        </w:r>
        <w:r w:rsidR="00B67C81" w:rsidDel="00AD5442">
          <w:rPr>
            <w:rStyle w:val="emailstyle17"/>
            <w:rFonts w:ascii="Times New Roman" w:hAnsi="Times New Roman" w:cs="David" w:hint="cs"/>
            <w:color w:val="auto"/>
            <w:rtl/>
          </w:rPr>
          <w:delText>כזכור, חוק שאינו חל על התובע.</w:delText>
        </w:r>
      </w:del>
      <w:ins w:id="490" w:author="Shimon" w:date="2019-07-22T12:19:00Z">
        <w:r w:rsidR="00AD5442">
          <w:rPr>
            <w:rStyle w:val="emailstyle17"/>
            <w:rFonts w:ascii="Times New Roman" w:hAnsi="Times New Roman" w:cs="David" w:hint="cs"/>
            <w:color w:val="auto"/>
            <w:rtl/>
          </w:rPr>
          <w:t xml:space="preserve"> </w:t>
        </w:r>
      </w:ins>
      <w:ins w:id="491" w:author="Shimon" w:date="2019-07-25T11:32:00Z">
        <w:r w:rsidR="00124403">
          <w:rPr>
            <w:rStyle w:val="emailstyle17"/>
            <w:rFonts w:ascii="Times New Roman" w:hAnsi="Times New Roman" w:cs="David" w:hint="cs"/>
            <w:color w:val="auto"/>
            <w:rtl/>
          </w:rPr>
          <w:t>וכי הוא זכאי ממועד זה לגימלה חודשית</w:t>
        </w:r>
      </w:ins>
      <w:ins w:id="492" w:author="Shimon" w:date="2019-07-25T11:33:00Z">
        <w:r w:rsidR="00124403">
          <w:rPr>
            <w:rStyle w:val="emailstyle17"/>
            <w:rFonts w:ascii="Times New Roman" w:hAnsi="Times New Roman" w:cs="David" w:hint="cs"/>
            <w:b/>
            <w:bCs/>
            <w:color w:val="auto"/>
            <w:rtl/>
          </w:rPr>
          <w:t xml:space="preserve"> שתהיה </w:t>
        </w:r>
      </w:ins>
      <w:ins w:id="493" w:author="Shimon" w:date="2019-07-22T13:17:00Z">
        <w:r w:rsidR="00606CEF">
          <w:rPr>
            <w:rStyle w:val="emailstyle17"/>
            <w:rFonts w:ascii="Times New Roman" w:hAnsi="Times New Roman" w:cs="David" w:hint="cs"/>
            <w:b/>
            <w:bCs/>
            <w:color w:val="auto"/>
            <w:rtl/>
          </w:rPr>
          <w:t xml:space="preserve"> </w:t>
        </w:r>
        <w:r w:rsidR="00606CEF" w:rsidRPr="00AD5442">
          <w:rPr>
            <w:rStyle w:val="emailstyle17"/>
            <w:rFonts w:ascii="Times New Roman" w:hAnsi="Times New Roman" w:cs="David" w:hint="cs"/>
            <w:b/>
            <w:bCs/>
            <w:color w:val="auto"/>
            <w:rtl/>
          </w:rPr>
          <w:t>"לפי 2% קיצבה לכל שנת שרות".</w:t>
        </w:r>
      </w:ins>
    </w:p>
    <w:p w14:paraId="17BCBDC7" w14:textId="4CDC6D8C" w:rsidR="003E0852" w:rsidRPr="00CB1486" w:rsidDel="00606CEF" w:rsidRDefault="004F4E48">
      <w:pPr>
        <w:pStyle w:val="11"/>
        <w:spacing w:before="0" w:after="240" w:line="360" w:lineRule="auto"/>
        <w:ind w:left="510" w:firstLine="0"/>
        <w:rPr>
          <w:del w:id="494" w:author="Shimon" w:date="2019-07-22T13:17:00Z"/>
          <w:rStyle w:val="emailstyle17"/>
          <w:rFonts w:ascii="Times New Roman" w:hAnsi="Times New Roman" w:cs="David"/>
          <w:color w:val="auto"/>
          <w:rtl/>
        </w:rPr>
        <w:pPrChange w:id="495" w:author="Shimon" w:date="2019-07-30T14:10:00Z">
          <w:pPr>
            <w:pStyle w:val="11"/>
            <w:spacing w:before="0" w:after="240" w:line="360" w:lineRule="auto"/>
            <w:ind w:left="510" w:firstLine="0"/>
          </w:pPr>
        </w:pPrChange>
      </w:pPr>
      <w:r>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ins w:id="496" w:author="Shimon" w:date="2019-07-22T12:23:00Z">
        <w:r w:rsidR="00AD5442">
          <w:rPr>
            <w:rStyle w:val="emailstyle17"/>
            <w:rFonts w:ascii="Times New Roman" w:hAnsi="Times New Roman" w:cs="David" w:hint="cs"/>
            <w:color w:val="auto"/>
            <w:rtl/>
          </w:rPr>
          <w:t xml:space="preserve">שכאמור </w:t>
        </w:r>
      </w:ins>
      <w:r w:rsidR="003E0852" w:rsidRPr="00CB1486">
        <w:rPr>
          <w:rStyle w:val="emailstyle17"/>
          <w:rFonts w:ascii="Times New Roman" w:hAnsi="Times New Roman" w:cs="David" w:hint="cs"/>
          <w:color w:val="auto"/>
          <w:rtl/>
        </w:rPr>
        <w:t xml:space="preserve">נושא את התאריך 15.8.2012 </w:t>
      </w:r>
      <w:r>
        <w:rPr>
          <w:rStyle w:val="emailstyle17"/>
          <w:rFonts w:ascii="Times New Roman" w:hAnsi="Times New Roman" w:cs="David" w:hint="cs"/>
          <w:color w:val="auto"/>
          <w:rtl/>
        </w:rPr>
        <w:t>-</w:t>
      </w:r>
      <w:del w:id="497" w:author="Shimon" w:date="2019-07-22T12:21:00Z">
        <w:r w:rsidDel="00AD5442">
          <w:rPr>
            <w:rStyle w:val="emailstyle17"/>
            <w:rFonts w:ascii="Times New Roman" w:hAnsi="Times New Roman" w:cs="David" w:hint="cs"/>
            <w:color w:val="auto"/>
            <w:rtl/>
          </w:rPr>
          <w:delText xml:space="preserve"> </w:delText>
        </w:r>
      </w:del>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Pr="009C3D22">
        <w:rPr>
          <w:rStyle w:val="emailstyle17"/>
          <w:rFonts w:ascii="Times New Roman" w:hAnsi="Times New Roman" w:cs="David" w:hint="cs"/>
          <w:color w:val="auto"/>
          <w:rtl/>
        </w:rPr>
        <w:t xml:space="preserve"> מועד יום הפרישה</w:t>
      </w:r>
      <w:del w:id="498" w:author="Shimon" w:date="2019-07-22T12:24:00Z">
        <w:r w:rsidDel="00AD5442">
          <w:rPr>
            <w:rStyle w:val="emailstyle17"/>
            <w:rFonts w:ascii="Times New Roman" w:hAnsi="Times New Roman" w:cs="David" w:hint="cs"/>
            <w:color w:val="auto"/>
            <w:rtl/>
          </w:rPr>
          <w:delText>;</w:delText>
        </w:r>
        <w:r w:rsidR="003E0852" w:rsidRPr="00CB1486" w:rsidDel="00AD5442">
          <w:rPr>
            <w:rStyle w:val="emailstyle17"/>
            <w:rFonts w:ascii="Times New Roman" w:hAnsi="Times New Roman" w:cs="David" w:hint="cs"/>
            <w:color w:val="auto"/>
            <w:rtl/>
          </w:rPr>
          <w:delText xml:space="preserve"> </w:delText>
        </w:r>
      </w:del>
      <w:ins w:id="499" w:author="Shimon" w:date="2019-07-22T13:15:00Z">
        <w:r w:rsidR="00606CEF">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Pr="009C3D22">
        <w:rPr>
          <w:rStyle w:val="emailstyle17"/>
          <w:rFonts w:ascii="Times New Roman" w:hAnsi="Times New Roman" w:cs="David" w:hint="cs"/>
          <w:color w:val="auto"/>
          <w:rtl/>
        </w:rPr>
        <w:t xml:space="preserve"> רק</w:t>
      </w:r>
      <w:ins w:id="500" w:author="Shimon" w:date="2019-07-21T16:12:00Z">
        <w:r w:rsidR="003216EE">
          <w:rPr>
            <w:rStyle w:val="emailstyle17"/>
            <w:rFonts w:ascii="Times New Roman" w:hAnsi="Times New Roman" w:cs="David" w:hint="cs"/>
            <w:color w:val="auto"/>
            <w:rtl/>
          </w:rPr>
          <w:t xml:space="preserve"> </w:t>
        </w:r>
      </w:ins>
      <w:r w:rsidRPr="009C3D22">
        <w:rPr>
          <w:rStyle w:val="emailstyle17"/>
          <w:rFonts w:ascii="Times New Roman" w:hAnsi="Times New Roman" w:cs="David" w:hint="cs"/>
          <w:color w:val="auto"/>
          <w:rtl/>
        </w:rPr>
        <w:t xml:space="preserve"> ב-21.11.2012</w:t>
      </w:r>
      <w:ins w:id="501" w:author="Shimon" w:date="2019-07-21T16:13:00Z">
        <w:r w:rsidR="003216EE">
          <w:rPr>
            <w:rStyle w:val="emailstyle17"/>
            <w:rFonts w:ascii="Times New Roman" w:hAnsi="Times New Roman" w:cs="David" w:hint="cs"/>
            <w:color w:val="auto"/>
            <w:rtl/>
          </w:rPr>
          <w:t>, יותר משלושה חודשים</w:t>
        </w:r>
      </w:ins>
      <w:ins w:id="502" w:author="Shimon" w:date="2019-07-21T16:14:00Z">
        <w:r w:rsidR="003216EE">
          <w:rPr>
            <w:rStyle w:val="emailstyle17"/>
            <w:rFonts w:ascii="Times New Roman" w:hAnsi="Times New Roman" w:cs="David" w:hint="cs"/>
            <w:color w:val="auto"/>
            <w:rtl/>
          </w:rPr>
          <w:t>(!!!) אחרי התאריך שעל המכתב</w:t>
        </w:r>
      </w:ins>
      <w:ins w:id="503" w:author="Shimon" w:date="2019-07-22T12:24:00Z">
        <w:r w:rsidR="00AD5442">
          <w:rPr>
            <w:rStyle w:val="emailstyle17"/>
            <w:rFonts w:ascii="Times New Roman" w:hAnsi="Times New Roman" w:cs="David" w:hint="cs"/>
            <w:color w:val="auto"/>
            <w:rtl/>
          </w:rPr>
          <w:t xml:space="preserve"> והוא </w:t>
        </w:r>
      </w:ins>
      <w:del w:id="504" w:author="Shimon" w:date="2019-07-22T12:24:00Z">
        <w:r w:rsidDel="00AD5442">
          <w:rPr>
            <w:rStyle w:val="emailstyle17"/>
            <w:rFonts w:ascii="Times New Roman" w:hAnsi="Times New Roman" w:cs="David" w:hint="cs"/>
            <w:color w:val="auto"/>
            <w:rtl/>
          </w:rPr>
          <w:delText>;</w:delText>
        </w:r>
        <w:r w:rsidR="003E0852" w:rsidRPr="00CB1486" w:rsidDel="00AD5442">
          <w:rPr>
            <w:rStyle w:val="emailstyle17"/>
            <w:rFonts w:ascii="Times New Roman" w:hAnsi="Times New Roman" w:cs="David" w:hint="cs"/>
            <w:color w:val="auto"/>
            <w:rtl/>
          </w:rPr>
          <w:delText xml:space="preserve"> </w:delText>
        </w:r>
      </w:del>
      <w:del w:id="505" w:author="Shimon" w:date="2019-07-21T16:14:00Z">
        <w:r w:rsidR="003E0852" w:rsidRPr="00CB1486" w:rsidDel="003216EE">
          <w:rPr>
            <w:rStyle w:val="emailstyle17"/>
            <w:rFonts w:ascii="Times New Roman" w:hAnsi="Times New Roman" w:cs="David" w:hint="cs"/>
            <w:color w:val="auto"/>
            <w:rtl/>
          </w:rPr>
          <w:delText>ו</w:delText>
        </w:r>
      </w:del>
      <w:r w:rsidR="003E0852" w:rsidRPr="00CB1486">
        <w:rPr>
          <w:rStyle w:val="emailstyle17"/>
          <w:rFonts w:ascii="Times New Roman" w:hAnsi="Times New Roman" w:cs="David" w:hint="cs"/>
          <w:color w:val="auto"/>
          <w:rtl/>
        </w:rPr>
        <w:t>הגיע לידי התובע רק ב</w:t>
      </w:r>
      <w:ins w:id="506" w:author="Shimon" w:date="2019-07-30T14:10:00Z">
        <w:r w:rsidR="00520F84">
          <w:rPr>
            <w:rStyle w:val="emailstyle17"/>
            <w:rFonts w:ascii="Times New Roman" w:hAnsi="Times New Roman" w:cs="David" w:hint="cs"/>
            <w:color w:val="auto"/>
            <w:rtl/>
          </w:rPr>
          <w:t>מחצית השניה של</w:t>
        </w:r>
      </w:ins>
      <w:del w:id="507" w:author="Shimon" w:date="2019-07-30T14:10:00Z">
        <w:r w:rsidR="003E0852" w:rsidRPr="00CB1486" w:rsidDel="00520F84">
          <w:rPr>
            <w:rStyle w:val="emailstyle17"/>
            <w:rFonts w:ascii="Times New Roman" w:hAnsi="Times New Roman" w:cs="David" w:hint="cs"/>
            <w:color w:val="auto"/>
            <w:rtl/>
          </w:rPr>
          <w:delText>אמצע</w:delText>
        </w:r>
        <w:r w:rsidDel="00520F84">
          <w:rPr>
            <w:rStyle w:val="emailstyle17"/>
            <w:rFonts w:ascii="Times New Roman" w:hAnsi="Times New Roman" w:cs="David" w:hint="cs"/>
            <w:color w:val="auto"/>
            <w:rtl/>
          </w:rPr>
          <w:delText xml:space="preserve"> </w:delText>
        </w:r>
      </w:del>
      <w:r>
        <w:rPr>
          <w:rStyle w:val="emailstyle17"/>
          <w:rFonts w:ascii="Times New Roman" w:hAnsi="Times New Roman" w:cs="David" w:hint="cs"/>
          <w:color w:val="auto"/>
          <w:rtl/>
        </w:rPr>
        <w:t>חודש</w:t>
      </w:r>
      <w:r w:rsidR="003E0852" w:rsidRPr="00CB1486">
        <w:rPr>
          <w:rStyle w:val="emailstyle17"/>
          <w:rFonts w:ascii="Times New Roman" w:hAnsi="Times New Roman" w:cs="David" w:hint="cs"/>
          <w:color w:val="auto"/>
          <w:rtl/>
        </w:rPr>
        <w:t xml:space="preserve"> דצמבר 2012</w:t>
      </w:r>
      <w:ins w:id="508" w:author="Shimon" w:date="2019-07-21T22:57:00Z">
        <w:r w:rsidR="00D26EA4">
          <w:rPr>
            <w:rStyle w:val="emailstyle17"/>
            <w:rFonts w:ascii="Times New Roman" w:hAnsi="Times New Roman" w:cs="David" w:hint="cs"/>
            <w:color w:val="auto"/>
            <w:rtl/>
          </w:rPr>
          <w:t>, כחמישה חוד</w:t>
        </w:r>
      </w:ins>
      <w:ins w:id="509" w:author="Shimon" w:date="2019-07-21T22:58:00Z">
        <w:r w:rsidR="00D26EA4">
          <w:rPr>
            <w:rStyle w:val="emailstyle17"/>
            <w:rFonts w:ascii="Times New Roman" w:hAnsi="Times New Roman" w:cs="David" w:hint="cs"/>
            <w:color w:val="auto"/>
            <w:rtl/>
          </w:rPr>
          <w:t>שים לאחר הפסקת עבודתו הכפויה</w:t>
        </w:r>
      </w:ins>
      <w:r w:rsidR="003E0852" w:rsidRPr="00CB1486">
        <w:rPr>
          <w:rStyle w:val="emailstyle17"/>
          <w:rFonts w:ascii="Times New Roman" w:hAnsi="Times New Roman" w:cs="David" w:hint="cs"/>
          <w:color w:val="auto"/>
          <w:rtl/>
        </w:rPr>
        <w:t xml:space="preserve">. </w:t>
      </w:r>
    </w:p>
    <w:p w14:paraId="3EC92FD1" w14:textId="2246DFA0" w:rsidR="003E0852" w:rsidRPr="00CB1486" w:rsidRDefault="003E0852" w:rsidP="00606CEF">
      <w:pPr>
        <w:pStyle w:val="11"/>
        <w:tabs>
          <w:tab w:val="left" w:pos="453"/>
        </w:tabs>
        <w:spacing w:before="0" w:after="240" w:line="360" w:lineRule="auto"/>
        <w:ind w:left="510" w:hanging="425"/>
        <w:rPr>
          <w:i/>
          <w:iCs/>
          <w:sz w:val="24"/>
          <w:rtl/>
        </w:rPr>
      </w:pPr>
      <w:r w:rsidRPr="00CB1486">
        <w:rPr>
          <w:rFonts w:hint="cs"/>
          <w:i/>
          <w:iCs/>
          <w:sz w:val="24"/>
          <w:rtl/>
        </w:rPr>
        <w:t>*</w:t>
      </w:r>
      <w:r w:rsidR="004F4E48">
        <w:rPr>
          <w:rFonts w:hint="cs"/>
          <w:i/>
          <w:iCs/>
          <w:sz w:val="24"/>
          <w:rtl/>
        </w:rPr>
        <w:tab/>
      </w:r>
      <w:r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Pr="00CB1486">
        <w:rPr>
          <w:rFonts w:hint="cs"/>
          <w:i/>
          <w:iCs/>
          <w:sz w:val="24"/>
          <w:rtl/>
        </w:rPr>
        <w:t>21.11.12 וצילום המעטפה בה נשלח המסמך עם חותמת הדואר מיום</w:t>
      </w:r>
      <w:ins w:id="510" w:author="Shimon" w:date="2019-07-22T13:17:00Z">
        <w:r w:rsidR="00606CEF">
          <w:rPr>
            <w:rFonts w:hint="cs"/>
            <w:i/>
            <w:iCs/>
            <w:sz w:val="24"/>
            <w:rtl/>
          </w:rPr>
          <w:t xml:space="preserve"> </w:t>
        </w:r>
      </w:ins>
      <w:del w:id="511" w:author="Shimon" w:date="2019-07-22T13:18:00Z">
        <w:r w:rsidRPr="00CB1486" w:rsidDel="00606CEF">
          <w:rPr>
            <w:rFonts w:hint="cs"/>
            <w:i/>
            <w:iCs/>
            <w:sz w:val="24"/>
            <w:rtl/>
          </w:rPr>
          <w:delText xml:space="preserve"> </w:delText>
        </w:r>
      </w:del>
      <w:r w:rsidRPr="00CB1486">
        <w:rPr>
          <w:rFonts w:hint="cs"/>
          <w:i/>
          <w:iCs/>
          <w:sz w:val="24"/>
          <w:rtl/>
        </w:rPr>
        <w:t>12.12.12</w:t>
      </w:r>
      <w:del w:id="512" w:author="Shimon" w:date="2019-07-22T13:18:00Z">
        <w:r w:rsidRPr="00CB1486" w:rsidDel="00606CEF">
          <w:rPr>
            <w:rFonts w:hint="cs"/>
            <w:i/>
            <w:iCs/>
            <w:sz w:val="24"/>
            <w:rtl/>
          </w:rPr>
          <w:delText xml:space="preserve"> וכן אישור גימלאות מיום 10.12.12</w:delText>
        </w:r>
      </w:del>
      <w:r w:rsidRPr="00CB1486">
        <w:rPr>
          <w:rFonts w:hint="cs"/>
          <w:i/>
          <w:iCs/>
          <w:sz w:val="24"/>
          <w:rtl/>
        </w:rPr>
        <w:t xml:space="preserve">, מסומנים </w:t>
      </w:r>
      <w:r w:rsidRPr="00506C84">
        <w:rPr>
          <w:rFonts w:hint="cs"/>
          <w:i/>
          <w:iCs/>
          <w:sz w:val="24"/>
          <w:highlight w:val="yellow"/>
          <w:u w:val="single"/>
          <w:rtl/>
        </w:rPr>
        <w:t>כנספחים</w:t>
      </w:r>
      <w:r w:rsidR="004F4E48" w:rsidRPr="00506C84">
        <w:rPr>
          <w:rFonts w:hint="cs"/>
          <w:i/>
          <w:iCs/>
          <w:sz w:val="24"/>
          <w:highlight w:val="yellow"/>
          <w:u w:val="single"/>
          <w:rtl/>
        </w:rPr>
        <w:t xml:space="preserve"> </w:t>
      </w:r>
      <w:r w:rsidR="00506C84" w:rsidRPr="00506C84">
        <w:rPr>
          <w:rFonts w:hint="cs"/>
          <w:i/>
          <w:iCs/>
          <w:sz w:val="24"/>
          <w:highlight w:val="yellow"/>
          <w:u w:val="single"/>
          <w:rtl/>
        </w:rPr>
        <w:t>____.</w:t>
      </w:r>
    </w:p>
    <w:p w14:paraId="473C4B6D" w14:textId="0D2D8487" w:rsidR="004F4E48" w:rsidRPr="00CB1486" w:rsidRDefault="003E0852" w:rsidP="00291522">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CB1486">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9C3D22">
        <w:rPr>
          <w:rStyle w:val="emailstyle17"/>
          <w:rFonts w:ascii="Times New Roman" w:hAnsi="Times New Roman" w:cs="David" w:hint="cs"/>
          <w:color w:val="auto"/>
          <w:rtl/>
        </w:rPr>
        <w:t xml:space="preserve">, וחזר על דרישותיו בעניין </w:t>
      </w:r>
      <w:del w:id="513" w:author="Shimon" w:date="2019-07-21T16:15:00Z">
        <w:r w:rsidR="004F4E48" w:rsidRPr="009C3D22" w:rsidDel="003216EE">
          <w:rPr>
            <w:rStyle w:val="emailstyle17"/>
            <w:rFonts w:ascii="Times New Roman" w:hAnsi="Times New Roman" w:cs="David" w:hint="cs"/>
            <w:color w:val="auto"/>
            <w:rtl/>
          </w:rPr>
          <w:delText xml:space="preserve">שכרו של התובע </w:delText>
        </w:r>
      </w:del>
      <w:r w:rsidR="004F4E48" w:rsidRPr="009C3D22">
        <w:rPr>
          <w:rStyle w:val="emailstyle17"/>
          <w:rFonts w:ascii="Times New Roman" w:hAnsi="Times New Roman" w:cs="David" w:hint="cs"/>
          <w:color w:val="auto"/>
          <w:rtl/>
        </w:rPr>
        <w:t>וזכותו להמשיך לעבוד עד תום תקופת החוזה</w:t>
      </w:r>
      <w:ins w:id="514" w:author="Shimon" w:date="2019-07-21T16:15:00Z">
        <w:r w:rsidR="003216EE" w:rsidRPr="003216EE">
          <w:rPr>
            <w:rStyle w:val="emailstyle17"/>
            <w:rFonts w:ascii="Times New Roman" w:hAnsi="Times New Roman" w:cs="David" w:hint="cs"/>
            <w:color w:val="auto"/>
            <w:rtl/>
          </w:rPr>
          <w:t xml:space="preserve"> </w:t>
        </w:r>
        <w:r w:rsidR="003216EE">
          <w:rPr>
            <w:rStyle w:val="emailstyle17"/>
            <w:rFonts w:ascii="Times New Roman" w:hAnsi="Times New Roman" w:cs="David" w:hint="cs"/>
            <w:color w:val="auto"/>
            <w:rtl/>
          </w:rPr>
          <w:t>ו</w:t>
        </w:r>
      </w:ins>
      <w:ins w:id="515" w:author="Shimon" w:date="2019-07-22T18:06:00Z">
        <w:r w:rsidR="005430D4">
          <w:rPr>
            <w:rStyle w:val="emailstyle17"/>
            <w:rFonts w:ascii="Times New Roman" w:hAnsi="Times New Roman" w:cs="David" w:hint="cs"/>
            <w:color w:val="auto"/>
            <w:rtl/>
          </w:rPr>
          <w:t xml:space="preserve">דרישה לשלם את </w:t>
        </w:r>
      </w:ins>
      <w:ins w:id="516" w:author="Shimon" w:date="2019-07-21T16:15:00Z">
        <w:r w:rsidR="003216EE" w:rsidRPr="009C3D22">
          <w:rPr>
            <w:rStyle w:val="emailstyle17"/>
            <w:rFonts w:ascii="Times New Roman" w:hAnsi="Times New Roman" w:cs="David" w:hint="cs"/>
            <w:color w:val="auto"/>
            <w:rtl/>
          </w:rPr>
          <w:t>שכרו של התובע</w:t>
        </w:r>
      </w:ins>
      <w:r w:rsidR="00506C84">
        <w:rPr>
          <w:rStyle w:val="emailstyle17"/>
          <w:rFonts w:ascii="Times New Roman" w:hAnsi="Times New Roman" w:cs="David" w:hint="cs"/>
          <w:color w:val="auto"/>
          <w:rtl/>
        </w:rPr>
        <w:t>, אך לשווא</w:t>
      </w:r>
      <w:r w:rsidR="004F4E48" w:rsidRPr="009C3D22">
        <w:rPr>
          <w:rStyle w:val="emailstyle17"/>
          <w:rFonts w:ascii="Times New Roman" w:hAnsi="Times New Roman" w:cs="David" w:hint="cs"/>
          <w:color w:val="auto"/>
          <w:rtl/>
        </w:rPr>
        <w:t xml:space="preserve">. </w:t>
      </w:r>
    </w:p>
    <w:p w14:paraId="6F268104" w14:textId="43FD64B0" w:rsidR="003E0852" w:rsidRDefault="004F4E48" w:rsidP="00CB1486">
      <w:pPr>
        <w:pStyle w:val="11"/>
        <w:tabs>
          <w:tab w:val="left" w:pos="453"/>
        </w:tabs>
        <w:spacing w:before="0" w:after="240" w:line="360" w:lineRule="auto"/>
        <w:ind w:left="510" w:hanging="425"/>
        <w:rPr>
          <w:i/>
          <w:iCs/>
          <w:sz w:val="24"/>
          <w:u w:val="single"/>
          <w:rtl/>
        </w:rPr>
      </w:pPr>
      <w:r>
        <w:rPr>
          <w:rFonts w:hint="cs"/>
          <w:i/>
          <w:iCs/>
          <w:sz w:val="24"/>
          <w:rtl/>
        </w:rPr>
        <w:t>*</w:t>
      </w:r>
      <w:r>
        <w:rPr>
          <w:rFonts w:hint="cs"/>
          <w:i/>
          <w:iCs/>
          <w:sz w:val="24"/>
          <w:rtl/>
        </w:rPr>
        <w:tab/>
      </w:r>
      <w:r w:rsidR="003E0852" w:rsidRPr="00CB1486">
        <w:rPr>
          <w:i/>
          <w:iCs/>
          <w:sz w:val="24"/>
          <w:rtl/>
        </w:rPr>
        <w:t>רצ"</w:t>
      </w:r>
      <w:r w:rsidR="003E0852" w:rsidRPr="00CB1486">
        <w:rPr>
          <w:rFonts w:hint="cs"/>
          <w:i/>
          <w:iCs/>
          <w:sz w:val="24"/>
          <w:rtl/>
        </w:rPr>
        <w:t>ב מכתבו של ב"כ התובע  מיום 27.12.12,</w:t>
      </w:r>
      <w:r w:rsidR="003E0852" w:rsidRPr="00CB1486">
        <w:rPr>
          <w:i/>
          <w:iCs/>
          <w:sz w:val="24"/>
          <w:rtl/>
        </w:rPr>
        <w:t xml:space="preserve"> מסומ</w:t>
      </w:r>
      <w:r>
        <w:rPr>
          <w:rFonts w:hint="cs"/>
          <w:i/>
          <w:iCs/>
          <w:sz w:val="24"/>
          <w:rtl/>
        </w:rPr>
        <w:t>ן</w:t>
      </w:r>
      <w:r w:rsidR="003E0852" w:rsidRPr="00CB1486">
        <w:rPr>
          <w:i/>
          <w:iCs/>
          <w:sz w:val="24"/>
          <w:rtl/>
        </w:rPr>
        <w:t xml:space="preserve"> </w:t>
      </w:r>
      <w:r w:rsidR="003E0852" w:rsidRPr="00506C84">
        <w:rPr>
          <w:i/>
          <w:iCs/>
          <w:sz w:val="24"/>
          <w:highlight w:val="yellow"/>
          <w:u w:val="single"/>
          <w:rtl/>
        </w:rPr>
        <w:t xml:space="preserve">כנספח </w:t>
      </w:r>
      <w:r w:rsidR="00506C84" w:rsidRPr="00506C84">
        <w:rPr>
          <w:rFonts w:hint="cs"/>
          <w:i/>
          <w:iCs/>
          <w:sz w:val="24"/>
          <w:highlight w:val="yellow"/>
          <w:u w:val="single"/>
          <w:rtl/>
        </w:rPr>
        <w:t>__.</w:t>
      </w:r>
    </w:p>
    <w:p w14:paraId="3330704A" w14:textId="369AE386" w:rsidR="00BE28C8" w:rsidDel="005430D4" w:rsidRDefault="00BE28C8" w:rsidP="00337F2F">
      <w:pPr>
        <w:pStyle w:val="11"/>
        <w:spacing w:before="0" w:line="360" w:lineRule="auto"/>
        <w:ind w:left="510" w:right="360" w:firstLine="0"/>
        <w:rPr>
          <w:del w:id="517" w:author="Shimon" w:date="2019-07-22T18:06:00Z"/>
          <w:rStyle w:val="emailstyle17"/>
          <w:rFonts w:ascii="Times New Roman" w:hAnsi="Times New Roman" w:cs="David"/>
          <w:color w:val="auto"/>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הפגיעה הקשה בזכויות הפנסיה של התובע</w:t>
      </w:r>
    </w:p>
    <w:p w14:paraId="1EBA5C18" w14:textId="77777777" w:rsidR="008130C8" w:rsidRPr="008130C8" w:rsidRDefault="00606CEF" w:rsidP="005430D4">
      <w:pPr>
        <w:pStyle w:val="11"/>
        <w:numPr>
          <w:ilvl w:val="0"/>
          <w:numId w:val="14"/>
        </w:numPr>
        <w:spacing w:before="0" w:after="240" w:line="360" w:lineRule="auto"/>
        <w:ind w:left="510" w:right="0" w:hanging="425"/>
        <w:rPr>
          <w:ins w:id="518" w:author="Shimon" w:date="2019-07-23T11:56:00Z"/>
          <w:rStyle w:val="emailstyle17"/>
          <w:rFonts w:ascii="Times New Roman" w:hAnsi="Times New Roman" w:cs="David"/>
          <w:b/>
          <w:bCs/>
          <w:color w:val="auto"/>
          <w:szCs w:val="28"/>
          <w:u w:val="single"/>
          <w:rtl/>
          <w:rPrChange w:id="519" w:author="Shimon" w:date="2019-07-23T11:56:00Z">
            <w:rPr>
              <w:ins w:id="520" w:author="Shimon" w:date="2019-07-23T11:56:00Z"/>
              <w:rStyle w:val="emailstyle17"/>
              <w:rFonts w:ascii="Times New Roman" w:hAnsi="Times New Roman" w:cs="David"/>
              <w:b/>
              <w:bCs/>
              <w:color w:val="auto"/>
              <w:sz w:val="24"/>
              <w:szCs w:val="28"/>
              <w:u w:val="single"/>
              <w:rtl/>
            </w:rPr>
          </w:rPrChange>
        </w:rPr>
      </w:pPr>
      <w:ins w:id="521" w:author="Shimon" w:date="2019-07-22T13:19:00Z">
        <w:r>
          <w:rPr>
            <w:rFonts w:hint="cs"/>
            <w:i/>
            <w:iCs/>
            <w:sz w:val="24"/>
            <w:rtl/>
          </w:rPr>
          <w:t>בעקבות הו</w:t>
        </w:r>
      </w:ins>
      <w:ins w:id="522" w:author="Shimon" w:date="2019-07-22T13:20:00Z">
        <w:r>
          <w:rPr>
            <w:rFonts w:hint="cs"/>
            <w:i/>
            <w:iCs/>
            <w:sz w:val="24"/>
            <w:rtl/>
          </w:rPr>
          <w:t>דעת הנש"מ</w:t>
        </w:r>
      </w:ins>
      <w:ins w:id="523" w:author="Shimon" w:date="2019-07-22T13:22:00Z">
        <w:r>
          <w:rPr>
            <w:rFonts w:hint="cs"/>
            <w:i/>
            <w:iCs/>
            <w:sz w:val="24"/>
            <w:rtl/>
          </w:rPr>
          <w:t xml:space="preserve"> הנ"ל</w:t>
        </w:r>
      </w:ins>
      <w:ins w:id="524" w:author="Shimon" w:date="2019-07-22T13:20:00Z">
        <w:r>
          <w:rPr>
            <w:rFonts w:hint="cs"/>
            <w:i/>
            <w:iCs/>
            <w:sz w:val="24"/>
            <w:rtl/>
          </w:rPr>
          <w:t xml:space="preserve"> על פרישת התובע </w:t>
        </w:r>
      </w:ins>
      <w:ins w:id="525" w:author="Shimon" w:date="2019-07-22T13:22:00Z">
        <w:r>
          <w:rPr>
            <w:rFonts w:hint="cs"/>
            <w:i/>
            <w:iCs/>
            <w:sz w:val="24"/>
            <w:rtl/>
          </w:rPr>
          <w:t xml:space="preserve">רטרואקטיבית ב-31.7.2012 קיבל התובע </w:t>
        </w:r>
      </w:ins>
      <w:ins w:id="526" w:author="Shimon" w:date="2019-07-22T13:23:00Z">
        <w:r w:rsidR="00B314F0">
          <w:rPr>
            <w:rFonts w:hint="cs"/>
            <w:i/>
            <w:iCs/>
            <w:sz w:val="24"/>
            <w:rtl/>
          </w:rPr>
          <w:t>בסוף דצמבר 2012</w:t>
        </w:r>
        <w:r>
          <w:rPr>
            <w:rFonts w:hint="cs"/>
            <w:i/>
            <w:iCs/>
            <w:sz w:val="24"/>
            <w:rtl/>
          </w:rPr>
          <w:t xml:space="preserve"> </w:t>
        </w:r>
        <w:r w:rsidR="00B314F0">
          <w:rPr>
            <w:rFonts w:hint="cs"/>
            <w:i/>
            <w:iCs/>
            <w:sz w:val="24"/>
            <w:rtl/>
          </w:rPr>
          <w:t>מכתב</w:t>
        </w:r>
        <w:r>
          <w:rPr>
            <w:rFonts w:hint="cs"/>
            <w:i/>
            <w:iCs/>
            <w:sz w:val="24"/>
            <w:rtl/>
          </w:rPr>
          <w:t xml:space="preserve"> </w:t>
        </w:r>
      </w:ins>
      <w:ins w:id="527" w:author="Shimon" w:date="2019-07-22T13:25:00Z">
        <w:r w:rsidR="00B314F0">
          <w:rPr>
            <w:rFonts w:hint="cs"/>
            <w:i/>
            <w:iCs/>
            <w:sz w:val="24"/>
            <w:rtl/>
          </w:rPr>
          <w:t>"אישור גימלאות"</w:t>
        </w:r>
      </w:ins>
      <w:ins w:id="528" w:author="Shimon" w:date="2019-07-22T13:27:00Z">
        <w:r w:rsidR="00B314F0">
          <w:rPr>
            <w:rFonts w:hint="cs"/>
            <w:i/>
            <w:iCs/>
            <w:sz w:val="24"/>
            <w:rtl/>
          </w:rPr>
          <w:t xml:space="preserve"> מיום 10.12.</w:t>
        </w:r>
      </w:ins>
      <w:ins w:id="529" w:author="Shimon" w:date="2019-07-22T13:28:00Z">
        <w:r w:rsidR="00B314F0">
          <w:rPr>
            <w:rFonts w:hint="cs"/>
            <w:i/>
            <w:iCs/>
            <w:sz w:val="24"/>
            <w:rtl/>
          </w:rPr>
          <w:t>2012,</w:t>
        </w:r>
      </w:ins>
      <w:ins w:id="530" w:author="Shimon" w:date="2019-07-22T13:25:00Z">
        <w:r w:rsidR="00B314F0">
          <w:rPr>
            <w:rFonts w:hint="cs"/>
            <w:i/>
            <w:iCs/>
            <w:sz w:val="24"/>
            <w:rtl/>
          </w:rPr>
          <w:t xml:space="preserve"> בחתימת </w:t>
        </w:r>
      </w:ins>
      <w:ins w:id="531" w:author="Shimon" w:date="2019-07-22T13:23:00Z">
        <w:r>
          <w:rPr>
            <w:rFonts w:hint="cs"/>
            <w:i/>
            <w:iCs/>
            <w:sz w:val="24"/>
            <w:rtl/>
          </w:rPr>
          <w:t>גב' חנה שוורץ, מנהלת תחו</w:t>
        </w:r>
      </w:ins>
      <w:ins w:id="532" w:author="Shimon" w:date="2019-07-22T13:24:00Z">
        <w:r>
          <w:rPr>
            <w:rFonts w:hint="cs"/>
            <w:i/>
            <w:iCs/>
            <w:sz w:val="24"/>
            <w:rtl/>
          </w:rPr>
          <w:t>ם</w:t>
        </w:r>
      </w:ins>
      <w:ins w:id="533" w:author="Shimon" w:date="2019-07-22T13:23:00Z">
        <w:r>
          <w:rPr>
            <w:rFonts w:hint="cs"/>
            <w:i/>
            <w:iCs/>
            <w:sz w:val="24"/>
            <w:rtl/>
          </w:rPr>
          <w:t xml:space="preserve"> בכיר </w:t>
        </w:r>
      </w:ins>
      <w:ins w:id="534" w:author="Shimon" w:date="2019-07-22T13:24:00Z">
        <w:r>
          <w:rPr>
            <w:rFonts w:hint="cs"/>
            <w:i/>
            <w:iCs/>
            <w:sz w:val="24"/>
            <w:rtl/>
          </w:rPr>
          <w:t>(גמלאות) במינהל הגימלאות</w:t>
        </w:r>
      </w:ins>
      <w:ins w:id="535" w:author="Shimon" w:date="2019-07-22T13:25:00Z">
        <w:r>
          <w:rPr>
            <w:rFonts w:hint="cs"/>
            <w:i/>
            <w:iCs/>
            <w:sz w:val="24"/>
            <w:rtl/>
          </w:rPr>
          <w:t>,</w:t>
        </w:r>
      </w:ins>
      <w:ins w:id="536" w:author="Shimon" w:date="2019-07-22T13:28:00Z">
        <w:r w:rsidR="00B314F0">
          <w:rPr>
            <w:rFonts w:hint="cs"/>
            <w:i/>
            <w:iCs/>
            <w:sz w:val="24"/>
            <w:rtl/>
          </w:rPr>
          <w:t xml:space="preserve"> </w:t>
        </w:r>
        <w:r w:rsidR="00B314F0">
          <w:rPr>
            <w:rStyle w:val="emailstyle17"/>
            <w:rFonts w:ascii="Times New Roman" w:hAnsi="Times New Roman" w:cs="David" w:hint="cs"/>
            <w:color w:val="auto"/>
            <w:rtl/>
          </w:rPr>
          <w:t>ו</w:t>
        </w:r>
      </w:ins>
      <w:ins w:id="537" w:author="Shimon" w:date="2019-07-21T23:02:00Z">
        <w:r w:rsidR="00D26EA4">
          <w:rPr>
            <w:rStyle w:val="emailstyle17"/>
            <w:rFonts w:ascii="Times New Roman" w:hAnsi="Times New Roman" w:cs="David" w:hint="cs"/>
            <w:color w:val="auto"/>
            <w:rtl/>
          </w:rPr>
          <w:t xml:space="preserve">בתחילת ינואר 2013 </w:t>
        </w:r>
      </w:ins>
      <w:ins w:id="538" w:author="Shimon" w:date="2019-07-21T23:03:00Z">
        <w:r w:rsidR="009D504B">
          <w:rPr>
            <w:rStyle w:val="emailstyle17"/>
            <w:rFonts w:ascii="Times New Roman" w:hAnsi="Times New Roman" w:cs="David" w:hint="cs"/>
            <w:color w:val="auto"/>
            <w:rtl/>
          </w:rPr>
          <w:t>קיבל התובע לראשונה ת</w:t>
        </w:r>
      </w:ins>
      <w:ins w:id="539" w:author="Shimon" w:date="2019-07-22T13:28:00Z">
        <w:r w:rsidR="00B314F0">
          <w:rPr>
            <w:rStyle w:val="emailstyle17"/>
            <w:rFonts w:ascii="Times New Roman" w:hAnsi="Times New Roman" w:cs="David" w:hint="cs"/>
            <w:color w:val="auto"/>
            <w:rtl/>
          </w:rPr>
          <w:t>לוש פנסיה המפר</w:t>
        </w:r>
      </w:ins>
      <w:ins w:id="540" w:author="Shimon" w:date="2019-07-22T13:29:00Z">
        <w:r w:rsidR="00B314F0">
          <w:rPr>
            <w:rStyle w:val="emailstyle17"/>
            <w:rFonts w:ascii="Times New Roman" w:hAnsi="Times New Roman" w:cs="David" w:hint="cs"/>
            <w:color w:val="auto"/>
            <w:rtl/>
          </w:rPr>
          <w:t>ט את תשלומים ששולמו לו ב</w:t>
        </w:r>
      </w:ins>
      <w:ins w:id="541" w:author="Shimon" w:date="2019-07-22T13:45:00Z">
        <w:r w:rsidR="007B1E48">
          <w:rPr>
            <w:rStyle w:val="emailstyle17"/>
            <w:rFonts w:ascii="Times New Roman" w:hAnsi="Times New Roman" w:cs="David" w:hint="cs"/>
            <w:color w:val="auto"/>
            <w:rtl/>
          </w:rPr>
          <w:t>-</w:t>
        </w:r>
      </w:ins>
      <w:ins w:id="542" w:author="Shimon" w:date="2019-07-22T13:29:00Z">
        <w:r w:rsidR="00B314F0">
          <w:rPr>
            <w:rStyle w:val="emailstyle17"/>
            <w:rFonts w:ascii="Times New Roman" w:hAnsi="Times New Roman" w:cs="David" w:hint="cs"/>
            <w:color w:val="auto"/>
            <w:rtl/>
          </w:rPr>
          <w:t xml:space="preserve">1.1.2013, </w:t>
        </w:r>
      </w:ins>
      <w:ins w:id="543" w:author="Shimon" w:date="2019-07-21T23:04:00Z">
        <w:r w:rsidR="009D504B">
          <w:rPr>
            <w:rStyle w:val="emailstyle17"/>
            <w:rFonts w:ascii="Times New Roman" w:hAnsi="Times New Roman" w:cs="David" w:hint="cs"/>
            <w:color w:val="auto"/>
            <w:rtl/>
          </w:rPr>
          <w:t>(רטרואקטיבית מ-31.7.2012)</w:t>
        </w:r>
      </w:ins>
      <w:ins w:id="544" w:author="Shimon" w:date="2019-07-22T13:29:00Z">
        <w:r w:rsidR="00B314F0">
          <w:rPr>
            <w:rStyle w:val="emailstyle17"/>
            <w:rFonts w:ascii="Times New Roman" w:hAnsi="Times New Roman" w:cs="David" w:hint="cs"/>
            <w:color w:val="auto"/>
            <w:rtl/>
          </w:rPr>
          <w:t>.</w:t>
        </w:r>
      </w:ins>
    </w:p>
    <w:p w14:paraId="395A5D1A" w14:textId="6E6BC634" w:rsidR="001D0395" w:rsidRPr="001D0395" w:rsidRDefault="008130C8">
      <w:pPr>
        <w:pStyle w:val="11"/>
        <w:spacing w:before="0" w:after="240" w:line="360" w:lineRule="auto"/>
        <w:ind w:left="510" w:right="360" w:firstLine="0"/>
        <w:rPr>
          <w:ins w:id="545" w:author="Shimon" w:date="2019-07-23T11:24:00Z"/>
          <w:rStyle w:val="emailstyle17"/>
          <w:rFonts w:ascii="Times New Roman" w:hAnsi="Times New Roman" w:cs="David"/>
          <w:b/>
          <w:bCs/>
          <w:color w:val="auto"/>
          <w:szCs w:val="28"/>
          <w:u w:val="single"/>
          <w:rtl/>
          <w:rPrChange w:id="546" w:author="Shimon" w:date="2019-07-23T11:24:00Z">
            <w:rPr>
              <w:ins w:id="547" w:author="Shimon" w:date="2019-07-23T11:24:00Z"/>
              <w:rStyle w:val="emailstyle17"/>
              <w:rFonts w:ascii="Times New Roman" w:hAnsi="Times New Roman" w:cs="David"/>
              <w:color w:val="auto"/>
              <w:rtl/>
            </w:rPr>
          </w:rPrChange>
        </w:rPr>
        <w:pPrChange w:id="548" w:author="Shimon" w:date="2019-07-23T11:56:00Z">
          <w:pPr>
            <w:pStyle w:val="11"/>
            <w:numPr>
              <w:numId w:val="14"/>
            </w:numPr>
            <w:tabs>
              <w:tab w:val="num" w:pos="1440"/>
            </w:tabs>
            <w:spacing w:before="0" w:after="240" w:line="360" w:lineRule="auto"/>
            <w:ind w:left="510" w:right="360" w:hanging="425"/>
          </w:pPr>
        </w:pPrChange>
      </w:pPr>
      <w:ins w:id="549" w:author="Shimon" w:date="2019-07-23T11:56:00Z">
        <w:r w:rsidRPr="008130C8">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רצ"ב: מכתב אישור גימלאות מיום 10.12.12</w:t>
        </w:r>
      </w:ins>
    </w:p>
    <w:p w14:paraId="67F2FD75" w14:textId="5AB2862F" w:rsidR="009D504B" w:rsidRDefault="00B314F0">
      <w:pPr>
        <w:pStyle w:val="11"/>
        <w:numPr>
          <w:ilvl w:val="0"/>
          <w:numId w:val="14"/>
        </w:numPr>
        <w:spacing w:before="0" w:line="360" w:lineRule="auto"/>
        <w:ind w:left="510" w:right="0" w:hanging="425"/>
        <w:rPr>
          <w:ins w:id="550" w:author="Shimon" w:date="2019-07-30T14:22:00Z"/>
          <w:rStyle w:val="emailstyle17"/>
          <w:rFonts w:ascii="Times New Roman" w:hAnsi="Times New Roman" w:cs="David"/>
          <w:b/>
          <w:bCs/>
          <w:color w:val="auto"/>
          <w:szCs w:val="28"/>
          <w:u w:val="single"/>
        </w:rPr>
        <w:pPrChange w:id="551" w:author="Shimon" w:date="2019-07-30T14:23:00Z">
          <w:pPr>
            <w:pStyle w:val="11"/>
            <w:numPr>
              <w:numId w:val="14"/>
            </w:numPr>
            <w:tabs>
              <w:tab w:val="num" w:pos="1440"/>
            </w:tabs>
            <w:spacing w:before="0" w:after="240" w:line="360" w:lineRule="auto"/>
            <w:ind w:left="510" w:right="360" w:hanging="425"/>
          </w:pPr>
        </w:pPrChange>
      </w:pPr>
      <w:ins w:id="552" w:author="Shimon" w:date="2019-07-22T13:30:00Z">
        <w:r>
          <w:rPr>
            <w:rStyle w:val="emailstyle17"/>
            <w:rFonts w:ascii="Times New Roman" w:hAnsi="Times New Roman" w:cs="David" w:hint="cs"/>
            <w:color w:val="auto"/>
            <w:rtl/>
          </w:rPr>
          <w:lastRenderedPageBreak/>
          <w:t xml:space="preserve"> </w:t>
        </w:r>
      </w:ins>
      <w:ins w:id="553" w:author="Shimon" w:date="2019-07-22T18:07:00Z">
        <w:r w:rsidR="005430D4">
          <w:rPr>
            <w:rStyle w:val="emailstyle17"/>
            <w:rFonts w:ascii="Times New Roman" w:hAnsi="Times New Roman" w:cs="David" w:hint="cs"/>
            <w:color w:val="auto"/>
            <w:rtl/>
          </w:rPr>
          <w:t xml:space="preserve">כך </w:t>
        </w:r>
      </w:ins>
      <w:del w:id="554" w:author="Shimon" w:date="2019-07-21T23:02:00Z">
        <w:r w:rsidR="004E3ABC" w:rsidDel="00D26EA4">
          <w:rPr>
            <w:rStyle w:val="emailstyle17"/>
            <w:rFonts w:ascii="Times New Roman" w:hAnsi="Times New Roman" w:cs="David" w:hint="cs"/>
            <w:color w:val="auto"/>
            <w:rtl/>
          </w:rPr>
          <w:delText>במקביל להליכים כאמור,</w:delText>
        </w:r>
      </w:del>
      <w:r w:rsidR="004E3ABC">
        <w:rPr>
          <w:rStyle w:val="emailstyle17"/>
          <w:rFonts w:ascii="Times New Roman" w:hAnsi="Times New Roman" w:cs="David" w:hint="cs"/>
          <w:color w:val="auto"/>
          <w:rtl/>
        </w:rPr>
        <w:t xml:space="preserve"> התברר לתובע,</w:t>
      </w:r>
      <w:del w:id="555" w:author="Shimon" w:date="2019-07-21T22:58:00Z">
        <w:r w:rsidR="004E3ABC" w:rsidDel="00D26EA4">
          <w:rPr>
            <w:rStyle w:val="emailstyle17"/>
            <w:rFonts w:ascii="Times New Roman" w:hAnsi="Times New Roman" w:cs="David" w:hint="cs"/>
            <w:color w:val="auto"/>
            <w:rtl/>
          </w:rPr>
          <w:delText xml:space="preserve"> </w:delText>
        </w:r>
      </w:del>
      <w:ins w:id="556" w:author="Shimon" w:date="2019-07-21T22:57:00Z">
        <w:r w:rsidR="00D26EA4">
          <w:rPr>
            <w:rStyle w:val="emailstyle17"/>
            <w:rFonts w:ascii="Times New Roman" w:hAnsi="Times New Roman" w:cs="David" w:hint="cs"/>
            <w:color w:val="auto"/>
            <w:rtl/>
          </w:rPr>
          <w:t xml:space="preserve"> </w:t>
        </w:r>
      </w:ins>
      <w:ins w:id="557" w:author="Shimon" w:date="2019-07-21T23:03:00Z">
        <w:r w:rsidR="009D504B">
          <w:rPr>
            <w:rStyle w:val="emailstyle17"/>
            <w:rFonts w:ascii="Times New Roman" w:hAnsi="Times New Roman" w:cs="David" w:hint="cs"/>
            <w:color w:val="auto"/>
            <w:rtl/>
          </w:rPr>
          <w:t>כי בנוסף ל</w:t>
        </w:r>
      </w:ins>
      <w:r w:rsidR="00CC48AF">
        <w:rPr>
          <w:rStyle w:val="emailstyle17"/>
          <w:rFonts w:ascii="Times New Roman" w:hAnsi="Times New Roman" w:cs="David" w:hint="cs"/>
          <w:color w:val="auto"/>
          <w:rtl/>
        </w:rPr>
        <w:t>פרישתו</w:t>
      </w:r>
      <w:r w:rsidR="004E3ABC">
        <w:rPr>
          <w:rStyle w:val="emailstyle17"/>
          <w:rFonts w:ascii="Times New Roman" w:hAnsi="Times New Roman" w:cs="David" w:hint="cs"/>
          <w:color w:val="auto"/>
          <w:rtl/>
        </w:rPr>
        <w:t xml:space="preserve"> הכפויה,</w:t>
      </w:r>
      <w:r w:rsidR="00CC48AF">
        <w:rPr>
          <w:rStyle w:val="emailstyle17"/>
          <w:rFonts w:ascii="Times New Roman" w:hAnsi="Times New Roman" w:cs="David" w:hint="cs"/>
          <w:color w:val="auto"/>
          <w:rtl/>
        </w:rPr>
        <w:t xml:space="preserve"> </w:t>
      </w:r>
      <w:ins w:id="558" w:author="Shimon" w:date="2019-07-21T22:59:00Z">
        <w:r w:rsidR="00D26EA4">
          <w:rPr>
            <w:rStyle w:val="emailstyle17"/>
            <w:rFonts w:ascii="Times New Roman" w:hAnsi="Times New Roman" w:cs="David" w:hint="cs"/>
            <w:color w:val="auto"/>
            <w:rtl/>
          </w:rPr>
          <w:t xml:space="preserve">והעיכוב הממושך בתשלום הפנסיה, </w:t>
        </w:r>
      </w:ins>
      <w:r w:rsidR="005430D4">
        <w:rPr>
          <w:rStyle w:val="emailstyle17"/>
          <w:rFonts w:ascii="Times New Roman" w:hAnsi="Times New Roman" w:cs="David" w:hint="cs"/>
          <w:color w:val="auto"/>
          <w:rtl/>
        </w:rPr>
        <w:t xml:space="preserve"> </w:t>
      </w:r>
      <w:ins w:id="559" w:author="Shimon" w:date="2019-07-21T23:54:00Z">
        <w:r w:rsidR="00435A41">
          <w:rPr>
            <w:rStyle w:val="emailstyle17"/>
            <w:rFonts w:ascii="Times New Roman" w:hAnsi="Times New Roman" w:cs="David" w:hint="cs"/>
            <w:color w:val="auto"/>
            <w:rtl/>
          </w:rPr>
          <w:t xml:space="preserve">הגימלה </w:t>
        </w:r>
      </w:ins>
      <w:ins w:id="560" w:author="Shimon" w:date="2019-07-21T23:10:00Z">
        <w:r w:rsidR="009D504B">
          <w:rPr>
            <w:rStyle w:val="emailstyle17"/>
            <w:rFonts w:ascii="Times New Roman" w:hAnsi="Times New Roman" w:cs="David" w:hint="cs"/>
            <w:color w:val="auto"/>
            <w:rtl/>
          </w:rPr>
          <w:t>המשולמת לו</w:t>
        </w:r>
      </w:ins>
      <w:ins w:id="561" w:author="Shimon" w:date="2019-07-22T00:02:00Z">
        <w:r w:rsidR="00435A41">
          <w:rPr>
            <w:rStyle w:val="emailstyle17"/>
            <w:rFonts w:ascii="Times New Roman" w:hAnsi="Times New Roman" w:cs="David" w:hint="cs"/>
            <w:color w:val="auto"/>
            <w:rtl/>
          </w:rPr>
          <w:t xml:space="preserve"> בפועל</w:t>
        </w:r>
      </w:ins>
      <w:ins w:id="562" w:author="Shimon" w:date="2019-07-21T23:10:00Z">
        <w:r w:rsidR="009D504B">
          <w:rPr>
            <w:rStyle w:val="emailstyle17"/>
            <w:rFonts w:ascii="Times New Roman" w:hAnsi="Times New Roman" w:cs="David" w:hint="cs"/>
            <w:color w:val="auto"/>
            <w:rtl/>
          </w:rPr>
          <w:t xml:space="preserve"> </w:t>
        </w:r>
      </w:ins>
      <w:r w:rsidR="00CC48AF">
        <w:rPr>
          <w:rStyle w:val="emailstyle17"/>
          <w:rFonts w:ascii="Times New Roman" w:hAnsi="Times New Roman" w:cs="David" w:hint="cs"/>
          <w:color w:val="auto"/>
          <w:rtl/>
        </w:rPr>
        <w:t>נמוכה מזאת המגיעה לו</w:t>
      </w:r>
      <w:ins w:id="563" w:author="Shimon" w:date="2019-07-21T23:24:00Z">
        <w:r w:rsidR="00794A53">
          <w:rPr>
            <w:rStyle w:val="emailstyle17"/>
            <w:rFonts w:ascii="Times New Roman" w:hAnsi="Times New Roman" w:cs="David" w:hint="cs"/>
            <w:color w:val="auto"/>
            <w:rtl/>
          </w:rPr>
          <w:t xml:space="preserve"> </w:t>
        </w:r>
      </w:ins>
      <w:ins w:id="564" w:author="Shimon" w:date="2019-07-21T23:50:00Z">
        <w:r w:rsidR="0069391A">
          <w:rPr>
            <w:rStyle w:val="emailstyle17"/>
            <w:rFonts w:ascii="Times New Roman" w:hAnsi="Times New Roman" w:cs="David" w:hint="cs"/>
            <w:color w:val="auto"/>
            <w:rtl/>
          </w:rPr>
          <w:t>ע"פ ה</w:t>
        </w:r>
      </w:ins>
      <w:ins w:id="565" w:author="Shimon" w:date="2019-07-21T23:51:00Z">
        <w:r w:rsidR="0069391A">
          <w:rPr>
            <w:rStyle w:val="emailstyle17"/>
            <w:rFonts w:ascii="Times New Roman" w:hAnsi="Times New Roman" w:cs="David" w:hint="cs"/>
            <w:color w:val="auto"/>
            <w:rtl/>
          </w:rPr>
          <w:t xml:space="preserve">חוזה, </w:t>
        </w:r>
      </w:ins>
      <w:ins w:id="566" w:author="Shimon" w:date="2019-07-22T12:28:00Z">
        <w:r w:rsidR="00895329">
          <w:rPr>
            <w:rStyle w:val="emailstyle17"/>
            <w:rFonts w:ascii="Times New Roman" w:hAnsi="Times New Roman" w:cs="David" w:hint="cs"/>
            <w:color w:val="auto"/>
            <w:rtl/>
          </w:rPr>
          <w:t xml:space="preserve">וע"פ מסמך ההודעה על פרישה הנ"ל, </w:t>
        </w:r>
      </w:ins>
      <w:ins w:id="567" w:author="Shimon" w:date="2019-07-21T23:24:00Z">
        <w:r w:rsidR="00794A53">
          <w:rPr>
            <w:rStyle w:val="emailstyle17"/>
            <w:rFonts w:ascii="Times New Roman" w:hAnsi="Times New Roman" w:cs="David" w:hint="cs"/>
            <w:color w:val="auto"/>
            <w:rtl/>
          </w:rPr>
          <w:t>כמתואר לקמן:</w:t>
        </w:r>
      </w:ins>
    </w:p>
    <w:p w14:paraId="1732BDBE" w14:textId="77777777" w:rsidR="00520F84" w:rsidRPr="00520F84" w:rsidRDefault="00520F84">
      <w:pPr>
        <w:pStyle w:val="11"/>
        <w:spacing w:before="0"/>
        <w:ind w:left="510" w:right="360" w:firstLine="0"/>
        <w:rPr>
          <w:ins w:id="568" w:author="Shimon" w:date="2019-07-23T11:57:00Z"/>
          <w:rStyle w:val="emailstyle17"/>
          <w:rFonts w:ascii="Times New Roman" w:hAnsi="Times New Roman" w:cs="David"/>
          <w:b/>
          <w:bCs/>
          <w:color w:val="auto"/>
          <w:sz w:val="16"/>
          <w:szCs w:val="16"/>
          <w:u w:val="single"/>
          <w:rPrChange w:id="569" w:author="Shimon" w:date="2019-07-30T14:28:00Z">
            <w:rPr>
              <w:ins w:id="570" w:author="Shimon" w:date="2019-07-23T11:57:00Z"/>
              <w:rStyle w:val="emailstyle17"/>
              <w:rFonts w:ascii="Times New Roman" w:hAnsi="Times New Roman" w:cs="David"/>
              <w:b/>
              <w:bCs/>
              <w:color w:val="auto"/>
              <w:szCs w:val="28"/>
              <w:u w:val="single"/>
            </w:rPr>
          </w:rPrChange>
        </w:rPr>
        <w:pPrChange w:id="571" w:author="Shimon" w:date="2019-07-30T14:23:00Z">
          <w:pPr>
            <w:pStyle w:val="11"/>
            <w:numPr>
              <w:numId w:val="14"/>
            </w:numPr>
            <w:tabs>
              <w:tab w:val="num" w:pos="1440"/>
            </w:tabs>
            <w:spacing w:before="0" w:after="240" w:line="360" w:lineRule="auto"/>
            <w:ind w:left="510" w:right="360" w:hanging="425"/>
          </w:pPr>
        </w:pPrChange>
      </w:pPr>
    </w:p>
    <w:p w14:paraId="529C2DA1" w14:textId="109DDE45" w:rsidR="005430D4" w:rsidRPr="005430D4" w:rsidRDefault="00CC48AF">
      <w:pPr>
        <w:pStyle w:val="11"/>
        <w:numPr>
          <w:ilvl w:val="0"/>
          <w:numId w:val="14"/>
        </w:numPr>
        <w:spacing w:before="0" w:after="240"/>
        <w:ind w:left="510" w:hanging="554"/>
        <w:rPr>
          <w:rStyle w:val="emailstyle17"/>
          <w:rFonts w:ascii="Times New Roman" w:hAnsi="Times New Roman" w:cs="David"/>
          <w:b/>
          <w:bCs/>
          <w:color w:val="auto"/>
          <w:szCs w:val="28"/>
          <w:u w:val="single"/>
        </w:rPr>
        <w:pPrChange w:id="572" w:author="Shimon" w:date="2019-07-22T13:47:00Z">
          <w:pPr>
            <w:pStyle w:val="11"/>
            <w:numPr>
              <w:numId w:val="14"/>
            </w:numPr>
            <w:tabs>
              <w:tab w:val="num" w:pos="1440"/>
            </w:tabs>
            <w:spacing w:before="0" w:after="240" w:line="360" w:lineRule="auto"/>
            <w:ind w:left="510" w:right="360" w:hanging="425"/>
          </w:pPr>
        </w:pPrChange>
      </w:pPr>
      <w:del w:id="573" w:author="Shimon" w:date="2019-07-21T23:24:00Z">
        <w:r w:rsidRPr="005430D4" w:rsidDel="00794A53">
          <w:rPr>
            <w:rStyle w:val="emailstyle17"/>
            <w:rFonts w:ascii="Times New Roman" w:hAnsi="Times New Roman" w:cs="David" w:hint="cs"/>
            <w:color w:val="auto"/>
            <w:rtl/>
          </w:rPr>
          <w:delText xml:space="preserve"> </w:delText>
        </w:r>
      </w:del>
      <w:ins w:id="574" w:author="Shimon" w:date="2019-07-21T23:24:00Z">
        <w:r w:rsidR="00794A53" w:rsidRPr="005430D4">
          <w:rPr>
            <w:rStyle w:val="emailstyle17"/>
            <w:rFonts w:ascii="Times New Roman" w:hAnsi="Times New Roman" w:cs="David" w:hint="cs"/>
            <w:color w:val="auto"/>
            <w:rtl/>
          </w:rPr>
          <w:t>ע"פ סעיף 12 לחוזה</w:t>
        </w:r>
      </w:ins>
      <w:ins w:id="575" w:author="Shimon" w:date="2019-07-23T11:56:00Z">
        <w:r w:rsidR="008130C8">
          <w:rPr>
            <w:rStyle w:val="emailstyle17"/>
            <w:rFonts w:ascii="Times New Roman" w:hAnsi="Times New Roman" w:cs="David" w:hint="cs"/>
            <w:color w:val="auto"/>
            <w:rtl/>
          </w:rPr>
          <w:t>,</w:t>
        </w:r>
      </w:ins>
      <w:ins w:id="576" w:author="Shimon" w:date="2019-07-21T23:24:00Z">
        <w:r w:rsidR="00794A53" w:rsidRPr="005430D4">
          <w:rPr>
            <w:rStyle w:val="emailstyle17"/>
            <w:rFonts w:ascii="Times New Roman" w:hAnsi="Times New Roman" w:cs="David" w:hint="cs"/>
            <w:color w:val="auto"/>
            <w:rtl/>
          </w:rPr>
          <w:t xml:space="preserve"> ה</w:t>
        </w:r>
      </w:ins>
      <w:ins w:id="577" w:author="Shimon" w:date="2019-07-21T23:54:00Z">
        <w:r w:rsidR="00435A41" w:rsidRPr="005430D4">
          <w:rPr>
            <w:rStyle w:val="emailstyle17"/>
            <w:rFonts w:ascii="Times New Roman" w:hAnsi="Times New Roman" w:cs="David" w:hint="cs"/>
            <w:color w:val="auto"/>
            <w:rtl/>
          </w:rPr>
          <w:t>גימל</w:t>
        </w:r>
      </w:ins>
      <w:ins w:id="578" w:author="Shimon" w:date="2019-07-21T23:24:00Z">
        <w:r w:rsidR="00794A53" w:rsidRPr="005430D4">
          <w:rPr>
            <w:rStyle w:val="emailstyle17"/>
            <w:rFonts w:ascii="Times New Roman" w:hAnsi="Times New Roman" w:cs="David" w:hint="cs"/>
            <w:color w:val="auto"/>
            <w:rtl/>
          </w:rPr>
          <w:t xml:space="preserve">ה </w:t>
        </w:r>
        <w:r w:rsidR="00794A53" w:rsidRPr="008130C8">
          <w:rPr>
            <w:rStyle w:val="emailstyle17"/>
            <w:rFonts w:ascii="Times New Roman" w:hAnsi="Times New Roman" w:cs="David" w:hint="eastAsia"/>
            <w:color w:val="auto"/>
            <w:u w:val="single"/>
            <w:rtl/>
            <w:rPrChange w:id="579" w:author="Shimon" w:date="2019-07-23T11:57:00Z">
              <w:rPr>
                <w:rStyle w:val="emailstyle17"/>
                <w:rFonts w:ascii="Times New Roman" w:hAnsi="Times New Roman" w:cs="David" w:hint="eastAsia"/>
                <w:color w:val="auto"/>
                <w:rtl/>
              </w:rPr>
            </w:rPrChange>
          </w:rPr>
          <w:t>לכל</w:t>
        </w:r>
        <w:r w:rsidR="00794A53" w:rsidRPr="008130C8">
          <w:rPr>
            <w:rStyle w:val="emailstyle17"/>
            <w:rFonts w:ascii="Times New Roman" w:hAnsi="Times New Roman" w:cs="David"/>
            <w:color w:val="auto"/>
            <w:u w:val="single"/>
            <w:rtl/>
            <w:rPrChange w:id="580" w:author="Shimon" w:date="2019-07-23T11:57:00Z">
              <w:rPr>
                <w:rStyle w:val="emailstyle17"/>
                <w:rFonts w:ascii="Times New Roman" w:hAnsi="Times New Roman" w:cs="David"/>
                <w:color w:val="auto"/>
                <w:rtl/>
              </w:rPr>
            </w:rPrChange>
          </w:rPr>
          <w:t xml:space="preserve"> </w:t>
        </w:r>
      </w:ins>
      <w:ins w:id="581" w:author="Shimon" w:date="2019-07-21T23:26:00Z">
        <w:r w:rsidR="00794A53" w:rsidRPr="008130C8">
          <w:rPr>
            <w:rStyle w:val="emailstyle17"/>
            <w:rFonts w:ascii="Times New Roman" w:hAnsi="Times New Roman" w:cs="David" w:hint="eastAsia"/>
            <w:color w:val="auto"/>
            <w:u w:val="single"/>
            <w:rtl/>
            <w:rPrChange w:id="582" w:author="Shimon" w:date="2019-07-23T11:57:00Z">
              <w:rPr>
                <w:rStyle w:val="emailstyle17"/>
                <w:rFonts w:ascii="Times New Roman" w:hAnsi="Times New Roman" w:cs="David" w:hint="eastAsia"/>
                <w:color w:val="auto"/>
                <w:rtl/>
              </w:rPr>
            </w:rPrChange>
          </w:rPr>
          <w:t>א</w:t>
        </w:r>
      </w:ins>
      <w:ins w:id="583" w:author="Shimon" w:date="2019-07-21T23:24:00Z">
        <w:r w:rsidR="00794A53" w:rsidRPr="008130C8">
          <w:rPr>
            <w:rStyle w:val="emailstyle17"/>
            <w:rFonts w:ascii="Times New Roman" w:hAnsi="Times New Roman" w:cs="David" w:hint="eastAsia"/>
            <w:color w:val="auto"/>
            <w:u w:val="single"/>
            <w:rtl/>
            <w:rPrChange w:id="584" w:author="Shimon" w:date="2019-07-23T11:57:00Z">
              <w:rPr>
                <w:rStyle w:val="emailstyle17"/>
                <w:rFonts w:ascii="Times New Roman" w:hAnsi="Times New Roman" w:cs="David" w:hint="eastAsia"/>
                <w:color w:val="auto"/>
                <w:rtl/>
              </w:rPr>
            </w:rPrChange>
          </w:rPr>
          <w:t>חת</w:t>
        </w:r>
        <w:r w:rsidR="00794A53" w:rsidRPr="005430D4">
          <w:rPr>
            <w:rStyle w:val="emailstyle17"/>
            <w:rFonts w:ascii="Times New Roman" w:hAnsi="Times New Roman" w:cs="David" w:hint="cs"/>
            <w:color w:val="auto"/>
            <w:rtl/>
          </w:rPr>
          <w:t xml:space="preserve"> מתקופות העבודה </w:t>
        </w:r>
      </w:ins>
      <w:ins w:id="585" w:author="Shimon" w:date="2019-07-21T23:27:00Z">
        <w:r w:rsidR="00794A53" w:rsidRPr="005430D4">
          <w:rPr>
            <w:rStyle w:val="emailstyle17"/>
            <w:rFonts w:ascii="Times New Roman" w:hAnsi="Times New Roman" w:cs="David" w:hint="cs"/>
            <w:color w:val="auto"/>
            <w:rtl/>
          </w:rPr>
          <w:t xml:space="preserve">צ"ל </w:t>
        </w:r>
      </w:ins>
      <w:ins w:id="586" w:author="Shimon" w:date="2019-07-21T23:24:00Z">
        <w:r w:rsidR="00794A53" w:rsidRPr="005430D4">
          <w:rPr>
            <w:rStyle w:val="emailstyle17"/>
            <w:rFonts w:ascii="Times New Roman" w:hAnsi="Times New Roman" w:cs="David" w:hint="cs"/>
            <w:color w:val="auto"/>
            <w:rtl/>
          </w:rPr>
          <w:t>כדלקמן</w:t>
        </w:r>
      </w:ins>
      <w:ins w:id="587" w:author="Shimon" w:date="2019-07-21T23:25:00Z">
        <w:r w:rsidR="00794A53" w:rsidRPr="005430D4">
          <w:rPr>
            <w:rStyle w:val="emailstyle17"/>
            <w:rFonts w:ascii="Times New Roman" w:hAnsi="Times New Roman" w:cs="David" w:hint="cs"/>
            <w:color w:val="auto"/>
            <w:rtl/>
          </w:rPr>
          <w:t>:</w:t>
        </w:r>
      </w:ins>
    </w:p>
    <w:p w14:paraId="0DB9115A" w14:textId="537C8C18" w:rsidR="005C5500" w:rsidRPr="005C5500" w:rsidRDefault="00337EAF">
      <w:pPr>
        <w:pStyle w:val="11"/>
        <w:spacing w:before="0" w:after="120" w:line="360" w:lineRule="auto"/>
        <w:ind w:left="96" w:right="357" w:hanging="140"/>
        <w:rPr>
          <w:ins w:id="588" w:author="Shimon" w:date="2019-07-23T11:37:00Z"/>
          <w:rStyle w:val="emailstyle17"/>
          <w:rFonts w:ascii="Times New Roman" w:hAnsi="Times New Roman" w:cs="David"/>
          <w:b/>
          <w:bCs/>
          <w:color w:val="auto"/>
          <w:szCs w:val="28"/>
          <w:u w:val="single"/>
          <w:rtl/>
          <w:rPrChange w:id="589" w:author="Shimon" w:date="2019-07-23T11:37:00Z">
            <w:rPr>
              <w:ins w:id="590" w:author="Shimon" w:date="2019-07-23T11:37:00Z"/>
              <w:rStyle w:val="emailstyle17"/>
              <w:rFonts w:ascii="Times New Roman" w:hAnsi="Times New Roman" w:cs="David"/>
              <w:color w:val="auto"/>
              <w:rtl/>
            </w:rPr>
          </w:rPrChange>
        </w:rPr>
        <w:pPrChange w:id="591" w:author="Shimon" w:date="2019-07-23T11:43:00Z">
          <w:pPr>
            <w:pStyle w:val="11"/>
            <w:numPr>
              <w:numId w:val="14"/>
            </w:numPr>
            <w:tabs>
              <w:tab w:val="num" w:pos="1440"/>
            </w:tabs>
            <w:spacing w:before="0" w:after="240" w:line="360" w:lineRule="auto"/>
            <w:ind w:left="510" w:right="360" w:hanging="425"/>
          </w:pPr>
        </w:pPrChange>
      </w:pPr>
      <w:ins w:id="592" w:author="Shimon" w:date="2019-07-23T13:40:00Z">
        <w:r>
          <w:rPr>
            <w:rStyle w:val="emailstyle17"/>
            <w:rFonts w:ascii="Times New Roman" w:hAnsi="Times New Roman" w:cs="David" w:hint="cs"/>
            <w:b/>
            <w:bCs/>
            <w:color w:val="auto"/>
            <w:rtl/>
          </w:rPr>
          <w:t xml:space="preserve">       </w:t>
        </w:r>
      </w:ins>
      <w:ins w:id="593" w:author="Shimon" w:date="2019-07-21T23:11:00Z">
        <w:r w:rsidR="009D504B" w:rsidRPr="005430D4">
          <w:rPr>
            <w:rStyle w:val="emailstyle17"/>
            <w:rFonts w:ascii="Times New Roman" w:hAnsi="Times New Roman" w:cs="David" w:hint="eastAsia"/>
            <w:b/>
            <w:bCs/>
            <w:color w:val="auto"/>
            <w:rtl/>
            <w:rPrChange w:id="594" w:author="Shimon" w:date="2019-07-22T00:02:00Z">
              <w:rPr>
                <w:rStyle w:val="emailstyle17"/>
                <w:rFonts w:ascii="Times New Roman" w:hAnsi="Times New Roman" w:cs="David" w:hint="eastAsia"/>
                <w:color w:val="auto"/>
                <w:rtl/>
              </w:rPr>
            </w:rPrChange>
          </w:rPr>
          <w:t>א</w:t>
        </w:r>
        <w:r w:rsidR="009D504B" w:rsidRPr="005430D4">
          <w:rPr>
            <w:rStyle w:val="emailstyle17"/>
            <w:rFonts w:ascii="Times New Roman" w:hAnsi="Times New Roman" w:cs="David"/>
            <w:b/>
            <w:bCs/>
            <w:color w:val="auto"/>
            <w:rtl/>
            <w:rPrChange w:id="595" w:author="Shimon" w:date="2019-07-22T00:02:00Z">
              <w:rPr>
                <w:rStyle w:val="emailstyle17"/>
                <w:rFonts w:ascii="Times New Roman" w:hAnsi="Times New Roman" w:cs="David"/>
                <w:color w:val="auto"/>
                <w:rtl/>
              </w:rPr>
            </w:rPrChange>
          </w:rPr>
          <w:t>:</w:t>
        </w:r>
        <w:r w:rsidR="009D504B" w:rsidRPr="005430D4">
          <w:rPr>
            <w:rStyle w:val="emailstyle17"/>
            <w:rFonts w:ascii="Times New Roman" w:hAnsi="Times New Roman" w:cs="David" w:hint="cs"/>
            <w:color w:val="auto"/>
            <w:rtl/>
          </w:rPr>
          <w:t xml:space="preserve"> </w:t>
        </w:r>
      </w:ins>
      <w:ins w:id="596" w:author="Shimon" w:date="2019-07-21T23:14:00Z">
        <w:r w:rsidR="00BE14DA" w:rsidRPr="005430D4">
          <w:rPr>
            <w:rStyle w:val="emailstyle17"/>
            <w:rFonts w:ascii="Times New Roman" w:hAnsi="Times New Roman" w:cs="David" w:hint="eastAsia"/>
            <w:b/>
            <w:bCs/>
            <w:color w:val="auto"/>
            <w:u w:val="single"/>
            <w:rtl/>
            <w:rPrChange w:id="597" w:author="Shimon" w:date="2019-07-21T23:44:00Z">
              <w:rPr>
                <w:rStyle w:val="emailstyle17"/>
                <w:rFonts w:ascii="Times New Roman" w:hAnsi="Times New Roman" w:cs="David" w:hint="eastAsia"/>
                <w:color w:val="auto"/>
                <w:rtl/>
              </w:rPr>
            </w:rPrChange>
          </w:rPr>
          <w:t>לתקופת</w:t>
        </w:r>
        <w:r w:rsidR="00BE14DA" w:rsidRPr="005430D4">
          <w:rPr>
            <w:rStyle w:val="emailstyle17"/>
            <w:rFonts w:ascii="Times New Roman" w:hAnsi="Times New Roman" w:cs="David"/>
            <w:b/>
            <w:bCs/>
            <w:color w:val="auto"/>
            <w:u w:val="single"/>
            <w:rtl/>
            <w:rPrChange w:id="598" w:author="Shimon" w:date="2019-07-21T23:44: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u w:val="single"/>
            <w:rtl/>
            <w:rPrChange w:id="599" w:author="Shimon" w:date="2019-07-21T23:44:00Z">
              <w:rPr>
                <w:rStyle w:val="emailstyle17"/>
                <w:rFonts w:ascii="Times New Roman" w:hAnsi="Times New Roman" w:cs="David" w:hint="eastAsia"/>
                <w:color w:val="auto"/>
                <w:rtl/>
              </w:rPr>
            </w:rPrChange>
          </w:rPr>
          <w:t>העבודה</w:t>
        </w:r>
        <w:r w:rsidR="00BE14DA" w:rsidRPr="005430D4">
          <w:rPr>
            <w:rStyle w:val="emailstyle17"/>
            <w:rFonts w:ascii="Times New Roman" w:hAnsi="Times New Roman" w:cs="David"/>
            <w:b/>
            <w:bCs/>
            <w:color w:val="auto"/>
            <w:u w:val="single"/>
            <w:rtl/>
            <w:rPrChange w:id="600" w:author="Shimon" w:date="2019-07-21T23:44: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u w:val="single"/>
            <w:rtl/>
            <w:rPrChange w:id="601" w:author="Shimon" w:date="2019-07-21T23:44:00Z">
              <w:rPr>
                <w:rStyle w:val="emailstyle17"/>
                <w:rFonts w:ascii="Times New Roman" w:hAnsi="Times New Roman" w:cs="David" w:hint="eastAsia"/>
                <w:color w:val="auto"/>
                <w:rtl/>
              </w:rPr>
            </w:rPrChange>
          </w:rPr>
          <w:t>בחוזה</w:t>
        </w:r>
      </w:ins>
      <w:ins w:id="602" w:author="Shimon" w:date="2019-07-21T23:15:00Z">
        <w:r w:rsidR="00BE14DA" w:rsidRPr="005430D4">
          <w:rPr>
            <w:rStyle w:val="emailstyle17"/>
            <w:rFonts w:ascii="Times New Roman" w:hAnsi="Times New Roman" w:cs="David" w:hint="cs"/>
            <w:color w:val="auto"/>
            <w:rtl/>
          </w:rPr>
          <w:t xml:space="preserve"> (סעיף 12ב בחוזה)</w:t>
        </w:r>
      </w:ins>
      <w:ins w:id="603" w:author="Shimon" w:date="2019-07-21T23:14:00Z">
        <w:r w:rsidR="00BE14DA" w:rsidRPr="005430D4">
          <w:rPr>
            <w:rStyle w:val="emailstyle17"/>
            <w:rFonts w:ascii="Times New Roman" w:hAnsi="Times New Roman" w:cs="David" w:hint="cs"/>
            <w:color w:val="auto"/>
            <w:rtl/>
          </w:rPr>
          <w:t>:</w:t>
        </w:r>
      </w:ins>
    </w:p>
    <w:p w14:paraId="6A850B16" w14:textId="77777777" w:rsidR="005C5500" w:rsidRDefault="00BE14DA">
      <w:pPr>
        <w:pStyle w:val="11"/>
        <w:spacing w:before="0" w:line="360" w:lineRule="auto"/>
        <w:ind w:left="510" w:right="357" w:firstLine="0"/>
        <w:rPr>
          <w:ins w:id="604" w:author="Shimon" w:date="2019-07-23T11:42:00Z"/>
          <w:rStyle w:val="emailstyle17"/>
          <w:rFonts w:ascii="Times New Roman" w:hAnsi="Times New Roman" w:cs="David"/>
          <w:color w:val="auto"/>
          <w:rtl/>
        </w:rPr>
        <w:pPrChange w:id="605" w:author="Shimon" w:date="2019-07-23T11:42:00Z">
          <w:pPr>
            <w:pStyle w:val="11"/>
            <w:numPr>
              <w:numId w:val="14"/>
            </w:numPr>
            <w:tabs>
              <w:tab w:val="num" w:pos="1440"/>
            </w:tabs>
            <w:spacing w:before="0" w:after="240" w:line="360" w:lineRule="auto"/>
            <w:ind w:left="510" w:right="360" w:hanging="425"/>
          </w:pPr>
        </w:pPrChange>
      </w:pPr>
      <w:ins w:id="606" w:author="Shimon" w:date="2019-07-21T23:14:00Z">
        <w:r w:rsidRPr="005430D4">
          <w:rPr>
            <w:rStyle w:val="emailstyle17"/>
            <w:rFonts w:ascii="Times New Roman" w:hAnsi="Times New Roman" w:cs="David" w:hint="cs"/>
            <w:color w:val="auto"/>
            <w:rtl/>
          </w:rPr>
          <w:t xml:space="preserve"> </w:t>
        </w:r>
        <w:r w:rsidRPr="005430D4">
          <w:rPr>
            <w:rStyle w:val="emailstyle17"/>
            <w:rFonts w:ascii="Times New Roman" w:hAnsi="Times New Roman" w:cs="David"/>
            <w:b/>
            <w:bCs/>
            <w:color w:val="auto"/>
            <w:rtl/>
            <w:rPrChange w:id="607" w:author="Shimon" w:date="2019-07-22T12:29:00Z">
              <w:rPr>
                <w:rStyle w:val="emailstyle17"/>
                <w:rFonts w:ascii="Times New Roman" w:hAnsi="Times New Roman" w:cs="David"/>
                <w:color w:val="auto"/>
                <w:rtl/>
              </w:rPr>
            </w:rPrChange>
          </w:rPr>
          <w:t>2%</w:t>
        </w:r>
        <w:r w:rsidRPr="005430D4">
          <w:rPr>
            <w:rStyle w:val="emailstyle17"/>
            <w:rFonts w:ascii="Times New Roman" w:hAnsi="Times New Roman" w:cs="David" w:hint="cs"/>
            <w:color w:val="auto"/>
            <w:rtl/>
          </w:rPr>
          <w:t xml:space="preserve"> מ</w:t>
        </w:r>
      </w:ins>
      <w:ins w:id="608" w:author="Shimon" w:date="2019-07-23T11:42:00Z">
        <w:r w:rsidR="005C5500">
          <w:rPr>
            <w:rStyle w:val="emailstyle17"/>
            <w:rFonts w:ascii="Times New Roman" w:hAnsi="Times New Roman" w:cs="David" w:hint="cs"/>
            <w:color w:val="auto"/>
            <w:rtl/>
          </w:rPr>
          <w:t>ה</w:t>
        </w:r>
      </w:ins>
      <w:ins w:id="609" w:author="Shimon" w:date="2019-07-21T23:11:00Z">
        <w:r w:rsidR="009D504B" w:rsidRPr="005430D4">
          <w:rPr>
            <w:rStyle w:val="emailstyle17"/>
            <w:rFonts w:ascii="Times New Roman" w:hAnsi="Times New Roman" w:cs="David" w:hint="cs"/>
            <w:color w:val="auto"/>
            <w:rtl/>
          </w:rPr>
          <w:t xml:space="preserve">משכורת </w:t>
        </w:r>
      </w:ins>
      <w:ins w:id="610" w:author="Shimon" w:date="2019-07-23T11:42:00Z">
        <w:r w:rsidR="005C5500">
          <w:rPr>
            <w:rStyle w:val="emailstyle17"/>
            <w:rFonts w:ascii="Times New Roman" w:hAnsi="Times New Roman" w:cs="David" w:hint="cs"/>
            <w:color w:val="auto"/>
            <w:rtl/>
          </w:rPr>
          <w:t>האחרונה ו</w:t>
        </w:r>
      </w:ins>
      <w:ins w:id="611" w:author="Shimon" w:date="2019-07-21T23:11:00Z">
        <w:r w:rsidR="009D504B" w:rsidRPr="005430D4">
          <w:rPr>
            <w:rStyle w:val="emailstyle17"/>
            <w:rFonts w:ascii="Times New Roman" w:hAnsi="Times New Roman" w:cs="David" w:hint="cs"/>
            <w:color w:val="auto"/>
            <w:rtl/>
          </w:rPr>
          <w:t>ה</w:t>
        </w:r>
      </w:ins>
      <w:ins w:id="612" w:author="Shimon" w:date="2019-07-21T23:14:00Z">
        <w:r w:rsidRPr="005430D4">
          <w:rPr>
            <w:rStyle w:val="emailstyle17"/>
            <w:rFonts w:ascii="Times New Roman" w:hAnsi="Times New Roman" w:cs="David" w:hint="cs"/>
            <w:color w:val="auto"/>
            <w:rtl/>
          </w:rPr>
          <w:t xml:space="preserve">מעודכנת </w:t>
        </w:r>
      </w:ins>
      <w:ins w:id="613" w:author="Shimon" w:date="2019-07-23T11:42:00Z">
        <w:r w:rsidR="005C5500">
          <w:rPr>
            <w:rStyle w:val="emailstyle17"/>
            <w:rFonts w:ascii="Times New Roman" w:hAnsi="Times New Roman" w:cs="David" w:hint="cs"/>
            <w:color w:val="auto"/>
            <w:rtl/>
          </w:rPr>
          <w:t xml:space="preserve">לפי החוזה </w:t>
        </w:r>
      </w:ins>
      <w:ins w:id="614" w:author="Shimon" w:date="2019-07-21T23:29:00Z">
        <w:r w:rsidR="00794A53" w:rsidRPr="005430D4">
          <w:rPr>
            <w:rStyle w:val="emailstyle17"/>
            <w:rFonts w:ascii="Times New Roman" w:hAnsi="Times New Roman" w:cs="David" w:hint="cs"/>
            <w:color w:val="auto"/>
            <w:rtl/>
          </w:rPr>
          <w:t>(להלן</w:t>
        </w:r>
      </w:ins>
      <w:ins w:id="615" w:author="Shimon" w:date="2019-07-21T23:30:00Z">
        <w:r w:rsidR="00794A53" w:rsidRPr="005430D4">
          <w:rPr>
            <w:rStyle w:val="emailstyle17"/>
            <w:rFonts w:ascii="Times New Roman" w:hAnsi="Times New Roman" w:cs="David" w:hint="cs"/>
            <w:color w:val="auto"/>
            <w:rtl/>
          </w:rPr>
          <w:t>:</w:t>
        </w:r>
      </w:ins>
      <w:ins w:id="616" w:author="Shimon" w:date="2019-07-22T13:47:00Z">
        <w:r w:rsidR="007B1E48" w:rsidRPr="005430D4">
          <w:rPr>
            <w:rStyle w:val="emailstyle17"/>
            <w:rFonts w:ascii="Times New Roman" w:hAnsi="Times New Roman" w:cs="David" w:hint="cs"/>
            <w:color w:val="auto"/>
            <w:rtl/>
          </w:rPr>
          <w:t xml:space="preserve"> </w:t>
        </w:r>
      </w:ins>
      <w:ins w:id="617" w:author="Shimon" w:date="2019-07-21T23:29:00Z">
        <w:r w:rsidR="00794A53" w:rsidRPr="005430D4">
          <w:rPr>
            <w:rStyle w:val="emailstyle17"/>
            <w:rFonts w:ascii="Times New Roman" w:hAnsi="Times New Roman" w:cs="David" w:hint="cs"/>
            <w:color w:val="auto"/>
            <w:rtl/>
          </w:rPr>
          <w:t>המשכורת הקובעת לחוזה)</w:t>
        </w:r>
      </w:ins>
      <w:ins w:id="618" w:author="Shimon" w:date="2019-07-21T23:16:00Z">
        <w:r w:rsidRPr="005430D4">
          <w:rPr>
            <w:rStyle w:val="emailstyle17"/>
            <w:rFonts w:ascii="Times New Roman" w:hAnsi="Times New Roman" w:cs="David" w:hint="cs"/>
            <w:color w:val="auto"/>
            <w:rtl/>
          </w:rPr>
          <w:t>,</w:t>
        </w:r>
      </w:ins>
      <w:ins w:id="619" w:author="Shimon" w:date="2019-07-21T23:14:00Z">
        <w:r w:rsidRPr="005430D4">
          <w:rPr>
            <w:rStyle w:val="emailstyle17"/>
            <w:rFonts w:ascii="Times New Roman" w:hAnsi="Times New Roman" w:cs="David" w:hint="cs"/>
            <w:color w:val="auto"/>
            <w:rtl/>
          </w:rPr>
          <w:t xml:space="preserve"> </w:t>
        </w:r>
      </w:ins>
    </w:p>
    <w:p w14:paraId="5CB7A169" w14:textId="77777777" w:rsidR="005C5500" w:rsidRDefault="00794A53">
      <w:pPr>
        <w:pStyle w:val="11"/>
        <w:spacing w:before="0" w:after="120" w:line="360" w:lineRule="auto"/>
        <w:ind w:left="510" w:right="357" w:firstLine="0"/>
        <w:rPr>
          <w:ins w:id="620" w:author="Shimon" w:date="2019-07-23T11:43:00Z"/>
          <w:rStyle w:val="emailstyle17"/>
          <w:rFonts w:ascii="Times New Roman" w:hAnsi="Times New Roman" w:cs="David"/>
          <w:color w:val="auto"/>
          <w:rtl/>
        </w:rPr>
        <w:pPrChange w:id="621" w:author="Shimon" w:date="2019-07-23T11:44:00Z">
          <w:pPr>
            <w:pStyle w:val="11"/>
            <w:numPr>
              <w:numId w:val="14"/>
            </w:numPr>
            <w:tabs>
              <w:tab w:val="num" w:pos="1440"/>
            </w:tabs>
            <w:spacing w:before="0" w:after="240" w:line="360" w:lineRule="auto"/>
            <w:ind w:left="510" w:right="360" w:hanging="425"/>
          </w:pPr>
        </w:pPrChange>
      </w:pPr>
      <w:ins w:id="622" w:author="Shimon" w:date="2019-07-21T23:15:00Z">
        <w:r w:rsidRPr="005430D4">
          <w:rPr>
            <w:rStyle w:val="emailstyle17"/>
            <w:rFonts w:ascii="Times New Roman" w:hAnsi="Times New Roman" w:cs="David" w:hint="eastAsia"/>
            <w:b/>
            <w:bCs/>
            <w:color w:val="auto"/>
            <w:rtl/>
            <w:rPrChange w:id="623" w:author="Shimon" w:date="2019-07-22T12:29:00Z">
              <w:rPr>
                <w:rStyle w:val="emailstyle17"/>
                <w:rFonts w:ascii="Times New Roman" w:hAnsi="Times New Roman" w:cs="David" w:hint="eastAsia"/>
                <w:color w:val="auto"/>
                <w:rtl/>
              </w:rPr>
            </w:rPrChange>
          </w:rPr>
          <w:t>לכל</w:t>
        </w:r>
        <w:r w:rsidRPr="005430D4">
          <w:rPr>
            <w:rStyle w:val="emailstyle17"/>
            <w:rFonts w:ascii="Times New Roman" w:hAnsi="Times New Roman" w:cs="David"/>
            <w:b/>
            <w:bCs/>
            <w:color w:val="auto"/>
            <w:rtl/>
            <w:rPrChange w:id="624" w:author="Shimon" w:date="2019-07-22T12:29:00Z">
              <w:rPr>
                <w:rStyle w:val="emailstyle17"/>
                <w:rFonts w:ascii="Times New Roman" w:hAnsi="Times New Roman" w:cs="David"/>
                <w:color w:val="auto"/>
                <w:rtl/>
              </w:rPr>
            </w:rPrChange>
          </w:rPr>
          <w:t xml:space="preserve"> </w:t>
        </w:r>
        <w:r w:rsidRPr="005430D4">
          <w:rPr>
            <w:rStyle w:val="emailstyle17"/>
            <w:rFonts w:ascii="Times New Roman" w:hAnsi="Times New Roman" w:cs="David" w:hint="eastAsia"/>
            <w:b/>
            <w:bCs/>
            <w:color w:val="auto"/>
            <w:rtl/>
            <w:rPrChange w:id="625" w:author="Shimon" w:date="2019-07-22T12:29:00Z">
              <w:rPr>
                <w:rStyle w:val="emailstyle17"/>
                <w:rFonts w:ascii="Times New Roman" w:hAnsi="Times New Roman" w:cs="David" w:hint="eastAsia"/>
                <w:color w:val="auto"/>
                <w:rtl/>
              </w:rPr>
            </w:rPrChange>
          </w:rPr>
          <w:t>שנ</w:t>
        </w:r>
      </w:ins>
      <w:ins w:id="626" w:author="Shimon" w:date="2019-07-21T23:28:00Z">
        <w:r w:rsidRPr="005430D4">
          <w:rPr>
            <w:rStyle w:val="emailstyle17"/>
            <w:rFonts w:ascii="Times New Roman" w:hAnsi="Times New Roman" w:cs="David" w:hint="eastAsia"/>
            <w:b/>
            <w:bCs/>
            <w:color w:val="auto"/>
            <w:rtl/>
            <w:rPrChange w:id="627" w:author="Shimon" w:date="2019-07-22T12:29:00Z">
              <w:rPr>
                <w:rStyle w:val="emailstyle17"/>
                <w:rFonts w:ascii="Times New Roman" w:hAnsi="Times New Roman" w:cs="David" w:hint="eastAsia"/>
                <w:color w:val="auto"/>
                <w:rtl/>
              </w:rPr>
            </w:rPrChange>
          </w:rPr>
          <w:t>ה</w:t>
        </w:r>
        <w:r w:rsidRPr="005430D4">
          <w:rPr>
            <w:rStyle w:val="emailstyle17"/>
            <w:rFonts w:ascii="Times New Roman" w:hAnsi="Times New Roman" w:cs="David"/>
            <w:b/>
            <w:bCs/>
            <w:color w:val="auto"/>
            <w:rtl/>
            <w:rPrChange w:id="628" w:author="Shimon" w:date="2019-07-22T12:29:00Z">
              <w:rPr>
                <w:rStyle w:val="emailstyle17"/>
                <w:rFonts w:ascii="Times New Roman" w:hAnsi="Times New Roman" w:cs="David"/>
                <w:color w:val="auto"/>
                <w:rtl/>
              </w:rPr>
            </w:rPrChange>
          </w:rPr>
          <w:t xml:space="preserve"> </w:t>
        </w:r>
        <w:r w:rsidRPr="005430D4">
          <w:rPr>
            <w:rStyle w:val="emailstyle17"/>
            <w:rFonts w:ascii="Times New Roman" w:hAnsi="Times New Roman" w:cs="David" w:hint="eastAsia"/>
            <w:b/>
            <w:bCs/>
            <w:color w:val="auto"/>
            <w:rtl/>
            <w:rPrChange w:id="629" w:author="Shimon" w:date="2019-07-22T12:29:00Z">
              <w:rPr>
                <w:rStyle w:val="emailstyle17"/>
                <w:rFonts w:ascii="Times New Roman" w:hAnsi="Times New Roman" w:cs="David" w:hint="eastAsia"/>
                <w:color w:val="auto"/>
                <w:rtl/>
              </w:rPr>
            </w:rPrChange>
          </w:rPr>
          <w:t>מ</w:t>
        </w:r>
        <w:r w:rsidRPr="005430D4">
          <w:rPr>
            <w:rStyle w:val="emailstyle17"/>
            <w:rFonts w:ascii="Times New Roman" w:hAnsi="Times New Roman" w:cs="David"/>
            <w:b/>
            <w:bCs/>
            <w:color w:val="auto"/>
            <w:rtl/>
            <w:rPrChange w:id="630" w:author="Shimon" w:date="2019-07-22T12:29:00Z">
              <w:rPr>
                <w:rStyle w:val="emailstyle17"/>
                <w:rFonts w:ascii="Times New Roman" w:hAnsi="Times New Roman" w:cs="David"/>
                <w:color w:val="auto"/>
                <w:rtl/>
              </w:rPr>
            </w:rPrChange>
          </w:rPr>
          <w:t>-22.</w:t>
        </w:r>
      </w:ins>
      <w:ins w:id="631" w:author="Shimon" w:date="2019-07-22T13:48:00Z">
        <w:r w:rsidR="007B1E48" w:rsidRPr="005430D4">
          <w:rPr>
            <w:rStyle w:val="emailstyle17"/>
            <w:rFonts w:ascii="Times New Roman" w:hAnsi="Times New Roman" w:cs="David" w:hint="cs"/>
            <w:b/>
            <w:bCs/>
            <w:color w:val="auto"/>
            <w:rtl/>
          </w:rPr>
          <w:t>3</w:t>
        </w:r>
      </w:ins>
      <w:ins w:id="632" w:author="Shimon" w:date="2019-07-21T23:28:00Z">
        <w:r w:rsidRPr="005430D4">
          <w:rPr>
            <w:rStyle w:val="emailstyle17"/>
            <w:rFonts w:ascii="Times New Roman" w:hAnsi="Times New Roman" w:cs="David"/>
            <w:b/>
            <w:bCs/>
            <w:color w:val="auto"/>
            <w:rtl/>
            <w:rPrChange w:id="633" w:author="Shimon" w:date="2019-07-22T12:29:00Z">
              <w:rPr>
                <w:rStyle w:val="emailstyle17"/>
                <w:rFonts w:ascii="Times New Roman" w:hAnsi="Times New Roman" w:cs="David"/>
                <w:color w:val="auto"/>
                <w:rtl/>
              </w:rPr>
            </w:rPrChange>
          </w:rPr>
          <w:t>33</w:t>
        </w:r>
      </w:ins>
      <w:ins w:id="634" w:author="Shimon" w:date="2019-07-22T12:29:00Z">
        <w:r w:rsidR="00895329" w:rsidRPr="005430D4">
          <w:rPr>
            <w:rStyle w:val="emailstyle17"/>
            <w:rFonts w:ascii="Times New Roman" w:hAnsi="Times New Roman" w:cs="David"/>
            <w:b/>
            <w:bCs/>
            <w:color w:val="auto"/>
            <w:rtl/>
            <w:rPrChange w:id="635" w:author="Shimon" w:date="2019-07-22T12:29:00Z">
              <w:rPr>
                <w:rStyle w:val="emailstyle17"/>
                <w:rFonts w:ascii="Times New Roman" w:hAnsi="Times New Roman" w:cs="David"/>
                <w:color w:val="auto"/>
                <w:rtl/>
              </w:rPr>
            </w:rPrChange>
          </w:rPr>
          <w:t xml:space="preserve"> </w:t>
        </w:r>
      </w:ins>
      <w:ins w:id="636" w:author="Shimon" w:date="2019-07-21T23:28:00Z">
        <w:r w:rsidRPr="005430D4">
          <w:rPr>
            <w:rStyle w:val="emailstyle17"/>
            <w:rFonts w:ascii="Times New Roman" w:hAnsi="Times New Roman" w:cs="David" w:hint="eastAsia"/>
            <w:b/>
            <w:bCs/>
            <w:color w:val="auto"/>
            <w:rtl/>
            <w:rPrChange w:id="637" w:author="Shimon" w:date="2019-07-22T12:29:00Z">
              <w:rPr>
                <w:rStyle w:val="emailstyle17"/>
                <w:rFonts w:ascii="Times New Roman" w:hAnsi="Times New Roman" w:cs="David" w:hint="eastAsia"/>
                <w:color w:val="auto"/>
                <w:rtl/>
              </w:rPr>
            </w:rPrChange>
          </w:rPr>
          <w:t>שנות</w:t>
        </w:r>
        <w:r w:rsidRPr="005430D4">
          <w:rPr>
            <w:rStyle w:val="emailstyle17"/>
            <w:rFonts w:ascii="Times New Roman" w:hAnsi="Times New Roman" w:cs="David"/>
            <w:b/>
            <w:bCs/>
            <w:color w:val="auto"/>
            <w:rtl/>
            <w:rPrChange w:id="638" w:author="Shimon" w:date="2019-07-22T12:29:00Z">
              <w:rPr>
                <w:rStyle w:val="emailstyle17"/>
                <w:rFonts w:ascii="Times New Roman" w:hAnsi="Times New Roman" w:cs="David"/>
                <w:color w:val="auto"/>
                <w:rtl/>
              </w:rPr>
            </w:rPrChange>
          </w:rPr>
          <w:t xml:space="preserve"> </w:t>
        </w:r>
        <w:r w:rsidRPr="005430D4">
          <w:rPr>
            <w:rStyle w:val="emailstyle17"/>
            <w:rFonts w:ascii="Times New Roman" w:hAnsi="Times New Roman" w:cs="David" w:hint="eastAsia"/>
            <w:b/>
            <w:bCs/>
            <w:color w:val="auto"/>
            <w:rtl/>
            <w:rPrChange w:id="639" w:author="Shimon" w:date="2019-07-22T12:29:00Z">
              <w:rPr>
                <w:rStyle w:val="emailstyle17"/>
                <w:rFonts w:ascii="Times New Roman" w:hAnsi="Times New Roman" w:cs="David" w:hint="eastAsia"/>
                <w:color w:val="auto"/>
                <w:rtl/>
              </w:rPr>
            </w:rPrChange>
          </w:rPr>
          <w:t>ה</w:t>
        </w:r>
      </w:ins>
      <w:ins w:id="640" w:author="Shimon" w:date="2019-07-21T23:15:00Z">
        <w:r w:rsidR="00BE14DA" w:rsidRPr="005430D4">
          <w:rPr>
            <w:rStyle w:val="emailstyle17"/>
            <w:rFonts w:ascii="Times New Roman" w:hAnsi="Times New Roman" w:cs="David" w:hint="eastAsia"/>
            <w:b/>
            <w:bCs/>
            <w:color w:val="auto"/>
            <w:rtl/>
            <w:rPrChange w:id="641" w:author="Shimon" w:date="2019-07-22T12:29:00Z">
              <w:rPr>
                <w:rStyle w:val="emailstyle17"/>
                <w:rFonts w:ascii="Times New Roman" w:hAnsi="Times New Roman" w:cs="David" w:hint="eastAsia"/>
                <w:color w:val="auto"/>
                <w:rtl/>
              </w:rPr>
            </w:rPrChange>
          </w:rPr>
          <w:t>עבודה</w:t>
        </w:r>
        <w:r w:rsidR="00BE14DA" w:rsidRPr="005430D4">
          <w:rPr>
            <w:rStyle w:val="emailstyle17"/>
            <w:rFonts w:ascii="Times New Roman" w:hAnsi="Times New Roman" w:cs="David"/>
            <w:b/>
            <w:bCs/>
            <w:color w:val="auto"/>
            <w:rtl/>
            <w:rPrChange w:id="642" w:author="Shimon" w:date="2019-07-22T12:29: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rtl/>
            <w:rPrChange w:id="643" w:author="Shimon" w:date="2019-07-22T12:29:00Z">
              <w:rPr>
                <w:rStyle w:val="emailstyle17"/>
                <w:rFonts w:ascii="Times New Roman" w:hAnsi="Times New Roman" w:cs="David" w:hint="eastAsia"/>
                <w:color w:val="auto"/>
                <w:rtl/>
              </w:rPr>
            </w:rPrChange>
          </w:rPr>
          <w:t>במסגרת</w:t>
        </w:r>
        <w:r w:rsidR="00BE14DA" w:rsidRPr="005430D4">
          <w:rPr>
            <w:rStyle w:val="emailstyle17"/>
            <w:rFonts w:ascii="Times New Roman" w:hAnsi="Times New Roman" w:cs="David"/>
            <w:b/>
            <w:bCs/>
            <w:color w:val="auto"/>
            <w:rtl/>
            <w:rPrChange w:id="644" w:author="Shimon" w:date="2019-07-22T12:29:00Z">
              <w:rPr>
                <w:rStyle w:val="emailstyle17"/>
                <w:rFonts w:ascii="Times New Roman" w:hAnsi="Times New Roman" w:cs="David"/>
                <w:color w:val="auto"/>
                <w:rtl/>
              </w:rPr>
            </w:rPrChange>
          </w:rPr>
          <w:t xml:space="preserve"> </w:t>
        </w:r>
        <w:r w:rsidR="00BE14DA" w:rsidRPr="005430D4">
          <w:rPr>
            <w:rStyle w:val="emailstyle17"/>
            <w:rFonts w:ascii="Times New Roman" w:hAnsi="Times New Roman" w:cs="David" w:hint="eastAsia"/>
            <w:b/>
            <w:bCs/>
            <w:color w:val="auto"/>
            <w:rtl/>
            <w:rPrChange w:id="645" w:author="Shimon" w:date="2019-07-22T12:29:00Z">
              <w:rPr>
                <w:rStyle w:val="emailstyle17"/>
                <w:rFonts w:ascii="Times New Roman" w:hAnsi="Times New Roman" w:cs="David" w:hint="eastAsia"/>
                <w:color w:val="auto"/>
                <w:rtl/>
              </w:rPr>
            </w:rPrChange>
          </w:rPr>
          <w:t>החוזה</w:t>
        </w:r>
      </w:ins>
      <w:ins w:id="646" w:author="Shimon" w:date="2019-07-21T23:16:00Z">
        <w:r w:rsidR="00BE14DA" w:rsidRPr="005430D4">
          <w:rPr>
            <w:rStyle w:val="emailstyle17"/>
            <w:rFonts w:ascii="Times New Roman" w:hAnsi="Times New Roman" w:cs="David" w:hint="cs"/>
            <w:color w:val="auto"/>
            <w:rtl/>
          </w:rPr>
          <w:t xml:space="preserve"> </w:t>
        </w:r>
      </w:ins>
      <w:ins w:id="647" w:author="Shimon" w:date="2019-07-21T23:12:00Z">
        <w:r w:rsidR="009D504B" w:rsidRPr="005430D4">
          <w:rPr>
            <w:rStyle w:val="emailstyle17"/>
            <w:rFonts w:ascii="Times New Roman" w:hAnsi="Times New Roman" w:cs="David" w:hint="cs"/>
            <w:color w:val="auto"/>
            <w:rtl/>
          </w:rPr>
          <w:t>(1.4.1990 עד 5.8.201</w:t>
        </w:r>
      </w:ins>
      <w:ins w:id="648" w:author="Shimon" w:date="2019-07-21T23:13:00Z">
        <w:r w:rsidR="00BE14DA" w:rsidRPr="005430D4">
          <w:rPr>
            <w:rStyle w:val="emailstyle17"/>
            <w:rFonts w:ascii="Times New Roman" w:hAnsi="Times New Roman" w:cs="David" w:hint="cs"/>
            <w:color w:val="auto"/>
            <w:rtl/>
          </w:rPr>
          <w:t>2)</w:t>
        </w:r>
      </w:ins>
      <w:ins w:id="649" w:author="Shimon" w:date="2019-07-22T13:49:00Z">
        <w:r w:rsidR="007B1E48" w:rsidRPr="005430D4">
          <w:rPr>
            <w:rStyle w:val="emailstyle17"/>
            <w:rFonts w:ascii="Times New Roman" w:hAnsi="Times New Roman" w:cs="David" w:hint="cs"/>
            <w:color w:val="auto"/>
            <w:rtl/>
          </w:rPr>
          <w:t xml:space="preserve"> </w:t>
        </w:r>
      </w:ins>
    </w:p>
    <w:p w14:paraId="1D752BB8" w14:textId="0BB830F5" w:rsidR="00BE14DA" w:rsidRPr="005430D4" w:rsidRDefault="00794A53">
      <w:pPr>
        <w:pStyle w:val="11"/>
        <w:spacing w:before="0" w:after="240" w:line="360" w:lineRule="auto"/>
        <w:ind w:left="510" w:right="360" w:firstLine="0"/>
        <w:rPr>
          <w:ins w:id="650" w:author="Shimon" w:date="2019-07-21T23:16:00Z"/>
          <w:rStyle w:val="emailstyle17"/>
          <w:rFonts w:ascii="Times New Roman" w:hAnsi="Times New Roman" w:cs="David"/>
          <w:b/>
          <w:bCs/>
          <w:color w:val="auto"/>
          <w:szCs w:val="28"/>
          <w:u w:val="single"/>
          <w:rtl/>
          <w:rPrChange w:id="651" w:author="Shimon" w:date="2019-07-21T23:16:00Z">
            <w:rPr>
              <w:ins w:id="652" w:author="Shimon" w:date="2019-07-21T23:16:00Z"/>
              <w:rStyle w:val="emailstyle17"/>
              <w:rFonts w:ascii="Times New Roman" w:hAnsi="Times New Roman" w:cs="David"/>
              <w:color w:val="auto"/>
              <w:rtl/>
            </w:rPr>
          </w:rPrChange>
        </w:rPr>
        <w:pPrChange w:id="653" w:author="Shimon" w:date="2019-07-23T11:42:00Z">
          <w:pPr>
            <w:pStyle w:val="11"/>
            <w:numPr>
              <w:numId w:val="14"/>
            </w:numPr>
            <w:tabs>
              <w:tab w:val="num" w:pos="1440"/>
            </w:tabs>
            <w:spacing w:before="0" w:after="240" w:line="360" w:lineRule="auto"/>
            <w:ind w:left="510" w:right="360" w:hanging="425"/>
          </w:pPr>
        </w:pPrChange>
      </w:pPr>
      <w:ins w:id="654" w:author="Shimon" w:date="2019-07-21T23:29:00Z">
        <w:r w:rsidRPr="005430D4">
          <w:rPr>
            <w:rStyle w:val="emailstyle17"/>
            <w:rFonts w:ascii="Times New Roman" w:hAnsi="Times New Roman" w:cs="David" w:hint="cs"/>
            <w:color w:val="auto"/>
            <w:rtl/>
          </w:rPr>
          <w:t>דהיינו</w:t>
        </w:r>
      </w:ins>
      <w:ins w:id="655" w:author="Shimon" w:date="2019-07-21T23:30:00Z">
        <w:r w:rsidRPr="005430D4">
          <w:rPr>
            <w:rStyle w:val="emailstyle17"/>
            <w:rFonts w:ascii="Times New Roman" w:hAnsi="Times New Roman" w:cs="David" w:hint="cs"/>
            <w:color w:val="auto"/>
            <w:rtl/>
          </w:rPr>
          <w:t xml:space="preserve">: </w:t>
        </w:r>
      </w:ins>
      <w:ins w:id="656" w:author="Shimon" w:date="2019-07-21T23:29:00Z">
        <w:r w:rsidRPr="005430D4">
          <w:rPr>
            <w:rStyle w:val="emailstyle17"/>
            <w:rFonts w:ascii="Times New Roman" w:hAnsi="Times New Roman" w:cs="David"/>
            <w:b/>
            <w:bCs/>
            <w:color w:val="auto"/>
            <w:szCs w:val="28"/>
            <w:u w:val="single"/>
            <w:rtl/>
            <w:rPrChange w:id="657" w:author="Shimon" w:date="2019-07-21T23:30:00Z">
              <w:rPr>
                <w:rStyle w:val="emailstyle17"/>
                <w:rFonts w:ascii="Times New Roman" w:hAnsi="Times New Roman" w:cs="David"/>
                <w:color w:val="auto"/>
                <w:rtl/>
              </w:rPr>
            </w:rPrChange>
          </w:rPr>
          <w:t>44.6</w:t>
        </w:r>
      </w:ins>
      <w:ins w:id="658" w:author="Shimon" w:date="2019-07-22T13:48:00Z">
        <w:r w:rsidR="007B1E48" w:rsidRPr="005430D4">
          <w:rPr>
            <w:rStyle w:val="emailstyle17"/>
            <w:rFonts w:ascii="Times New Roman" w:hAnsi="Times New Roman" w:cs="David" w:hint="cs"/>
            <w:b/>
            <w:bCs/>
            <w:color w:val="auto"/>
            <w:szCs w:val="28"/>
            <w:u w:val="single"/>
            <w:rtl/>
          </w:rPr>
          <w:t>6</w:t>
        </w:r>
      </w:ins>
      <w:ins w:id="659" w:author="Shimon" w:date="2019-07-22T13:47:00Z">
        <w:r w:rsidR="007B1E48" w:rsidRPr="005430D4">
          <w:rPr>
            <w:rStyle w:val="emailstyle17"/>
            <w:rFonts w:ascii="Times New Roman" w:hAnsi="Times New Roman" w:cs="David" w:hint="cs"/>
            <w:b/>
            <w:bCs/>
            <w:color w:val="auto"/>
            <w:szCs w:val="28"/>
            <w:u w:val="single"/>
            <w:rtl/>
          </w:rPr>
          <w:t>6</w:t>
        </w:r>
      </w:ins>
      <w:ins w:id="660" w:author="Shimon" w:date="2019-07-21T23:42:00Z">
        <w:r w:rsidR="005D0CE5" w:rsidRPr="005430D4">
          <w:rPr>
            <w:rStyle w:val="emailstyle17"/>
            <w:rFonts w:ascii="Times New Roman" w:hAnsi="Times New Roman" w:cs="David" w:hint="cs"/>
            <w:b/>
            <w:bCs/>
            <w:color w:val="auto"/>
            <w:szCs w:val="28"/>
            <w:u w:val="single"/>
            <w:rtl/>
          </w:rPr>
          <w:t xml:space="preserve">% </w:t>
        </w:r>
        <w:r w:rsidR="005D0CE5" w:rsidRPr="005430D4">
          <w:rPr>
            <w:rStyle w:val="emailstyle17"/>
            <w:rFonts w:ascii="Times New Roman" w:hAnsi="Times New Roman" w:cs="David"/>
            <w:color w:val="auto"/>
            <w:sz w:val="24"/>
            <w:rtl/>
            <w:rPrChange w:id="661" w:author="Shimon" w:date="2019-07-21T23:43:00Z">
              <w:rPr>
                <w:rStyle w:val="emailstyle17"/>
                <w:rFonts w:ascii="Times New Roman" w:hAnsi="Times New Roman" w:cs="David"/>
                <w:color w:val="auto"/>
                <w:szCs w:val="28"/>
                <w:rtl/>
              </w:rPr>
            </w:rPrChange>
          </w:rPr>
          <w:t>(22.</w:t>
        </w:r>
      </w:ins>
      <w:ins w:id="662" w:author="Shimon" w:date="2019-07-21T23:43:00Z">
        <w:r w:rsidR="005D0CE5" w:rsidRPr="005430D4">
          <w:rPr>
            <w:rStyle w:val="emailstyle17"/>
            <w:rFonts w:ascii="Times New Roman" w:hAnsi="Times New Roman" w:cs="David"/>
            <w:color w:val="auto"/>
            <w:sz w:val="24"/>
            <w:rtl/>
            <w:rPrChange w:id="663" w:author="Shimon" w:date="2019-07-21T23:43:00Z">
              <w:rPr>
                <w:rStyle w:val="emailstyle17"/>
                <w:rFonts w:ascii="Times New Roman" w:hAnsi="Times New Roman" w:cs="David"/>
                <w:color w:val="auto"/>
                <w:szCs w:val="28"/>
                <w:rtl/>
              </w:rPr>
            </w:rPrChange>
          </w:rPr>
          <w:t>3</w:t>
        </w:r>
      </w:ins>
      <w:ins w:id="664" w:author="Shimon" w:date="2019-07-22T13:48:00Z">
        <w:r w:rsidR="007B1E48" w:rsidRPr="005430D4">
          <w:rPr>
            <w:rStyle w:val="emailstyle17"/>
            <w:rFonts w:ascii="Times New Roman" w:hAnsi="Times New Roman" w:cs="David" w:hint="cs"/>
            <w:color w:val="auto"/>
            <w:sz w:val="24"/>
            <w:rtl/>
          </w:rPr>
          <w:t>3</w:t>
        </w:r>
      </w:ins>
      <w:ins w:id="665" w:author="Shimon" w:date="2019-07-21T23:43:00Z">
        <w:r w:rsidR="005D0CE5" w:rsidRPr="005430D4">
          <w:rPr>
            <w:rStyle w:val="emailstyle17"/>
            <w:rFonts w:ascii="Times New Roman" w:hAnsi="Times New Roman" w:cs="David"/>
            <w:color w:val="auto"/>
            <w:sz w:val="24"/>
            <w:rtl/>
            <w:rPrChange w:id="666" w:author="Shimon" w:date="2019-07-21T23:43:00Z">
              <w:rPr>
                <w:rStyle w:val="emailstyle17"/>
                <w:rFonts w:ascii="Times New Roman" w:hAnsi="Times New Roman" w:cs="David"/>
                <w:color w:val="auto"/>
                <w:szCs w:val="28"/>
                <w:rtl/>
              </w:rPr>
            </w:rPrChange>
          </w:rPr>
          <w:t xml:space="preserve">3שנה </w:t>
        </w:r>
        <w:r w:rsidR="005D0CE5" w:rsidRPr="005430D4">
          <w:rPr>
            <w:rStyle w:val="emailstyle17"/>
            <w:rFonts w:ascii="Times New Roman" w:hAnsi="Times New Roman" w:cs="David" w:hint="eastAsia"/>
            <w:color w:val="auto"/>
            <w:sz w:val="24"/>
            <w:rtl/>
            <w:rPrChange w:id="667" w:author="Shimon" w:date="2019-07-21T23:43:00Z">
              <w:rPr>
                <w:rStyle w:val="emailstyle17"/>
                <w:rFonts w:ascii="Times New Roman" w:hAnsi="Times New Roman" w:cs="David" w:hint="eastAsia"/>
                <w:color w:val="auto"/>
                <w:szCs w:val="28"/>
                <w:rtl/>
              </w:rPr>
            </w:rPrChange>
          </w:rPr>
          <w:t>כפול</w:t>
        </w:r>
        <w:r w:rsidR="005D0CE5" w:rsidRPr="005430D4">
          <w:rPr>
            <w:rStyle w:val="emailstyle17"/>
            <w:rFonts w:ascii="Times New Roman" w:hAnsi="Times New Roman" w:cs="David"/>
            <w:color w:val="auto"/>
            <w:sz w:val="24"/>
            <w:rtl/>
            <w:rPrChange w:id="668" w:author="Shimon" w:date="2019-07-21T23:43:00Z">
              <w:rPr>
                <w:rStyle w:val="emailstyle17"/>
                <w:rFonts w:ascii="Times New Roman" w:hAnsi="Times New Roman" w:cs="David"/>
                <w:color w:val="auto"/>
                <w:szCs w:val="28"/>
                <w:rtl/>
              </w:rPr>
            </w:rPrChange>
          </w:rPr>
          <w:t xml:space="preserve"> 2%</w:t>
        </w:r>
        <w:r w:rsidR="0069391A" w:rsidRPr="005430D4">
          <w:rPr>
            <w:rStyle w:val="emailstyle17"/>
            <w:rFonts w:ascii="Times New Roman" w:hAnsi="Times New Roman" w:cs="David"/>
            <w:color w:val="auto"/>
            <w:sz w:val="24"/>
            <w:rtl/>
            <w:rPrChange w:id="669" w:author="Shimon" w:date="2019-07-21T23:43:00Z">
              <w:rPr>
                <w:rStyle w:val="emailstyle17"/>
                <w:rFonts w:ascii="Times New Roman" w:hAnsi="Times New Roman" w:cs="David"/>
                <w:color w:val="auto"/>
                <w:szCs w:val="28"/>
                <w:rtl/>
              </w:rPr>
            </w:rPrChange>
          </w:rPr>
          <w:t>)</w:t>
        </w:r>
        <w:r w:rsidR="005D0CE5" w:rsidRPr="005430D4">
          <w:rPr>
            <w:rStyle w:val="emailstyle17"/>
            <w:rFonts w:ascii="Times New Roman" w:hAnsi="Times New Roman" w:cs="David" w:hint="cs"/>
            <w:color w:val="auto"/>
            <w:szCs w:val="28"/>
            <w:rtl/>
          </w:rPr>
          <w:t xml:space="preserve"> </w:t>
        </w:r>
      </w:ins>
      <w:ins w:id="670" w:author="Shimon" w:date="2019-07-21T23:42:00Z">
        <w:r w:rsidR="005D0CE5" w:rsidRPr="005430D4">
          <w:rPr>
            <w:rStyle w:val="emailstyle17"/>
            <w:rFonts w:ascii="Times New Roman" w:hAnsi="Times New Roman" w:cs="David" w:hint="cs"/>
            <w:b/>
            <w:bCs/>
            <w:color w:val="auto"/>
            <w:szCs w:val="28"/>
            <w:u w:val="single"/>
            <w:rtl/>
          </w:rPr>
          <w:t xml:space="preserve">מהמשכורת </w:t>
        </w:r>
      </w:ins>
      <w:ins w:id="671" w:author="Shimon" w:date="2019-07-21T23:30:00Z">
        <w:r w:rsidRPr="005430D4">
          <w:rPr>
            <w:rStyle w:val="emailstyle17"/>
            <w:rFonts w:ascii="Times New Roman" w:hAnsi="Times New Roman" w:cs="David" w:hint="cs"/>
            <w:b/>
            <w:bCs/>
            <w:color w:val="auto"/>
            <w:szCs w:val="28"/>
            <w:u w:val="single"/>
            <w:rtl/>
          </w:rPr>
          <w:t>הקובעת לחוזה</w:t>
        </w:r>
      </w:ins>
      <w:ins w:id="672" w:author="Shimon" w:date="2019-07-21T23:44:00Z">
        <w:r w:rsidR="0069391A" w:rsidRPr="005430D4">
          <w:rPr>
            <w:rStyle w:val="emailstyle17"/>
            <w:rFonts w:ascii="Times New Roman" w:hAnsi="Times New Roman" w:cs="David" w:hint="cs"/>
            <w:b/>
            <w:bCs/>
            <w:color w:val="auto"/>
            <w:szCs w:val="28"/>
            <w:u w:val="single"/>
            <w:rtl/>
          </w:rPr>
          <w:t>.</w:t>
        </w:r>
      </w:ins>
    </w:p>
    <w:p w14:paraId="47E9BF6C" w14:textId="524F2329" w:rsidR="001D0395" w:rsidRDefault="00BE14DA">
      <w:pPr>
        <w:pStyle w:val="11"/>
        <w:tabs>
          <w:tab w:val="left" w:pos="381"/>
        </w:tabs>
        <w:spacing w:before="0" w:after="240"/>
        <w:ind w:right="360" w:firstLine="13"/>
        <w:rPr>
          <w:ins w:id="673" w:author="Shimon" w:date="2019-07-23T11:29:00Z"/>
          <w:rStyle w:val="emailstyle17"/>
          <w:rFonts w:ascii="Times New Roman" w:hAnsi="Times New Roman" w:cs="David"/>
          <w:color w:val="auto"/>
          <w:rtl/>
        </w:rPr>
        <w:pPrChange w:id="674" w:author="Shimon" w:date="2019-07-23T13:40:00Z">
          <w:pPr>
            <w:pStyle w:val="11"/>
            <w:numPr>
              <w:numId w:val="14"/>
            </w:numPr>
            <w:tabs>
              <w:tab w:val="num" w:pos="1440"/>
            </w:tabs>
            <w:spacing w:before="0" w:after="240" w:line="360" w:lineRule="auto"/>
            <w:ind w:left="510" w:right="360" w:hanging="425"/>
          </w:pPr>
        </w:pPrChange>
      </w:pPr>
      <w:ins w:id="675" w:author="Shimon" w:date="2019-07-21T23:16:00Z">
        <w:r w:rsidRPr="00435A41">
          <w:rPr>
            <w:rStyle w:val="emailstyle17"/>
            <w:rFonts w:ascii="Times New Roman" w:hAnsi="Times New Roman" w:cs="David" w:hint="eastAsia"/>
            <w:b/>
            <w:bCs/>
            <w:color w:val="auto"/>
            <w:rtl/>
            <w:rPrChange w:id="676" w:author="Shimon" w:date="2019-07-22T00:02:00Z">
              <w:rPr>
                <w:rStyle w:val="emailstyle17"/>
                <w:rFonts w:ascii="Times New Roman" w:hAnsi="Times New Roman" w:cs="David" w:hint="eastAsia"/>
                <w:color w:val="auto"/>
                <w:rtl/>
              </w:rPr>
            </w:rPrChange>
          </w:rPr>
          <w:t>ב</w:t>
        </w:r>
        <w:r w:rsidRPr="00435A41">
          <w:rPr>
            <w:rStyle w:val="emailstyle17"/>
            <w:rFonts w:ascii="Times New Roman" w:hAnsi="Times New Roman" w:cs="David"/>
            <w:b/>
            <w:bCs/>
            <w:color w:val="auto"/>
            <w:rtl/>
            <w:rPrChange w:id="677" w:author="Shimon" w:date="2019-07-22T00:02:00Z">
              <w:rPr>
                <w:rStyle w:val="emailstyle17"/>
                <w:rFonts w:ascii="Times New Roman" w:hAnsi="Times New Roman" w:cs="David"/>
                <w:color w:val="auto"/>
                <w:rtl/>
              </w:rPr>
            </w:rPrChange>
          </w:rPr>
          <w:t>:</w:t>
        </w:r>
        <w:r w:rsidRPr="00291522">
          <w:rPr>
            <w:rStyle w:val="emailstyle17"/>
            <w:rFonts w:ascii="Times New Roman" w:hAnsi="Times New Roman" w:cs="David" w:hint="cs"/>
            <w:color w:val="auto"/>
            <w:rtl/>
          </w:rPr>
          <w:t xml:space="preserve"> </w:t>
        </w:r>
      </w:ins>
      <w:ins w:id="678" w:author="Shimon" w:date="2019-07-23T13:40:00Z">
        <w:r w:rsidR="00337EAF">
          <w:rPr>
            <w:rStyle w:val="emailstyle17"/>
            <w:rFonts w:ascii="Times New Roman" w:hAnsi="Times New Roman" w:cs="David" w:hint="cs"/>
            <w:color w:val="auto"/>
            <w:rtl/>
          </w:rPr>
          <w:t xml:space="preserve"> </w:t>
        </w:r>
      </w:ins>
      <w:ins w:id="679" w:author="Shimon" w:date="2019-07-21T23:16:00Z">
        <w:r w:rsidRPr="0069391A">
          <w:rPr>
            <w:rStyle w:val="emailstyle17"/>
            <w:rFonts w:ascii="Times New Roman" w:hAnsi="Times New Roman" w:cs="David" w:hint="eastAsia"/>
            <w:b/>
            <w:bCs/>
            <w:color w:val="auto"/>
            <w:rtl/>
            <w:rPrChange w:id="680" w:author="Shimon" w:date="2019-07-21T23:44:00Z">
              <w:rPr>
                <w:rStyle w:val="emailstyle17"/>
                <w:rFonts w:ascii="Times New Roman" w:hAnsi="Times New Roman" w:cs="David" w:hint="eastAsia"/>
                <w:color w:val="auto"/>
                <w:rtl/>
              </w:rPr>
            </w:rPrChange>
          </w:rPr>
          <w:t>לתקופת</w:t>
        </w:r>
        <w:r w:rsidRPr="0069391A">
          <w:rPr>
            <w:rStyle w:val="emailstyle17"/>
            <w:rFonts w:ascii="Times New Roman" w:hAnsi="Times New Roman" w:cs="David"/>
            <w:b/>
            <w:bCs/>
            <w:color w:val="auto"/>
            <w:rtl/>
            <w:rPrChange w:id="681" w:author="Shimon" w:date="2019-07-21T23:44:00Z">
              <w:rPr>
                <w:rStyle w:val="emailstyle17"/>
                <w:rFonts w:ascii="Times New Roman" w:hAnsi="Times New Roman" w:cs="David"/>
                <w:color w:val="auto"/>
                <w:rtl/>
              </w:rPr>
            </w:rPrChange>
          </w:rPr>
          <w:t xml:space="preserve"> </w:t>
        </w:r>
        <w:r w:rsidRPr="0069391A">
          <w:rPr>
            <w:rStyle w:val="emailstyle17"/>
            <w:rFonts w:ascii="Times New Roman" w:hAnsi="Times New Roman" w:cs="David" w:hint="eastAsia"/>
            <w:b/>
            <w:bCs/>
            <w:color w:val="auto"/>
            <w:rtl/>
            <w:rPrChange w:id="682" w:author="Shimon" w:date="2019-07-21T23:44:00Z">
              <w:rPr>
                <w:rStyle w:val="emailstyle17"/>
                <w:rFonts w:ascii="Times New Roman" w:hAnsi="Times New Roman" w:cs="David" w:hint="eastAsia"/>
                <w:color w:val="auto"/>
                <w:rtl/>
              </w:rPr>
            </w:rPrChange>
          </w:rPr>
          <w:t>העבודה</w:t>
        </w:r>
        <w:r w:rsidRPr="0069391A">
          <w:rPr>
            <w:rStyle w:val="emailstyle17"/>
            <w:rFonts w:ascii="Times New Roman" w:hAnsi="Times New Roman" w:cs="David"/>
            <w:b/>
            <w:bCs/>
            <w:color w:val="auto"/>
            <w:rtl/>
            <w:rPrChange w:id="683" w:author="Shimon" w:date="2019-07-21T23:44:00Z">
              <w:rPr>
                <w:rStyle w:val="emailstyle17"/>
                <w:rFonts w:ascii="Times New Roman" w:hAnsi="Times New Roman" w:cs="David"/>
                <w:color w:val="auto"/>
                <w:rtl/>
              </w:rPr>
            </w:rPrChange>
          </w:rPr>
          <w:t xml:space="preserve"> </w:t>
        </w:r>
        <w:r w:rsidRPr="0069391A">
          <w:rPr>
            <w:rStyle w:val="emailstyle17"/>
            <w:rFonts w:ascii="Times New Roman" w:hAnsi="Times New Roman" w:cs="David" w:hint="eastAsia"/>
            <w:b/>
            <w:bCs/>
            <w:color w:val="auto"/>
            <w:rtl/>
            <w:rPrChange w:id="684" w:author="Shimon" w:date="2019-07-21T23:44:00Z">
              <w:rPr>
                <w:rStyle w:val="emailstyle17"/>
                <w:rFonts w:ascii="Times New Roman" w:hAnsi="Times New Roman" w:cs="David" w:hint="eastAsia"/>
                <w:color w:val="auto"/>
                <w:rtl/>
              </w:rPr>
            </w:rPrChange>
          </w:rPr>
          <w:t>בכתב</w:t>
        </w:r>
        <w:r w:rsidRPr="0069391A">
          <w:rPr>
            <w:rStyle w:val="emailstyle17"/>
            <w:rFonts w:ascii="Times New Roman" w:hAnsi="Times New Roman" w:cs="David"/>
            <w:b/>
            <w:bCs/>
            <w:color w:val="auto"/>
            <w:rtl/>
            <w:rPrChange w:id="685" w:author="Shimon" w:date="2019-07-21T23:44:00Z">
              <w:rPr>
                <w:rStyle w:val="emailstyle17"/>
                <w:rFonts w:ascii="Times New Roman" w:hAnsi="Times New Roman" w:cs="David"/>
                <w:color w:val="auto"/>
                <w:rtl/>
              </w:rPr>
            </w:rPrChange>
          </w:rPr>
          <w:t xml:space="preserve"> </w:t>
        </w:r>
        <w:r w:rsidRPr="0069391A">
          <w:rPr>
            <w:rStyle w:val="emailstyle17"/>
            <w:rFonts w:ascii="Times New Roman" w:hAnsi="Times New Roman" w:cs="David" w:hint="eastAsia"/>
            <w:b/>
            <w:bCs/>
            <w:color w:val="auto"/>
            <w:rtl/>
            <w:rPrChange w:id="686" w:author="Shimon" w:date="2019-07-21T23:44:00Z">
              <w:rPr>
                <w:rStyle w:val="emailstyle17"/>
                <w:rFonts w:ascii="Times New Roman" w:hAnsi="Times New Roman" w:cs="David" w:hint="eastAsia"/>
                <w:color w:val="auto"/>
                <w:rtl/>
              </w:rPr>
            </w:rPrChange>
          </w:rPr>
          <w:t>מינוי</w:t>
        </w:r>
      </w:ins>
      <w:ins w:id="687" w:author="Shimon" w:date="2019-07-21T23:23:00Z">
        <w:r w:rsidRPr="00291522">
          <w:rPr>
            <w:rStyle w:val="emailstyle17"/>
            <w:rFonts w:ascii="Times New Roman" w:hAnsi="Times New Roman" w:cs="David" w:hint="cs"/>
            <w:color w:val="auto"/>
            <w:rtl/>
          </w:rPr>
          <w:t xml:space="preserve"> (סעיף 12א לחוזה)</w:t>
        </w:r>
      </w:ins>
      <w:ins w:id="688" w:author="Shimon" w:date="2019-07-21T23:17:00Z">
        <w:r w:rsidRPr="00291522">
          <w:rPr>
            <w:rStyle w:val="emailstyle17"/>
            <w:rFonts w:ascii="Times New Roman" w:hAnsi="Times New Roman" w:cs="David" w:hint="cs"/>
            <w:color w:val="auto"/>
            <w:rtl/>
          </w:rPr>
          <w:t>:</w:t>
        </w:r>
      </w:ins>
    </w:p>
    <w:p w14:paraId="79283197" w14:textId="77777777" w:rsidR="00694BF1" w:rsidRDefault="00BE14DA">
      <w:pPr>
        <w:pStyle w:val="11"/>
        <w:tabs>
          <w:tab w:val="left" w:pos="523"/>
        </w:tabs>
        <w:spacing w:before="0" w:line="360" w:lineRule="auto"/>
        <w:ind w:left="522" w:right="357" w:firstLine="0"/>
        <w:rPr>
          <w:ins w:id="689" w:author="Shimon" w:date="2019-07-23T11:46:00Z"/>
          <w:rStyle w:val="emailstyle17"/>
          <w:rFonts w:ascii="Times New Roman" w:hAnsi="Times New Roman" w:cs="David"/>
          <w:color w:val="auto"/>
          <w:rtl/>
        </w:rPr>
        <w:pPrChange w:id="690" w:author="Shimon" w:date="2019-07-23T11:47:00Z">
          <w:pPr>
            <w:pStyle w:val="11"/>
            <w:numPr>
              <w:numId w:val="14"/>
            </w:numPr>
            <w:tabs>
              <w:tab w:val="num" w:pos="1440"/>
            </w:tabs>
            <w:spacing w:before="0" w:after="240" w:line="360" w:lineRule="auto"/>
            <w:ind w:left="510" w:right="360" w:hanging="425"/>
          </w:pPr>
        </w:pPrChange>
      </w:pPr>
      <w:ins w:id="691" w:author="Shimon" w:date="2019-07-21T23:18:00Z">
        <w:r w:rsidRPr="00895329">
          <w:rPr>
            <w:rStyle w:val="emailstyle17"/>
            <w:rFonts w:ascii="Times New Roman" w:hAnsi="Times New Roman" w:cs="David"/>
            <w:b/>
            <w:bCs/>
            <w:color w:val="auto"/>
            <w:rtl/>
            <w:rPrChange w:id="692" w:author="Shimon" w:date="2019-07-22T12:30:00Z">
              <w:rPr>
                <w:rStyle w:val="emailstyle17"/>
                <w:rFonts w:ascii="Times New Roman" w:hAnsi="Times New Roman" w:cs="David"/>
                <w:color w:val="auto"/>
                <w:rtl/>
              </w:rPr>
            </w:rPrChange>
          </w:rPr>
          <w:t>2%</w:t>
        </w:r>
      </w:ins>
      <w:ins w:id="693" w:author="Shimon" w:date="2019-07-21T23:17:00Z">
        <w:r w:rsidRPr="00291522">
          <w:rPr>
            <w:rStyle w:val="emailstyle17"/>
            <w:rFonts w:ascii="Times New Roman" w:hAnsi="Times New Roman" w:cs="David" w:hint="cs"/>
            <w:color w:val="auto"/>
            <w:rtl/>
          </w:rPr>
          <w:t xml:space="preserve"> </w:t>
        </w:r>
      </w:ins>
      <w:ins w:id="694" w:author="Shimon" w:date="2019-07-21T23:18:00Z">
        <w:r w:rsidRPr="00291522">
          <w:rPr>
            <w:rStyle w:val="emailstyle17"/>
            <w:rFonts w:ascii="Times New Roman" w:hAnsi="Times New Roman" w:cs="David" w:hint="cs"/>
            <w:color w:val="auto"/>
            <w:rtl/>
          </w:rPr>
          <w:t>מ</w:t>
        </w:r>
      </w:ins>
      <w:ins w:id="695" w:author="Shimon" w:date="2019-07-23T11:34:00Z">
        <w:r w:rsidR="001D0395">
          <w:rPr>
            <w:rStyle w:val="emailstyle17"/>
            <w:rFonts w:ascii="Times New Roman" w:hAnsi="Times New Roman" w:cs="David" w:hint="cs"/>
            <w:color w:val="auto"/>
            <w:rtl/>
          </w:rPr>
          <w:t>ה</w:t>
        </w:r>
      </w:ins>
      <w:ins w:id="696" w:author="Shimon" w:date="2019-07-21T23:13:00Z">
        <w:r w:rsidRPr="00291522">
          <w:rPr>
            <w:rStyle w:val="emailstyle17"/>
            <w:rFonts w:ascii="Times New Roman" w:hAnsi="Times New Roman" w:cs="David" w:hint="cs"/>
            <w:color w:val="auto"/>
            <w:rtl/>
          </w:rPr>
          <w:t xml:space="preserve">משכורת </w:t>
        </w:r>
      </w:ins>
      <w:ins w:id="697" w:author="Shimon" w:date="2019-07-23T11:34:00Z">
        <w:r w:rsidR="001D0395">
          <w:rPr>
            <w:rStyle w:val="emailstyle17"/>
            <w:rFonts w:ascii="Times New Roman" w:hAnsi="Times New Roman" w:cs="David" w:hint="cs"/>
            <w:color w:val="auto"/>
            <w:rtl/>
          </w:rPr>
          <w:t>ב</w:t>
        </w:r>
      </w:ins>
      <w:ins w:id="698" w:author="Shimon" w:date="2019-07-21T23:17:00Z">
        <w:r w:rsidRPr="00291522">
          <w:rPr>
            <w:rStyle w:val="emailstyle17"/>
            <w:rFonts w:ascii="Times New Roman" w:hAnsi="Times New Roman" w:cs="David" w:hint="cs"/>
            <w:color w:val="auto"/>
            <w:rtl/>
          </w:rPr>
          <w:t>דרגה הגבוהה ביותר ב</w:t>
        </w:r>
      </w:ins>
      <w:ins w:id="699" w:author="Shimon" w:date="2019-07-21T23:18:00Z">
        <w:r w:rsidRPr="00291522">
          <w:rPr>
            <w:rStyle w:val="emailstyle17"/>
            <w:rFonts w:ascii="Times New Roman" w:hAnsi="Times New Roman" w:cs="David" w:hint="cs"/>
            <w:color w:val="auto"/>
            <w:rtl/>
          </w:rPr>
          <w:t xml:space="preserve">סולם </w:t>
        </w:r>
      </w:ins>
      <w:ins w:id="700" w:author="Shimon" w:date="2019-07-21T23:17:00Z">
        <w:r w:rsidRPr="00291522">
          <w:rPr>
            <w:rStyle w:val="emailstyle17"/>
            <w:rFonts w:ascii="Times New Roman" w:hAnsi="Times New Roman" w:cs="David" w:hint="cs"/>
            <w:color w:val="auto"/>
            <w:rtl/>
          </w:rPr>
          <w:t>דירוג המח"</w:t>
        </w:r>
        <w:r w:rsidR="00895329" w:rsidRPr="00291522">
          <w:rPr>
            <w:rStyle w:val="emailstyle17"/>
            <w:rFonts w:ascii="Times New Roman" w:hAnsi="Times New Roman" w:cs="David" w:hint="cs"/>
            <w:color w:val="auto"/>
            <w:rtl/>
          </w:rPr>
          <w:t>ר</w:t>
        </w:r>
      </w:ins>
      <w:ins w:id="701" w:author="Shimon" w:date="2019-07-23T11:32:00Z">
        <w:r w:rsidR="001D0395">
          <w:rPr>
            <w:rStyle w:val="emailstyle17"/>
            <w:rFonts w:ascii="Times New Roman" w:hAnsi="Times New Roman" w:cs="David" w:hint="cs"/>
            <w:color w:val="auto"/>
            <w:rtl/>
          </w:rPr>
          <w:t xml:space="preserve"> </w:t>
        </w:r>
        <w:r w:rsidR="001D0395" w:rsidRPr="001D0395">
          <w:rPr>
            <w:rStyle w:val="emailstyle17"/>
            <w:rFonts w:ascii="Times New Roman" w:hAnsi="Times New Roman" w:cs="David"/>
            <w:b/>
            <w:bCs/>
            <w:color w:val="auto"/>
            <w:rtl/>
            <w:rPrChange w:id="702" w:author="Shimon" w:date="2019-07-23T11:34:00Z">
              <w:rPr>
                <w:rStyle w:val="emailstyle17"/>
                <w:rFonts w:ascii="Times New Roman" w:hAnsi="Times New Roman" w:cs="David"/>
                <w:color w:val="auto"/>
                <w:rtl/>
              </w:rPr>
            </w:rPrChange>
          </w:rPr>
          <w:t>(</w:t>
        </w:r>
      </w:ins>
      <w:ins w:id="703" w:author="Shimon" w:date="2019-07-23T11:33:00Z">
        <w:r w:rsidR="001D0395" w:rsidRPr="001D0395">
          <w:rPr>
            <w:rStyle w:val="emailstyle17"/>
            <w:rFonts w:ascii="Times New Roman" w:hAnsi="Times New Roman" w:cs="David"/>
            <w:b/>
            <w:bCs/>
            <w:color w:val="auto"/>
            <w:rtl/>
            <w:rPrChange w:id="704" w:author="Shimon" w:date="2019-07-23T11:34:00Z">
              <w:rPr>
                <w:rStyle w:val="emailstyle17"/>
                <w:rFonts w:ascii="Times New Roman" w:hAnsi="Times New Roman" w:cs="David"/>
                <w:color w:val="auto"/>
                <w:rtl/>
              </w:rPr>
            </w:rPrChange>
          </w:rPr>
          <w:t>+46)</w:t>
        </w:r>
      </w:ins>
      <w:ins w:id="705" w:author="Shimon" w:date="2019-07-21T23:18:00Z">
        <w:r w:rsidRPr="001D0395">
          <w:rPr>
            <w:rStyle w:val="emailstyle17"/>
            <w:rFonts w:ascii="Times New Roman" w:hAnsi="Times New Roman" w:cs="David"/>
            <w:b/>
            <w:bCs/>
            <w:color w:val="auto"/>
            <w:rtl/>
            <w:rPrChange w:id="706" w:author="Shimon" w:date="2019-07-23T11:34:00Z">
              <w:rPr>
                <w:rStyle w:val="emailstyle17"/>
                <w:rFonts w:ascii="Times New Roman" w:hAnsi="Times New Roman" w:cs="David"/>
                <w:color w:val="auto"/>
                <w:rtl/>
              </w:rPr>
            </w:rPrChange>
          </w:rPr>
          <w:t xml:space="preserve"> </w:t>
        </w:r>
      </w:ins>
      <w:ins w:id="707" w:author="Shimon" w:date="2019-07-23T11:30:00Z">
        <w:r w:rsidR="001D0395" w:rsidRPr="001D0395">
          <w:rPr>
            <w:rStyle w:val="emailstyle17"/>
            <w:rFonts w:ascii="Times New Roman" w:hAnsi="Times New Roman" w:cs="David" w:hint="eastAsia"/>
            <w:b/>
            <w:bCs/>
            <w:color w:val="auto"/>
            <w:rtl/>
            <w:rPrChange w:id="708" w:author="Shimon" w:date="2019-07-23T11:34:00Z">
              <w:rPr>
                <w:rStyle w:val="emailstyle17"/>
                <w:rFonts w:ascii="Times New Roman" w:hAnsi="Times New Roman" w:cs="David" w:hint="eastAsia"/>
                <w:color w:val="auto"/>
                <w:rtl/>
              </w:rPr>
            </w:rPrChange>
          </w:rPr>
          <w:t>בשיא</w:t>
        </w:r>
        <w:r w:rsidR="001D0395" w:rsidRPr="001D0395">
          <w:rPr>
            <w:rStyle w:val="emailstyle17"/>
            <w:rFonts w:ascii="Times New Roman" w:hAnsi="Times New Roman" w:cs="David"/>
            <w:b/>
            <w:bCs/>
            <w:color w:val="auto"/>
            <w:rtl/>
            <w:rPrChange w:id="709" w:author="Shimon" w:date="2019-07-23T11:34:00Z">
              <w:rPr>
                <w:rStyle w:val="emailstyle17"/>
                <w:rFonts w:ascii="Times New Roman" w:hAnsi="Times New Roman" w:cs="David"/>
                <w:color w:val="auto"/>
                <w:rtl/>
              </w:rPr>
            </w:rPrChange>
          </w:rPr>
          <w:t xml:space="preserve"> </w:t>
        </w:r>
        <w:r w:rsidR="001D0395" w:rsidRPr="001D0395">
          <w:rPr>
            <w:rStyle w:val="emailstyle17"/>
            <w:rFonts w:ascii="Times New Roman" w:hAnsi="Times New Roman" w:cs="David" w:hint="eastAsia"/>
            <w:b/>
            <w:bCs/>
            <w:color w:val="auto"/>
            <w:rtl/>
            <w:rPrChange w:id="710" w:author="Shimon" w:date="2019-07-23T11:34:00Z">
              <w:rPr>
                <w:rStyle w:val="emailstyle17"/>
                <w:rFonts w:ascii="Times New Roman" w:hAnsi="Times New Roman" w:cs="David" w:hint="eastAsia"/>
                <w:color w:val="auto"/>
                <w:rtl/>
              </w:rPr>
            </w:rPrChange>
          </w:rPr>
          <w:t>הותק</w:t>
        </w:r>
        <w:r w:rsidR="001D0395" w:rsidRPr="001D0395">
          <w:rPr>
            <w:rStyle w:val="emailstyle17"/>
            <w:rFonts w:ascii="Times New Roman" w:hAnsi="Times New Roman" w:cs="David"/>
            <w:b/>
            <w:bCs/>
            <w:color w:val="auto"/>
            <w:rtl/>
            <w:rPrChange w:id="711" w:author="Shimon" w:date="2019-07-23T11:34:00Z">
              <w:rPr>
                <w:rStyle w:val="emailstyle17"/>
                <w:rFonts w:ascii="Times New Roman" w:hAnsi="Times New Roman" w:cs="David"/>
                <w:color w:val="auto"/>
                <w:rtl/>
              </w:rPr>
            </w:rPrChange>
          </w:rPr>
          <w:t>,</w:t>
        </w:r>
      </w:ins>
      <w:ins w:id="712" w:author="Shimon" w:date="2019-07-23T11:32:00Z">
        <w:r w:rsidR="001D0395">
          <w:rPr>
            <w:rStyle w:val="emailstyle17"/>
            <w:rFonts w:ascii="Times New Roman" w:hAnsi="Times New Roman" w:cs="David" w:hint="cs"/>
            <w:color w:val="auto"/>
            <w:rtl/>
          </w:rPr>
          <w:t xml:space="preserve"> </w:t>
        </w:r>
      </w:ins>
      <w:ins w:id="713" w:author="Shimon" w:date="2019-07-23T11:33:00Z">
        <w:r w:rsidR="001D0395">
          <w:rPr>
            <w:rStyle w:val="emailstyle17"/>
            <w:rFonts w:ascii="Times New Roman" w:hAnsi="Times New Roman" w:cs="David" w:hint="cs"/>
            <w:color w:val="auto"/>
            <w:rtl/>
          </w:rPr>
          <w:t>(</w:t>
        </w:r>
      </w:ins>
      <w:ins w:id="714" w:author="Shimon" w:date="2019-07-23T11:27:00Z">
        <w:r w:rsidR="001D0395">
          <w:rPr>
            <w:rStyle w:val="emailstyle17"/>
            <w:rFonts w:ascii="Times New Roman" w:hAnsi="Times New Roman" w:cs="David" w:hint="cs"/>
            <w:color w:val="auto"/>
            <w:rtl/>
          </w:rPr>
          <w:t>להלן: דרגה +46)</w:t>
        </w:r>
      </w:ins>
      <w:ins w:id="715" w:author="Shimon" w:date="2019-07-23T11:35:00Z">
        <w:r w:rsidR="005C5500">
          <w:rPr>
            <w:rStyle w:val="emailstyle17"/>
            <w:rFonts w:ascii="Times New Roman" w:hAnsi="Times New Roman" w:cs="David" w:hint="cs"/>
            <w:color w:val="auto"/>
            <w:rtl/>
          </w:rPr>
          <w:t>,</w:t>
        </w:r>
        <w:r w:rsidR="005C5500">
          <w:rPr>
            <w:rStyle w:val="emailstyle17"/>
            <w:rFonts w:ascii="Times New Roman" w:hAnsi="Times New Roman" w:cs="David" w:hint="cs"/>
            <w:b/>
            <w:bCs/>
            <w:color w:val="auto"/>
            <w:rtl/>
          </w:rPr>
          <w:t xml:space="preserve"> </w:t>
        </w:r>
      </w:ins>
      <w:ins w:id="716" w:author="Shimon" w:date="2019-07-21T23:19:00Z">
        <w:r w:rsidRPr="00895329">
          <w:rPr>
            <w:rStyle w:val="emailstyle17"/>
            <w:rFonts w:ascii="Times New Roman" w:hAnsi="Times New Roman" w:cs="David" w:hint="eastAsia"/>
            <w:b/>
            <w:bCs/>
            <w:color w:val="auto"/>
            <w:rtl/>
            <w:rPrChange w:id="717" w:author="Shimon" w:date="2019-07-22T12:30:00Z">
              <w:rPr>
                <w:rStyle w:val="emailstyle17"/>
                <w:rFonts w:ascii="Times New Roman" w:hAnsi="Times New Roman" w:cs="David" w:hint="eastAsia"/>
                <w:color w:val="auto"/>
                <w:rtl/>
              </w:rPr>
            </w:rPrChange>
          </w:rPr>
          <w:t>לכל</w:t>
        </w:r>
        <w:r w:rsidRPr="00895329">
          <w:rPr>
            <w:rStyle w:val="emailstyle17"/>
            <w:rFonts w:ascii="Times New Roman" w:hAnsi="Times New Roman" w:cs="David"/>
            <w:b/>
            <w:bCs/>
            <w:color w:val="auto"/>
            <w:rtl/>
            <w:rPrChange w:id="718" w:author="Shimon" w:date="2019-07-22T12:30:00Z">
              <w:rPr>
                <w:rStyle w:val="emailstyle17"/>
                <w:rFonts w:ascii="Times New Roman" w:hAnsi="Times New Roman" w:cs="David"/>
                <w:color w:val="auto"/>
                <w:rtl/>
              </w:rPr>
            </w:rPrChange>
          </w:rPr>
          <w:t xml:space="preserve"> </w:t>
        </w:r>
        <w:r w:rsidRPr="00895329">
          <w:rPr>
            <w:rStyle w:val="emailstyle17"/>
            <w:rFonts w:ascii="Times New Roman" w:hAnsi="Times New Roman" w:cs="David" w:hint="eastAsia"/>
            <w:b/>
            <w:bCs/>
            <w:color w:val="auto"/>
            <w:rtl/>
            <w:rPrChange w:id="719" w:author="Shimon" w:date="2019-07-22T12:30:00Z">
              <w:rPr>
                <w:rStyle w:val="emailstyle17"/>
                <w:rFonts w:ascii="Times New Roman" w:hAnsi="Times New Roman" w:cs="David" w:hint="eastAsia"/>
                <w:color w:val="auto"/>
                <w:rtl/>
              </w:rPr>
            </w:rPrChange>
          </w:rPr>
          <w:t>שנה</w:t>
        </w:r>
      </w:ins>
      <w:ins w:id="720" w:author="Shimon" w:date="2019-07-21T23:31:00Z">
        <w:r w:rsidR="00794A53" w:rsidRPr="00895329">
          <w:rPr>
            <w:rStyle w:val="emailstyle17"/>
            <w:rFonts w:ascii="Times New Roman" w:hAnsi="Times New Roman" w:cs="David"/>
            <w:b/>
            <w:bCs/>
            <w:color w:val="auto"/>
            <w:rtl/>
            <w:rPrChange w:id="721" w:author="Shimon" w:date="2019-07-22T12:30:00Z">
              <w:rPr>
                <w:rStyle w:val="emailstyle17"/>
                <w:rFonts w:ascii="Times New Roman" w:hAnsi="Times New Roman" w:cs="David"/>
                <w:color w:val="auto"/>
                <w:rtl/>
              </w:rPr>
            </w:rPrChange>
          </w:rPr>
          <w:t xml:space="preserve"> מ</w:t>
        </w:r>
      </w:ins>
      <w:ins w:id="722" w:author="Shimon" w:date="2019-07-21T23:32:00Z">
        <w:r w:rsidR="00794A53" w:rsidRPr="00895329">
          <w:rPr>
            <w:rStyle w:val="emailstyle17"/>
            <w:rFonts w:ascii="Times New Roman" w:hAnsi="Times New Roman" w:cs="David"/>
            <w:b/>
            <w:bCs/>
            <w:color w:val="auto"/>
            <w:rtl/>
            <w:rPrChange w:id="723" w:author="Shimon" w:date="2019-07-22T12:30:00Z">
              <w:rPr>
                <w:rStyle w:val="emailstyle17"/>
                <w:rFonts w:ascii="Times New Roman" w:hAnsi="Times New Roman" w:cs="David"/>
                <w:color w:val="auto"/>
                <w:rtl/>
              </w:rPr>
            </w:rPrChange>
          </w:rPr>
          <w:t>-</w:t>
        </w:r>
      </w:ins>
      <w:ins w:id="724" w:author="Shimon" w:date="2019-07-21T23:37:00Z">
        <w:r w:rsidR="005D0CE5" w:rsidRPr="00895329">
          <w:rPr>
            <w:rStyle w:val="emailstyle17"/>
            <w:rFonts w:ascii="Times New Roman" w:hAnsi="Times New Roman" w:cs="David"/>
            <w:b/>
            <w:bCs/>
            <w:color w:val="auto"/>
            <w:rtl/>
            <w:rPrChange w:id="725" w:author="Shimon" w:date="2019-07-22T12:30:00Z">
              <w:rPr>
                <w:rStyle w:val="emailstyle17"/>
                <w:rFonts w:ascii="Times New Roman" w:hAnsi="Times New Roman" w:cs="David"/>
                <w:color w:val="auto"/>
                <w:rtl/>
              </w:rPr>
            </w:rPrChange>
          </w:rPr>
          <w:t>20.33</w:t>
        </w:r>
      </w:ins>
      <w:ins w:id="726" w:author="Shimon" w:date="2019-07-21T23:45:00Z">
        <w:r w:rsidR="0069391A" w:rsidRPr="00895329">
          <w:rPr>
            <w:rStyle w:val="emailstyle17"/>
            <w:rFonts w:ascii="Times New Roman" w:hAnsi="Times New Roman" w:cs="David"/>
            <w:b/>
            <w:bCs/>
            <w:color w:val="auto"/>
            <w:rtl/>
            <w:rPrChange w:id="727" w:author="Shimon" w:date="2019-07-22T12:30:00Z">
              <w:rPr>
                <w:rStyle w:val="emailstyle17"/>
                <w:rFonts w:ascii="Times New Roman" w:hAnsi="Times New Roman" w:cs="David"/>
                <w:color w:val="auto"/>
                <w:rtl/>
              </w:rPr>
            </w:rPrChange>
          </w:rPr>
          <w:t xml:space="preserve"> </w:t>
        </w:r>
      </w:ins>
      <w:ins w:id="728" w:author="Shimon" w:date="2019-07-21T23:37:00Z">
        <w:r w:rsidR="005D0CE5" w:rsidRPr="00895329">
          <w:rPr>
            <w:rStyle w:val="emailstyle17"/>
            <w:rFonts w:ascii="Times New Roman" w:hAnsi="Times New Roman" w:cs="David" w:hint="eastAsia"/>
            <w:b/>
            <w:bCs/>
            <w:color w:val="auto"/>
            <w:rtl/>
            <w:rPrChange w:id="729" w:author="Shimon" w:date="2019-07-22T12:30:00Z">
              <w:rPr>
                <w:rStyle w:val="emailstyle17"/>
                <w:rFonts w:ascii="Times New Roman" w:hAnsi="Times New Roman" w:cs="David" w:hint="eastAsia"/>
                <w:color w:val="auto"/>
                <w:rtl/>
              </w:rPr>
            </w:rPrChange>
          </w:rPr>
          <w:t>שנות</w:t>
        </w:r>
        <w:r w:rsidR="005D0CE5" w:rsidRPr="00895329">
          <w:rPr>
            <w:rStyle w:val="emailstyle17"/>
            <w:rFonts w:ascii="Times New Roman" w:hAnsi="Times New Roman" w:cs="David"/>
            <w:b/>
            <w:bCs/>
            <w:color w:val="auto"/>
            <w:rtl/>
            <w:rPrChange w:id="730" w:author="Shimon" w:date="2019-07-22T12:30:00Z">
              <w:rPr>
                <w:rStyle w:val="emailstyle17"/>
                <w:rFonts w:ascii="Times New Roman" w:hAnsi="Times New Roman" w:cs="David"/>
                <w:color w:val="auto"/>
                <w:rtl/>
              </w:rPr>
            </w:rPrChange>
          </w:rPr>
          <w:t xml:space="preserve"> </w:t>
        </w:r>
      </w:ins>
      <w:ins w:id="731" w:author="Shimon" w:date="2019-07-21T23:38:00Z">
        <w:r w:rsidR="005D0CE5" w:rsidRPr="00895329">
          <w:rPr>
            <w:rStyle w:val="emailstyle17"/>
            <w:rFonts w:ascii="Times New Roman" w:hAnsi="Times New Roman" w:cs="David" w:hint="eastAsia"/>
            <w:b/>
            <w:bCs/>
            <w:color w:val="auto"/>
            <w:rtl/>
            <w:rPrChange w:id="732" w:author="Shimon" w:date="2019-07-22T12:30:00Z">
              <w:rPr>
                <w:rStyle w:val="emailstyle17"/>
                <w:rFonts w:ascii="Times New Roman" w:hAnsi="Times New Roman" w:cs="David" w:hint="eastAsia"/>
                <w:color w:val="auto"/>
                <w:rtl/>
              </w:rPr>
            </w:rPrChange>
          </w:rPr>
          <w:t>ה</w:t>
        </w:r>
      </w:ins>
      <w:ins w:id="733" w:author="Shimon" w:date="2019-07-21T23:37:00Z">
        <w:r w:rsidR="005D0CE5" w:rsidRPr="00895329">
          <w:rPr>
            <w:rStyle w:val="emailstyle17"/>
            <w:rFonts w:ascii="Times New Roman" w:hAnsi="Times New Roman" w:cs="David" w:hint="eastAsia"/>
            <w:b/>
            <w:bCs/>
            <w:color w:val="auto"/>
            <w:rtl/>
            <w:rPrChange w:id="734" w:author="Shimon" w:date="2019-07-22T12:30:00Z">
              <w:rPr>
                <w:rStyle w:val="emailstyle17"/>
                <w:rFonts w:ascii="Times New Roman" w:hAnsi="Times New Roman" w:cs="David" w:hint="eastAsia"/>
                <w:color w:val="auto"/>
                <w:rtl/>
              </w:rPr>
            </w:rPrChange>
          </w:rPr>
          <w:t>עבוד</w:t>
        </w:r>
      </w:ins>
      <w:ins w:id="735" w:author="Shimon" w:date="2019-07-21T23:38:00Z">
        <w:r w:rsidR="005D0CE5" w:rsidRPr="00895329">
          <w:rPr>
            <w:rStyle w:val="emailstyle17"/>
            <w:rFonts w:ascii="Times New Roman" w:hAnsi="Times New Roman" w:cs="David" w:hint="eastAsia"/>
            <w:b/>
            <w:bCs/>
            <w:color w:val="auto"/>
            <w:rtl/>
            <w:rPrChange w:id="736" w:author="Shimon" w:date="2019-07-22T12:30:00Z">
              <w:rPr>
                <w:rStyle w:val="emailstyle17"/>
                <w:rFonts w:ascii="Times New Roman" w:hAnsi="Times New Roman" w:cs="David" w:hint="eastAsia"/>
                <w:color w:val="auto"/>
                <w:rtl/>
              </w:rPr>
            </w:rPrChange>
          </w:rPr>
          <w:t>ה</w:t>
        </w:r>
        <w:r w:rsidR="005D0CE5" w:rsidRPr="00895329">
          <w:rPr>
            <w:rStyle w:val="emailstyle17"/>
            <w:rFonts w:ascii="Times New Roman" w:hAnsi="Times New Roman" w:cs="David"/>
            <w:b/>
            <w:bCs/>
            <w:color w:val="auto"/>
            <w:rtl/>
            <w:rPrChange w:id="737" w:author="Shimon" w:date="2019-07-22T12:30:00Z">
              <w:rPr>
                <w:rStyle w:val="emailstyle17"/>
                <w:rFonts w:ascii="Times New Roman" w:hAnsi="Times New Roman" w:cs="David"/>
                <w:color w:val="auto"/>
                <w:rtl/>
              </w:rPr>
            </w:rPrChange>
          </w:rPr>
          <w:t xml:space="preserve"> </w:t>
        </w:r>
        <w:r w:rsidR="005D0CE5" w:rsidRPr="00895329">
          <w:rPr>
            <w:rStyle w:val="emailstyle17"/>
            <w:rFonts w:ascii="Times New Roman" w:hAnsi="Times New Roman" w:cs="David" w:hint="eastAsia"/>
            <w:b/>
            <w:bCs/>
            <w:color w:val="auto"/>
            <w:rtl/>
            <w:rPrChange w:id="738" w:author="Shimon" w:date="2019-07-22T12:30:00Z">
              <w:rPr>
                <w:rStyle w:val="emailstyle17"/>
                <w:rFonts w:ascii="Times New Roman" w:hAnsi="Times New Roman" w:cs="David" w:hint="eastAsia"/>
                <w:color w:val="auto"/>
                <w:rtl/>
              </w:rPr>
            </w:rPrChange>
          </w:rPr>
          <w:t>ב</w:t>
        </w:r>
        <w:r w:rsidR="00694BF1" w:rsidRPr="00694BF1">
          <w:rPr>
            <w:rStyle w:val="emailstyle17"/>
            <w:rFonts w:ascii="Times New Roman" w:hAnsi="Times New Roman" w:cs="David" w:hint="cs"/>
            <w:b/>
            <w:bCs/>
            <w:color w:val="auto"/>
            <w:rtl/>
          </w:rPr>
          <w:t xml:space="preserve">כתב </w:t>
        </w:r>
        <w:r w:rsidR="005D0CE5" w:rsidRPr="00895329">
          <w:rPr>
            <w:rStyle w:val="emailstyle17"/>
            <w:rFonts w:ascii="Times New Roman" w:hAnsi="Times New Roman" w:cs="David" w:hint="eastAsia"/>
            <w:b/>
            <w:bCs/>
            <w:color w:val="auto"/>
            <w:rtl/>
            <w:rPrChange w:id="739" w:author="Shimon" w:date="2019-07-22T12:30:00Z">
              <w:rPr>
                <w:rStyle w:val="emailstyle17"/>
                <w:rFonts w:ascii="Times New Roman" w:hAnsi="Times New Roman" w:cs="David" w:hint="eastAsia"/>
                <w:color w:val="auto"/>
                <w:rtl/>
              </w:rPr>
            </w:rPrChange>
          </w:rPr>
          <w:t>מינוי</w:t>
        </w:r>
      </w:ins>
      <w:ins w:id="740" w:author="Shimon" w:date="2019-07-23T11:46:00Z">
        <w:r w:rsidR="00694BF1">
          <w:rPr>
            <w:rStyle w:val="emailstyle17"/>
            <w:rFonts w:ascii="Times New Roman" w:hAnsi="Times New Roman" w:cs="David" w:hint="cs"/>
            <w:color w:val="auto"/>
            <w:rtl/>
          </w:rPr>
          <w:t xml:space="preserve"> ותקופת העבודה כארעי</w:t>
        </w:r>
      </w:ins>
    </w:p>
    <w:p w14:paraId="087E2B59" w14:textId="77777777" w:rsidR="00694BF1" w:rsidRDefault="005D0CE5">
      <w:pPr>
        <w:pStyle w:val="11"/>
        <w:tabs>
          <w:tab w:val="left" w:pos="523"/>
        </w:tabs>
        <w:spacing w:before="0" w:after="120" w:line="360" w:lineRule="auto"/>
        <w:ind w:left="522" w:right="357" w:firstLine="0"/>
        <w:rPr>
          <w:ins w:id="741" w:author="Shimon" w:date="2019-07-23T11:51:00Z"/>
          <w:rStyle w:val="emailstyle17"/>
          <w:rFonts w:ascii="Times New Roman" w:hAnsi="Times New Roman" w:cs="David"/>
          <w:color w:val="auto"/>
          <w:rtl/>
        </w:rPr>
        <w:pPrChange w:id="742" w:author="Shimon" w:date="2019-07-23T11:48:00Z">
          <w:pPr>
            <w:pStyle w:val="11"/>
            <w:numPr>
              <w:numId w:val="14"/>
            </w:numPr>
            <w:tabs>
              <w:tab w:val="num" w:pos="1440"/>
            </w:tabs>
            <w:spacing w:before="0" w:after="240" w:line="360" w:lineRule="auto"/>
            <w:ind w:left="510" w:right="360" w:hanging="425"/>
          </w:pPr>
        </w:pPrChange>
      </w:pPr>
      <w:ins w:id="743" w:author="Shimon" w:date="2019-07-21T23:38:00Z">
        <w:r>
          <w:rPr>
            <w:rStyle w:val="emailstyle17"/>
            <w:rFonts w:ascii="Times New Roman" w:hAnsi="Times New Roman" w:cs="David" w:hint="cs"/>
            <w:color w:val="auto"/>
            <w:rtl/>
          </w:rPr>
          <w:t xml:space="preserve"> </w:t>
        </w:r>
      </w:ins>
      <w:ins w:id="744" w:author="Shimon" w:date="2019-07-23T11:48:00Z">
        <w:r w:rsidR="00694BF1">
          <w:rPr>
            <w:rStyle w:val="emailstyle17"/>
            <w:rFonts w:ascii="Times New Roman" w:hAnsi="Times New Roman" w:cs="David" w:hint="cs"/>
            <w:color w:val="auto"/>
            <w:rtl/>
          </w:rPr>
          <w:t xml:space="preserve">     </w:t>
        </w:r>
      </w:ins>
      <w:ins w:id="745" w:author="Shimon" w:date="2019-07-21T23:19:00Z">
        <w:r w:rsidR="00BE14DA" w:rsidRPr="00291522">
          <w:rPr>
            <w:rStyle w:val="emailstyle17"/>
            <w:rFonts w:ascii="Times New Roman" w:hAnsi="Times New Roman" w:cs="David" w:hint="cs"/>
            <w:color w:val="auto"/>
            <w:rtl/>
          </w:rPr>
          <w:t>(</w:t>
        </w:r>
        <w:r w:rsidR="00BE14DA" w:rsidRPr="00694BF1">
          <w:rPr>
            <w:rStyle w:val="emailstyle17"/>
            <w:rFonts w:ascii="Times New Roman" w:hAnsi="Times New Roman" w:cs="David" w:hint="eastAsia"/>
            <w:color w:val="auto"/>
            <w:sz w:val="22"/>
            <w:szCs w:val="22"/>
            <w:rtl/>
            <w:rPrChange w:id="746" w:author="Shimon" w:date="2019-07-23T11:48:00Z">
              <w:rPr>
                <w:rStyle w:val="emailstyle17"/>
                <w:rFonts w:ascii="Times New Roman" w:hAnsi="Times New Roman" w:cs="David" w:hint="eastAsia"/>
                <w:color w:val="auto"/>
                <w:rtl/>
              </w:rPr>
            </w:rPrChange>
          </w:rPr>
          <w:t>מ</w:t>
        </w:r>
        <w:r w:rsidR="00BE14DA" w:rsidRPr="00694BF1">
          <w:rPr>
            <w:rStyle w:val="emailstyle17"/>
            <w:rFonts w:ascii="Times New Roman" w:hAnsi="Times New Roman" w:cs="David"/>
            <w:color w:val="auto"/>
            <w:sz w:val="22"/>
            <w:szCs w:val="22"/>
            <w:rtl/>
            <w:rPrChange w:id="747" w:author="Shimon" w:date="2019-07-23T11:48:00Z">
              <w:rPr>
                <w:rStyle w:val="emailstyle17"/>
                <w:rFonts w:ascii="Times New Roman" w:hAnsi="Times New Roman" w:cs="David"/>
                <w:color w:val="auto"/>
                <w:rtl/>
              </w:rPr>
            </w:rPrChange>
          </w:rPr>
          <w:t>-1.7</w:t>
        </w:r>
      </w:ins>
      <w:ins w:id="748" w:author="Shimon" w:date="2019-07-21T23:20:00Z">
        <w:r w:rsidR="00694BF1" w:rsidRPr="00694BF1">
          <w:rPr>
            <w:rStyle w:val="emailstyle17"/>
            <w:rFonts w:ascii="Times New Roman" w:hAnsi="Times New Roman" w:cs="David"/>
            <w:color w:val="auto"/>
            <w:sz w:val="22"/>
            <w:szCs w:val="22"/>
            <w:rtl/>
            <w:rPrChange w:id="749" w:author="Shimon" w:date="2019-07-23T11:48:00Z">
              <w:rPr>
                <w:rStyle w:val="emailstyle17"/>
                <w:rFonts w:ascii="Times New Roman" w:hAnsi="Times New Roman" w:cs="David"/>
                <w:color w:val="auto"/>
                <w:rtl/>
              </w:rPr>
            </w:rPrChange>
          </w:rPr>
          <w:t>.</w:t>
        </w:r>
        <w:r w:rsidR="00BE14DA" w:rsidRPr="00694BF1">
          <w:rPr>
            <w:rStyle w:val="emailstyle17"/>
            <w:rFonts w:ascii="Times New Roman" w:hAnsi="Times New Roman" w:cs="David"/>
            <w:color w:val="auto"/>
            <w:sz w:val="22"/>
            <w:szCs w:val="22"/>
            <w:rtl/>
            <w:rPrChange w:id="750" w:author="Shimon" w:date="2019-07-23T11:48:00Z">
              <w:rPr>
                <w:rStyle w:val="emailstyle17"/>
                <w:rFonts w:ascii="Times New Roman" w:hAnsi="Times New Roman" w:cs="David"/>
                <w:color w:val="auto"/>
                <w:rtl/>
              </w:rPr>
            </w:rPrChange>
          </w:rPr>
          <w:t xml:space="preserve">70 עד </w:t>
        </w:r>
      </w:ins>
      <w:ins w:id="751" w:author="Shimon" w:date="2019-07-21T23:21:00Z">
        <w:r w:rsidR="00694BF1" w:rsidRPr="00694BF1">
          <w:rPr>
            <w:rStyle w:val="emailstyle17"/>
            <w:rFonts w:ascii="Times New Roman" w:hAnsi="Times New Roman" w:cs="David"/>
            <w:color w:val="auto"/>
            <w:sz w:val="22"/>
            <w:szCs w:val="22"/>
            <w:rtl/>
            <w:rPrChange w:id="752" w:author="Shimon" w:date="2019-07-23T11:48:00Z">
              <w:rPr>
                <w:rStyle w:val="emailstyle17"/>
                <w:rFonts w:ascii="Times New Roman" w:hAnsi="Times New Roman" w:cs="David"/>
                <w:color w:val="auto"/>
                <w:rtl/>
              </w:rPr>
            </w:rPrChange>
          </w:rPr>
          <w:t>31.3.</w:t>
        </w:r>
      </w:ins>
      <w:ins w:id="753" w:author="Shimon" w:date="2019-07-23T11:47:00Z">
        <w:r w:rsidR="00694BF1" w:rsidRPr="00694BF1">
          <w:rPr>
            <w:rStyle w:val="emailstyle17"/>
            <w:rFonts w:ascii="Times New Roman" w:hAnsi="Times New Roman" w:cs="David"/>
            <w:color w:val="auto"/>
            <w:sz w:val="22"/>
            <w:szCs w:val="22"/>
            <w:rtl/>
            <w:rPrChange w:id="754" w:author="Shimon" w:date="2019-07-23T11:48:00Z">
              <w:rPr>
                <w:rStyle w:val="emailstyle17"/>
                <w:rFonts w:ascii="Times New Roman" w:hAnsi="Times New Roman" w:cs="David"/>
                <w:color w:val="auto"/>
                <w:rtl/>
              </w:rPr>
            </w:rPrChange>
          </w:rPr>
          <w:t>90</w:t>
        </w:r>
      </w:ins>
      <w:ins w:id="755" w:author="Shimon" w:date="2019-07-21T23:21:00Z">
        <w:r w:rsidR="00BE14DA" w:rsidRPr="00694BF1">
          <w:rPr>
            <w:rStyle w:val="emailstyle17"/>
            <w:rFonts w:ascii="Times New Roman" w:hAnsi="Times New Roman" w:cs="David"/>
            <w:color w:val="auto"/>
            <w:sz w:val="22"/>
            <w:szCs w:val="22"/>
            <w:rtl/>
            <w:rPrChange w:id="756" w:author="Shimon" w:date="2019-07-23T11:48:00Z">
              <w:rPr>
                <w:rStyle w:val="emailstyle17"/>
                <w:rFonts w:ascii="Times New Roman" w:hAnsi="Times New Roman" w:cs="David"/>
                <w:color w:val="auto"/>
                <w:rtl/>
              </w:rPr>
            </w:rPrChange>
          </w:rPr>
          <w:t xml:space="preserve"> ועוד 8 חודשי עבודה מ1.</w:t>
        </w:r>
      </w:ins>
      <w:ins w:id="757" w:author="Shimon" w:date="2019-07-21T23:22:00Z">
        <w:r w:rsidR="00BE14DA" w:rsidRPr="00694BF1">
          <w:rPr>
            <w:rStyle w:val="emailstyle17"/>
            <w:rFonts w:ascii="Times New Roman" w:hAnsi="Times New Roman" w:cs="David"/>
            <w:color w:val="auto"/>
            <w:sz w:val="22"/>
            <w:szCs w:val="22"/>
            <w:rtl/>
            <w:rPrChange w:id="758" w:author="Shimon" w:date="2019-07-23T11:48:00Z">
              <w:rPr>
                <w:rStyle w:val="emailstyle17"/>
                <w:rFonts w:ascii="Times New Roman" w:hAnsi="Times New Roman" w:cs="David"/>
                <w:color w:val="auto"/>
                <w:rtl/>
              </w:rPr>
            </w:rPrChange>
          </w:rPr>
          <w:t xml:space="preserve">1.1964 </w:t>
        </w:r>
        <w:r w:rsidR="00BE14DA" w:rsidRPr="00694BF1">
          <w:rPr>
            <w:rStyle w:val="emailstyle17"/>
            <w:rFonts w:ascii="Times New Roman" w:hAnsi="Times New Roman" w:cs="David" w:hint="eastAsia"/>
            <w:color w:val="auto"/>
            <w:sz w:val="22"/>
            <w:szCs w:val="22"/>
            <w:rtl/>
            <w:rPrChange w:id="759" w:author="Shimon" w:date="2019-07-23T11:48:00Z">
              <w:rPr>
                <w:rStyle w:val="emailstyle17"/>
                <w:rFonts w:ascii="Times New Roman" w:hAnsi="Times New Roman" w:cs="David" w:hint="eastAsia"/>
                <w:color w:val="auto"/>
                <w:rtl/>
              </w:rPr>
            </w:rPrChange>
          </w:rPr>
          <w:t>עד</w:t>
        </w:r>
        <w:r w:rsidR="00BE14DA" w:rsidRPr="00694BF1">
          <w:rPr>
            <w:rStyle w:val="emailstyle17"/>
            <w:rFonts w:ascii="Times New Roman" w:hAnsi="Times New Roman" w:cs="David"/>
            <w:color w:val="auto"/>
            <w:sz w:val="22"/>
            <w:szCs w:val="22"/>
            <w:rtl/>
            <w:rPrChange w:id="760" w:author="Shimon" w:date="2019-07-23T11:48:00Z">
              <w:rPr>
                <w:rStyle w:val="emailstyle17"/>
                <w:rFonts w:ascii="Times New Roman" w:hAnsi="Times New Roman" w:cs="David"/>
                <w:color w:val="auto"/>
                <w:rtl/>
              </w:rPr>
            </w:rPrChange>
          </w:rPr>
          <w:t xml:space="preserve"> 31.8.1964</w:t>
        </w:r>
      </w:ins>
      <w:ins w:id="761" w:author="Shimon" w:date="2019-07-22T00:00:00Z">
        <w:r w:rsidR="00435A41" w:rsidRPr="00694BF1">
          <w:rPr>
            <w:rStyle w:val="emailstyle17"/>
            <w:rFonts w:ascii="Times New Roman" w:hAnsi="Times New Roman" w:cs="David"/>
            <w:color w:val="auto"/>
            <w:sz w:val="22"/>
            <w:szCs w:val="22"/>
            <w:rtl/>
            <w:rPrChange w:id="762"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763" w:author="Shimon" w:date="2019-07-23T11:48:00Z">
              <w:rPr>
                <w:rStyle w:val="emailstyle17"/>
                <w:rFonts w:ascii="Times New Roman" w:hAnsi="Times New Roman" w:cs="David" w:hint="eastAsia"/>
                <w:color w:val="auto"/>
                <w:rtl/>
              </w:rPr>
            </w:rPrChange>
          </w:rPr>
          <w:t>להלן</w:t>
        </w:r>
        <w:r w:rsidR="00435A41" w:rsidRPr="00694BF1">
          <w:rPr>
            <w:rStyle w:val="emailstyle17"/>
            <w:rFonts w:ascii="Times New Roman" w:hAnsi="Times New Roman" w:cs="David"/>
            <w:color w:val="auto"/>
            <w:sz w:val="22"/>
            <w:szCs w:val="22"/>
            <w:rtl/>
            <w:rPrChange w:id="764"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765" w:author="Shimon" w:date="2019-07-23T11:48:00Z">
              <w:rPr>
                <w:rStyle w:val="emailstyle17"/>
                <w:rFonts w:ascii="Times New Roman" w:hAnsi="Times New Roman" w:cs="David" w:hint="eastAsia"/>
                <w:color w:val="auto"/>
                <w:rtl/>
              </w:rPr>
            </w:rPrChange>
          </w:rPr>
          <w:t>תקופת</w:t>
        </w:r>
        <w:r w:rsidR="00435A41" w:rsidRPr="00694BF1">
          <w:rPr>
            <w:rStyle w:val="emailstyle17"/>
            <w:rFonts w:ascii="Times New Roman" w:hAnsi="Times New Roman" w:cs="David"/>
            <w:color w:val="auto"/>
            <w:sz w:val="22"/>
            <w:szCs w:val="22"/>
            <w:rtl/>
            <w:rPrChange w:id="766"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767" w:author="Shimon" w:date="2019-07-23T11:48:00Z">
              <w:rPr>
                <w:rStyle w:val="emailstyle17"/>
                <w:rFonts w:ascii="Times New Roman" w:hAnsi="Times New Roman" w:cs="David" w:hint="eastAsia"/>
                <w:color w:val="auto"/>
                <w:rtl/>
              </w:rPr>
            </w:rPrChange>
          </w:rPr>
          <w:t>כתב</w:t>
        </w:r>
        <w:r w:rsidR="00435A41" w:rsidRPr="00694BF1">
          <w:rPr>
            <w:rStyle w:val="emailstyle17"/>
            <w:rFonts w:ascii="Times New Roman" w:hAnsi="Times New Roman" w:cs="David"/>
            <w:color w:val="auto"/>
            <w:sz w:val="22"/>
            <w:szCs w:val="22"/>
            <w:rtl/>
            <w:rPrChange w:id="768" w:author="Shimon" w:date="2019-07-23T11:48:00Z">
              <w:rPr>
                <w:rStyle w:val="emailstyle17"/>
                <w:rFonts w:ascii="Times New Roman" w:hAnsi="Times New Roman" w:cs="David"/>
                <w:color w:val="auto"/>
                <w:rtl/>
              </w:rPr>
            </w:rPrChange>
          </w:rPr>
          <w:t xml:space="preserve"> </w:t>
        </w:r>
        <w:r w:rsidR="00435A41" w:rsidRPr="00694BF1">
          <w:rPr>
            <w:rStyle w:val="emailstyle17"/>
            <w:rFonts w:ascii="Times New Roman" w:hAnsi="Times New Roman" w:cs="David" w:hint="eastAsia"/>
            <w:color w:val="auto"/>
            <w:sz w:val="22"/>
            <w:szCs w:val="22"/>
            <w:rtl/>
            <w:rPrChange w:id="769" w:author="Shimon" w:date="2019-07-23T11:48:00Z">
              <w:rPr>
                <w:rStyle w:val="emailstyle17"/>
                <w:rFonts w:ascii="Times New Roman" w:hAnsi="Times New Roman" w:cs="David" w:hint="eastAsia"/>
                <w:color w:val="auto"/>
                <w:rtl/>
              </w:rPr>
            </w:rPrChange>
          </w:rPr>
          <w:t>המינ</w:t>
        </w:r>
      </w:ins>
      <w:ins w:id="770" w:author="Shimon" w:date="2019-07-22T00:01:00Z">
        <w:r w:rsidR="00435A41" w:rsidRPr="00694BF1">
          <w:rPr>
            <w:rStyle w:val="emailstyle17"/>
            <w:rFonts w:ascii="Times New Roman" w:hAnsi="Times New Roman" w:cs="David" w:hint="eastAsia"/>
            <w:color w:val="auto"/>
            <w:sz w:val="22"/>
            <w:szCs w:val="22"/>
            <w:rtl/>
            <w:rPrChange w:id="771" w:author="Shimon" w:date="2019-07-23T11:48:00Z">
              <w:rPr>
                <w:rStyle w:val="emailstyle17"/>
                <w:rFonts w:ascii="Times New Roman" w:hAnsi="Times New Roman" w:cs="David" w:hint="eastAsia"/>
                <w:color w:val="auto"/>
                <w:rtl/>
              </w:rPr>
            </w:rPrChange>
          </w:rPr>
          <w:t>וי</w:t>
        </w:r>
      </w:ins>
      <w:ins w:id="772" w:author="Shimon" w:date="2019-07-21T23:22:00Z">
        <w:r w:rsidR="00BE14DA" w:rsidRPr="00694BF1">
          <w:rPr>
            <w:rStyle w:val="emailstyle17"/>
            <w:rFonts w:ascii="Times New Roman" w:hAnsi="Times New Roman" w:cs="David"/>
            <w:color w:val="auto"/>
            <w:sz w:val="22"/>
            <w:szCs w:val="22"/>
            <w:rtl/>
            <w:rPrChange w:id="773" w:author="Shimon" w:date="2019-07-23T11:48:00Z">
              <w:rPr>
                <w:rStyle w:val="emailstyle17"/>
                <w:rFonts w:ascii="Times New Roman" w:hAnsi="Times New Roman" w:cs="David"/>
                <w:color w:val="auto"/>
                <w:rtl/>
              </w:rPr>
            </w:rPrChange>
          </w:rPr>
          <w:t>)</w:t>
        </w:r>
      </w:ins>
      <w:ins w:id="774" w:author="Shimon" w:date="2019-07-21T23:40:00Z">
        <w:r w:rsidRPr="00694BF1">
          <w:rPr>
            <w:rStyle w:val="emailstyle17"/>
            <w:rFonts w:ascii="Times New Roman" w:hAnsi="Times New Roman" w:cs="David"/>
            <w:color w:val="auto"/>
            <w:sz w:val="22"/>
            <w:szCs w:val="22"/>
            <w:rtl/>
            <w:rPrChange w:id="775" w:author="Shimon" w:date="2019-07-23T11:48:00Z">
              <w:rPr>
                <w:rStyle w:val="emailstyle17"/>
                <w:rFonts w:ascii="Times New Roman" w:hAnsi="Times New Roman" w:cs="David"/>
                <w:color w:val="auto"/>
                <w:rtl/>
              </w:rPr>
            </w:rPrChange>
          </w:rPr>
          <w:t>,</w:t>
        </w:r>
        <w:r>
          <w:rPr>
            <w:rStyle w:val="emailstyle17"/>
            <w:rFonts w:ascii="Times New Roman" w:hAnsi="Times New Roman" w:cs="David" w:hint="cs"/>
            <w:color w:val="auto"/>
            <w:rtl/>
          </w:rPr>
          <w:t xml:space="preserve"> </w:t>
        </w:r>
      </w:ins>
      <w:ins w:id="776" w:author="Shimon" w:date="2019-07-23T11:48:00Z">
        <w:r w:rsidR="00694BF1">
          <w:rPr>
            <w:rStyle w:val="emailstyle17"/>
            <w:rFonts w:ascii="Times New Roman" w:hAnsi="Times New Roman" w:cs="David" w:hint="cs"/>
            <w:color w:val="auto"/>
            <w:rtl/>
          </w:rPr>
          <w:t xml:space="preserve">   </w:t>
        </w:r>
      </w:ins>
    </w:p>
    <w:p w14:paraId="2819CFF1" w14:textId="6B519DB7" w:rsidR="0069391A" w:rsidRDefault="00694BF1">
      <w:pPr>
        <w:pStyle w:val="11"/>
        <w:tabs>
          <w:tab w:val="left" w:pos="523"/>
        </w:tabs>
        <w:spacing w:before="0" w:after="240" w:line="360" w:lineRule="auto"/>
        <w:ind w:left="522" w:right="357" w:firstLine="0"/>
        <w:rPr>
          <w:ins w:id="777" w:author="Shimon" w:date="2019-07-22T13:49:00Z"/>
          <w:rStyle w:val="emailstyle17"/>
          <w:rFonts w:ascii="Times New Roman" w:hAnsi="Times New Roman" w:cs="David"/>
          <w:color w:val="auto"/>
          <w:sz w:val="24"/>
          <w:rtl/>
        </w:rPr>
        <w:pPrChange w:id="778" w:author="Shimon" w:date="2019-07-23T11:52:00Z">
          <w:pPr>
            <w:pStyle w:val="11"/>
            <w:numPr>
              <w:numId w:val="14"/>
            </w:numPr>
            <w:tabs>
              <w:tab w:val="num" w:pos="1440"/>
            </w:tabs>
            <w:spacing w:before="0" w:after="240" w:line="360" w:lineRule="auto"/>
            <w:ind w:left="510" w:right="360" w:hanging="425"/>
          </w:pPr>
        </w:pPrChange>
      </w:pPr>
      <w:ins w:id="779" w:author="Shimon" w:date="2019-07-23T11:48:00Z">
        <w:r>
          <w:rPr>
            <w:rStyle w:val="emailstyle17"/>
            <w:rFonts w:ascii="Times New Roman" w:hAnsi="Times New Roman" w:cs="David" w:hint="cs"/>
            <w:color w:val="auto"/>
            <w:rtl/>
          </w:rPr>
          <w:t xml:space="preserve"> </w:t>
        </w:r>
      </w:ins>
      <w:ins w:id="780" w:author="Shimon" w:date="2019-07-21T23:40:00Z">
        <w:r w:rsidR="005D0CE5">
          <w:rPr>
            <w:rStyle w:val="emailstyle17"/>
            <w:rFonts w:ascii="Times New Roman" w:hAnsi="Times New Roman" w:cs="David" w:hint="cs"/>
            <w:color w:val="auto"/>
            <w:rtl/>
          </w:rPr>
          <w:t xml:space="preserve">דהיינו: </w:t>
        </w:r>
      </w:ins>
      <w:ins w:id="781" w:author="Shimon" w:date="2019-07-21T23:46:00Z">
        <w:r w:rsidR="0069391A" w:rsidRPr="00435A41">
          <w:rPr>
            <w:rStyle w:val="emailstyle17"/>
            <w:rFonts w:ascii="Times New Roman" w:hAnsi="Times New Roman" w:cs="David"/>
            <w:b/>
            <w:bCs/>
            <w:color w:val="auto"/>
            <w:sz w:val="28"/>
            <w:szCs w:val="28"/>
            <w:rtl/>
            <w:rPrChange w:id="782" w:author="Shimon" w:date="2019-07-22T00:01:00Z">
              <w:rPr>
                <w:rStyle w:val="emailstyle17"/>
                <w:rFonts w:ascii="Times New Roman" w:hAnsi="Times New Roman" w:cs="David"/>
                <w:color w:val="auto"/>
                <w:rtl/>
              </w:rPr>
            </w:rPrChange>
          </w:rPr>
          <w:t>40.66</w:t>
        </w:r>
        <w:r w:rsidR="0069391A" w:rsidRPr="00435A41">
          <w:rPr>
            <w:rStyle w:val="emailstyle17"/>
            <w:rFonts w:ascii="Times New Roman" w:hAnsi="Times New Roman" w:cs="David"/>
            <w:b/>
            <w:bCs/>
            <w:color w:val="auto"/>
            <w:sz w:val="28"/>
            <w:szCs w:val="28"/>
            <w:rtl/>
            <w:rPrChange w:id="783" w:author="Shimon" w:date="2019-07-22T00:01:00Z">
              <w:rPr>
                <w:rStyle w:val="emailstyle17"/>
                <w:rFonts w:ascii="Times New Roman" w:hAnsi="Times New Roman" w:cs="David"/>
                <w:color w:val="auto"/>
                <w:sz w:val="28"/>
                <w:szCs w:val="28"/>
                <w:rtl/>
              </w:rPr>
            </w:rPrChange>
          </w:rPr>
          <w:t>%</w:t>
        </w:r>
      </w:ins>
      <w:ins w:id="784" w:author="Shimon" w:date="2019-07-22T00:03:00Z">
        <w:r w:rsidR="00435A41">
          <w:rPr>
            <w:rStyle w:val="emailstyle17"/>
            <w:rFonts w:ascii="Times New Roman" w:hAnsi="Times New Roman" w:cs="David" w:hint="cs"/>
            <w:color w:val="auto"/>
            <w:szCs w:val="20"/>
            <w:rtl/>
          </w:rPr>
          <w:t xml:space="preserve"> </w:t>
        </w:r>
      </w:ins>
      <w:ins w:id="785" w:author="Shimon" w:date="2019-07-21T23:47:00Z">
        <w:r w:rsidR="0069391A" w:rsidRPr="0069391A">
          <w:rPr>
            <w:rStyle w:val="emailstyle17"/>
            <w:rFonts w:ascii="Times New Roman" w:hAnsi="Times New Roman" w:cs="David"/>
            <w:color w:val="auto"/>
            <w:szCs w:val="20"/>
            <w:rtl/>
            <w:rPrChange w:id="786" w:author="Shimon" w:date="2019-07-21T23:47:00Z">
              <w:rPr>
                <w:rStyle w:val="emailstyle17"/>
                <w:rFonts w:ascii="Times New Roman" w:hAnsi="Times New Roman" w:cs="David"/>
                <w:color w:val="auto"/>
                <w:sz w:val="28"/>
                <w:szCs w:val="28"/>
                <w:rtl/>
              </w:rPr>
            </w:rPrChange>
          </w:rPr>
          <w:t>(</w:t>
        </w:r>
      </w:ins>
      <w:ins w:id="787" w:author="Shimon" w:date="2019-07-21T23:48:00Z">
        <w:r w:rsidR="0069391A" w:rsidRPr="0069391A">
          <w:rPr>
            <w:rStyle w:val="emailstyle17"/>
            <w:rFonts w:ascii="Times New Roman" w:hAnsi="Times New Roman" w:cs="David"/>
            <w:color w:val="auto"/>
            <w:sz w:val="24"/>
            <w:rtl/>
            <w:rPrChange w:id="788" w:author="Shimon" w:date="2019-07-21T23:48:00Z">
              <w:rPr>
                <w:rStyle w:val="emailstyle17"/>
                <w:rFonts w:ascii="Times New Roman" w:hAnsi="Times New Roman" w:cs="David"/>
                <w:color w:val="auto"/>
                <w:sz w:val="28"/>
                <w:szCs w:val="28"/>
                <w:rtl/>
              </w:rPr>
            </w:rPrChange>
          </w:rPr>
          <w:t>20.33</w:t>
        </w:r>
      </w:ins>
      <w:ins w:id="789" w:author="Shimon" w:date="2019-07-22T00:03:00Z">
        <w:r w:rsidR="00435A41">
          <w:rPr>
            <w:rStyle w:val="emailstyle17"/>
            <w:rFonts w:ascii="Times New Roman" w:hAnsi="Times New Roman" w:cs="David" w:hint="cs"/>
            <w:color w:val="auto"/>
            <w:sz w:val="24"/>
            <w:rtl/>
          </w:rPr>
          <w:t xml:space="preserve"> </w:t>
        </w:r>
      </w:ins>
      <w:ins w:id="790" w:author="Shimon" w:date="2019-07-21T23:48:00Z">
        <w:r w:rsidR="0069391A" w:rsidRPr="0069391A">
          <w:rPr>
            <w:rStyle w:val="emailstyle17"/>
            <w:rFonts w:ascii="Times New Roman" w:hAnsi="Times New Roman" w:cs="David" w:hint="eastAsia"/>
            <w:color w:val="auto"/>
            <w:sz w:val="24"/>
            <w:rtl/>
            <w:rPrChange w:id="791" w:author="Shimon" w:date="2019-07-21T23:48:00Z">
              <w:rPr>
                <w:rStyle w:val="emailstyle17"/>
                <w:rFonts w:ascii="Times New Roman" w:hAnsi="Times New Roman" w:cs="David" w:hint="eastAsia"/>
                <w:color w:val="auto"/>
                <w:sz w:val="28"/>
                <w:szCs w:val="28"/>
                <w:rtl/>
              </w:rPr>
            </w:rPrChange>
          </w:rPr>
          <w:t>שנה</w:t>
        </w:r>
        <w:r w:rsidR="0069391A" w:rsidRPr="0069391A">
          <w:rPr>
            <w:rStyle w:val="emailstyle17"/>
            <w:rFonts w:ascii="Times New Roman" w:hAnsi="Times New Roman" w:cs="David"/>
            <w:color w:val="auto"/>
            <w:sz w:val="24"/>
            <w:rtl/>
            <w:rPrChange w:id="792" w:author="Shimon" w:date="2019-07-21T23:48:00Z">
              <w:rPr>
                <w:rStyle w:val="emailstyle17"/>
                <w:rFonts w:ascii="Times New Roman" w:hAnsi="Times New Roman" w:cs="David"/>
                <w:color w:val="auto"/>
                <w:sz w:val="28"/>
                <w:szCs w:val="28"/>
                <w:rtl/>
              </w:rPr>
            </w:rPrChange>
          </w:rPr>
          <w:t xml:space="preserve"> </w:t>
        </w:r>
        <w:r w:rsidR="0069391A" w:rsidRPr="0069391A">
          <w:rPr>
            <w:rStyle w:val="emailstyle17"/>
            <w:rFonts w:ascii="Times New Roman" w:hAnsi="Times New Roman" w:cs="David" w:hint="eastAsia"/>
            <w:color w:val="auto"/>
            <w:sz w:val="24"/>
            <w:rtl/>
            <w:rPrChange w:id="793" w:author="Shimon" w:date="2019-07-21T23:48:00Z">
              <w:rPr>
                <w:rStyle w:val="emailstyle17"/>
                <w:rFonts w:ascii="Times New Roman" w:hAnsi="Times New Roman" w:cs="David" w:hint="eastAsia"/>
                <w:color w:val="auto"/>
                <w:sz w:val="28"/>
                <w:szCs w:val="28"/>
                <w:rtl/>
              </w:rPr>
            </w:rPrChange>
          </w:rPr>
          <w:t>כפול</w:t>
        </w:r>
        <w:r w:rsidR="0069391A" w:rsidRPr="0069391A">
          <w:rPr>
            <w:rStyle w:val="emailstyle17"/>
            <w:rFonts w:ascii="Times New Roman" w:hAnsi="Times New Roman" w:cs="David"/>
            <w:color w:val="auto"/>
            <w:sz w:val="24"/>
            <w:rtl/>
            <w:rPrChange w:id="794" w:author="Shimon" w:date="2019-07-21T23:48:00Z">
              <w:rPr>
                <w:rStyle w:val="emailstyle17"/>
                <w:rFonts w:ascii="Times New Roman" w:hAnsi="Times New Roman" w:cs="David"/>
                <w:color w:val="auto"/>
                <w:sz w:val="28"/>
                <w:szCs w:val="28"/>
                <w:rtl/>
              </w:rPr>
            </w:rPrChange>
          </w:rPr>
          <w:t xml:space="preserve"> 2%)</w:t>
        </w:r>
        <w:r w:rsidR="0069391A">
          <w:rPr>
            <w:rStyle w:val="emailstyle17"/>
            <w:rFonts w:ascii="Times New Roman" w:hAnsi="Times New Roman" w:cs="David" w:hint="cs"/>
            <w:color w:val="auto"/>
            <w:sz w:val="28"/>
            <w:szCs w:val="28"/>
            <w:rtl/>
          </w:rPr>
          <w:t xml:space="preserve"> </w:t>
        </w:r>
        <w:r w:rsidR="0069391A" w:rsidRPr="0069391A">
          <w:rPr>
            <w:rStyle w:val="emailstyle17"/>
            <w:rFonts w:ascii="Times New Roman" w:hAnsi="Times New Roman" w:cs="David" w:hint="eastAsia"/>
            <w:b/>
            <w:bCs/>
            <w:color w:val="auto"/>
            <w:sz w:val="28"/>
            <w:szCs w:val="28"/>
            <w:rtl/>
            <w:rPrChange w:id="795" w:author="Shimon" w:date="2019-07-21T23:49:00Z">
              <w:rPr>
                <w:rStyle w:val="emailstyle17"/>
                <w:rFonts w:ascii="Times New Roman" w:hAnsi="Times New Roman" w:cs="David" w:hint="eastAsia"/>
                <w:color w:val="auto"/>
                <w:sz w:val="28"/>
                <w:szCs w:val="28"/>
                <w:rtl/>
              </w:rPr>
            </w:rPrChange>
          </w:rPr>
          <w:t>מהמשכורת</w:t>
        </w:r>
        <w:r w:rsidR="0069391A" w:rsidRPr="0069391A">
          <w:rPr>
            <w:rStyle w:val="emailstyle17"/>
            <w:rFonts w:ascii="Times New Roman" w:hAnsi="Times New Roman" w:cs="David"/>
            <w:b/>
            <w:bCs/>
            <w:color w:val="auto"/>
            <w:sz w:val="28"/>
            <w:szCs w:val="28"/>
            <w:rtl/>
            <w:rPrChange w:id="796" w:author="Shimon" w:date="2019-07-21T23:49:00Z">
              <w:rPr>
                <w:rStyle w:val="emailstyle17"/>
                <w:rFonts w:ascii="Times New Roman" w:hAnsi="Times New Roman" w:cs="David"/>
                <w:color w:val="auto"/>
                <w:sz w:val="28"/>
                <w:szCs w:val="28"/>
                <w:rtl/>
              </w:rPr>
            </w:rPrChange>
          </w:rPr>
          <w:t xml:space="preserve"> בדרגה </w:t>
        </w:r>
      </w:ins>
      <w:ins w:id="797" w:author="Shimon" w:date="2019-07-21T23:49:00Z">
        <w:r w:rsidR="0069391A" w:rsidRPr="0069391A">
          <w:rPr>
            <w:rStyle w:val="emailstyle17"/>
            <w:rFonts w:ascii="Times New Roman" w:hAnsi="Times New Roman" w:cs="David"/>
            <w:b/>
            <w:bCs/>
            <w:color w:val="auto"/>
            <w:sz w:val="28"/>
            <w:szCs w:val="28"/>
            <w:rtl/>
            <w:rPrChange w:id="798" w:author="Shimon" w:date="2019-07-21T23:49:00Z">
              <w:rPr>
                <w:rStyle w:val="emailstyle17"/>
                <w:rFonts w:ascii="Times New Roman" w:hAnsi="Times New Roman" w:cs="David"/>
                <w:color w:val="auto"/>
                <w:sz w:val="28"/>
                <w:szCs w:val="28"/>
                <w:rtl/>
              </w:rPr>
            </w:rPrChange>
          </w:rPr>
          <w:t>+</w:t>
        </w:r>
      </w:ins>
      <w:ins w:id="799" w:author="Shimon" w:date="2019-07-21T23:48:00Z">
        <w:r w:rsidR="0069391A" w:rsidRPr="0069391A">
          <w:rPr>
            <w:rStyle w:val="emailstyle17"/>
            <w:rFonts w:ascii="Times New Roman" w:hAnsi="Times New Roman" w:cs="David"/>
            <w:b/>
            <w:bCs/>
            <w:color w:val="auto"/>
            <w:sz w:val="28"/>
            <w:szCs w:val="28"/>
            <w:rtl/>
            <w:rPrChange w:id="800" w:author="Shimon" w:date="2019-07-21T23:49:00Z">
              <w:rPr>
                <w:rStyle w:val="emailstyle17"/>
                <w:rFonts w:ascii="Times New Roman" w:hAnsi="Times New Roman" w:cs="David"/>
                <w:color w:val="auto"/>
                <w:sz w:val="28"/>
                <w:szCs w:val="28"/>
                <w:rtl/>
              </w:rPr>
            </w:rPrChange>
          </w:rPr>
          <w:t>46</w:t>
        </w:r>
      </w:ins>
      <w:ins w:id="801" w:author="Shimon" w:date="2019-07-21T23:49:00Z">
        <w:r w:rsidR="0069391A">
          <w:rPr>
            <w:rStyle w:val="emailstyle17"/>
            <w:rFonts w:ascii="Times New Roman" w:hAnsi="Times New Roman" w:cs="David" w:hint="cs"/>
            <w:color w:val="auto"/>
            <w:sz w:val="28"/>
            <w:szCs w:val="28"/>
            <w:rtl/>
          </w:rPr>
          <w:t xml:space="preserve"> </w:t>
        </w:r>
        <w:r w:rsidR="0069391A" w:rsidRPr="0069391A">
          <w:rPr>
            <w:rStyle w:val="emailstyle17"/>
            <w:rFonts w:ascii="Times New Roman" w:hAnsi="Times New Roman" w:cs="David" w:hint="eastAsia"/>
            <w:color w:val="auto"/>
            <w:sz w:val="24"/>
            <w:rtl/>
            <w:rPrChange w:id="802" w:author="Shimon" w:date="2019-07-21T23:50:00Z">
              <w:rPr>
                <w:rStyle w:val="emailstyle17"/>
                <w:rFonts w:ascii="Times New Roman" w:hAnsi="Times New Roman" w:cs="David" w:hint="eastAsia"/>
                <w:color w:val="auto"/>
                <w:sz w:val="28"/>
                <w:szCs w:val="28"/>
                <w:rtl/>
              </w:rPr>
            </w:rPrChange>
          </w:rPr>
          <w:t>בדירוג</w:t>
        </w:r>
        <w:r w:rsidR="0069391A" w:rsidRPr="0069391A">
          <w:rPr>
            <w:rStyle w:val="emailstyle17"/>
            <w:rFonts w:ascii="Times New Roman" w:hAnsi="Times New Roman" w:cs="David"/>
            <w:color w:val="auto"/>
            <w:sz w:val="24"/>
            <w:rtl/>
            <w:rPrChange w:id="803" w:author="Shimon" w:date="2019-07-21T23:50:00Z">
              <w:rPr>
                <w:rStyle w:val="emailstyle17"/>
                <w:rFonts w:ascii="Times New Roman" w:hAnsi="Times New Roman" w:cs="David"/>
                <w:color w:val="auto"/>
                <w:sz w:val="28"/>
                <w:szCs w:val="28"/>
                <w:rtl/>
              </w:rPr>
            </w:rPrChange>
          </w:rPr>
          <w:t xml:space="preserve"> </w:t>
        </w:r>
        <w:r w:rsidR="0069391A" w:rsidRPr="0069391A">
          <w:rPr>
            <w:rStyle w:val="emailstyle17"/>
            <w:rFonts w:ascii="Times New Roman" w:hAnsi="Times New Roman" w:cs="David" w:hint="eastAsia"/>
            <w:color w:val="auto"/>
            <w:sz w:val="24"/>
            <w:rtl/>
            <w:rPrChange w:id="804" w:author="Shimon" w:date="2019-07-21T23:50:00Z">
              <w:rPr>
                <w:rStyle w:val="emailstyle17"/>
                <w:rFonts w:ascii="Times New Roman" w:hAnsi="Times New Roman" w:cs="David" w:hint="eastAsia"/>
                <w:color w:val="auto"/>
                <w:sz w:val="28"/>
                <w:szCs w:val="28"/>
                <w:rtl/>
              </w:rPr>
            </w:rPrChange>
          </w:rPr>
          <w:t>המח</w:t>
        </w:r>
        <w:r w:rsidR="0069391A" w:rsidRPr="0069391A">
          <w:rPr>
            <w:rStyle w:val="emailstyle17"/>
            <w:rFonts w:ascii="Times New Roman" w:hAnsi="Times New Roman" w:cs="David"/>
            <w:color w:val="auto"/>
            <w:sz w:val="24"/>
            <w:rtl/>
            <w:rPrChange w:id="805" w:author="Shimon" w:date="2019-07-21T23:50:00Z">
              <w:rPr>
                <w:rStyle w:val="emailstyle17"/>
                <w:rFonts w:ascii="Times New Roman" w:hAnsi="Times New Roman" w:cs="David"/>
                <w:color w:val="auto"/>
                <w:sz w:val="28"/>
                <w:szCs w:val="28"/>
                <w:rtl/>
              </w:rPr>
            </w:rPrChange>
          </w:rPr>
          <w:t>"ר</w:t>
        </w:r>
      </w:ins>
      <w:ins w:id="806" w:author="Shimon" w:date="2019-07-21T23:51:00Z">
        <w:r w:rsidR="0069391A">
          <w:rPr>
            <w:rStyle w:val="emailstyle17"/>
            <w:rFonts w:ascii="Times New Roman" w:hAnsi="Times New Roman" w:cs="David" w:hint="cs"/>
            <w:color w:val="auto"/>
            <w:sz w:val="24"/>
            <w:rtl/>
          </w:rPr>
          <w:t>.</w:t>
        </w:r>
      </w:ins>
    </w:p>
    <w:p w14:paraId="31DC5F7F" w14:textId="6D54BC35" w:rsidR="00895329" w:rsidRPr="00694BF1" w:rsidRDefault="00435A41">
      <w:pPr>
        <w:pStyle w:val="11"/>
        <w:numPr>
          <w:ilvl w:val="0"/>
          <w:numId w:val="14"/>
        </w:numPr>
        <w:tabs>
          <w:tab w:val="num" w:pos="98"/>
        </w:tabs>
        <w:spacing w:before="0" w:after="240"/>
        <w:ind w:left="522" w:right="357" w:hanging="283"/>
        <w:rPr>
          <w:ins w:id="807" w:author="Shimon" w:date="2019-07-22T00:10:00Z"/>
          <w:rStyle w:val="emailstyle17"/>
          <w:rFonts w:ascii="Times New Roman" w:hAnsi="Times New Roman" w:cs="David"/>
          <w:color w:val="auto"/>
          <w:sz w:val="24"/>
        </w:rPr>
        <w:pPrChange w:id="808" w:author="Shimon" w:date="2019-07-22T12:31:00Z">
          <w:pPr>
            <w:pStyle w:val="11"/>
            <w:numPr>
              <w:numId w:val="14"/>
            </w:numPr>
            <w:tabs>
              <w:tab w:val="num" w:pos="1440"/>
            </w:tabs>
            <w:spacing w:before="0" w:after="240" w:line="360" w:lineRule="auto"/>
            <w:ind w:left="510" w:right="360" w:hanging="425"/>
          </w:pPr>
        </w:pPrChange>
      </w:pPr>
      <w:ins w:id="809" w:author="Shimon" w:date="2019-07-21T23:53:00Z">
        <w:r w:rsidRPr="00694BF1">
          <w:rPr>
            <w:rStyle w:val="emailstyle17"/>
            <w:rFonts w:ascii="Times New Roman" w:hAnsi="Times New Roman" w:cs="David" w:hint="cs"/>
            <w:color w:val="auto"/>
            <w:sz w:val="24"/>
            <w:rtl/>
          </w:rPr>
          <w:t xml:space="preserve"> בפועל משולמות</w:t>
        </w:r>
      </w:ins>
      <w:ins w:id="810" w:author="Shimon" w:date="2019-07-21T23:55:00Z">
        <w:r w:rsidRPr="00694BF1">
          <w:rPr>
            <w:rStyle w:val="emailstyle17"/>
            <w:rFonts w:ascii="Times New Roman" w:hAnsi="Times New Roman" w:cs="David" w:hint="cs"/>
            <w:color w:val="auto"/>
            <w:sz w:val="24"/>
            <w:rtl/>
          </w:rPr>
          <w:t xml:space="preserve"> לתובע</w:t>
        </w:r>
      </w:ins>
      <w:ins w:id="811" w:author="Shimon" w:date="2019-07-21T23:54:00Z">
        <w:r w:rsidRPr="00694BF1">
          <w:rPr>
            <w:rStyle w:val="emailstyle17"/>
            <w:rFonts w:ascii="Times New Roman" w:hAnsi="Times New Roman" w:cs="David" w:hint="cs"/>
            <w:color w:val="auto"/>
            <w:sz w:val="24"/>
            <w:rtl/>
          </w:rPr>
          <w:t xml:space="preserve"> 2 הגימלאות הנ"ל בשיע</w:t>
        </w:r>
      </w:ins>
      <w:ins w:id="812" w:author="Shimon" w:date="2019-07-21T23:55:00Z">
        <w:r w:rsidRPr="00694BF1">
          <w:rPr>
            <w:rStyle w:val="emailstyle17"/>
            <w:rFonts w:ascii="Times New Roman" w:hAnsi="Times New Roman" w:cs="David" w:hint="cs"/>
            <w:color w:val="auto"/>
            <w:sz w:val="24"/>
            <w:rtl/>
          </w:rPr>
          <w:t>ו</w:t>
        </w:r>
      </w:ins>
      <w:ins w:id="813" w:author="Shimon" w:date="2019-07-21T23:54:00Z">
        <w:r w:rsidRPr="00694BF1">
          <w:rPr>
            <w:rStyle w:val="emailstyle17"/>
            <w:rFonts w:ascii="Times New Roman" w:hAnsi="Times New Roman" w:cs="David" w:hint="cs"/>
            <w:color w:val="auto"/>
            <w:sz w:val="24"/>
            <w:rtl/>
          </w:rPr>
          <w:t>רים הבאים</w:t>
        </w:r>
      </w:ins>
      <w:ins w:id="814" w:author="Shimon" w:date="2019-07-21T23:55:00Z">
        <w:r w:rsidRPr="00694BF1">
          <w:rPr>
            <w:rStyle w:val="emailstyle17"/>
            <w:rFonts w:ascii="Times New Roman" w:hAnsi="Times New Roman" w:cs="David" w:hint="cs"/>
            <w:color w:val="auto"/>
            <w:sz w:val="24"/>
            <w:rtl/>
          </w:rPr>
          <w:t>:</w:t>
        </w:r>
      </w:ins>
    </w:p>
    <w:p w14:paraId="12C1B382" w14:textId="12AFC9CF" w:rsidR="00435A41" w:rsidRDefault="00435A41">
      <w:pPr>
        <w:pStyle w:val="11"/>
        <w:spacing w:before="0"/>
        <w:ind w:left="98" w:right="357" w:firstLine="283"/>
        <w:rPr>
          <w:rStyle w:val="emailstyle17"/>
          <w:rFonts w:ascii="Times New Roman" w:hAnsi="Times New Roman" w:cs="David"/>
          <w:color w:val="auto"/>
          <w:sz w:val="24"/>
          <w:rtl/>
        </w:rPr>
        <w:pPrChange w:id="815" w:author="Shimon" w:date="2019-07-21T23:55:00Z">
          <w:pPr>
            <w:pStyle w:val="11"/>
            <w:numPr>
              <w:numId w:val="14"/>
            </w:numPr>
            <w:tabs>
              <w:tab w:val="num" w:pos="1440"/>
            </w:tabs>
            <w:spacing w:before="0" w:after="240" w:line="360" w:lineRule="auto"/>
            <w:ind w:left="510" w:right="360" w:hanging="425"/>
          </w:pPr>
        </w:pPrChange>
      </w:pPr>
      <w:ins w:id="816" w:author="Shimon" w:date="2019-07-21T23:55:00Z">
        <w:r w:rsidRPr="00694BF1">
          <w:rPr>
            <w:rStyle w:val="emailstyle17"/>
            <w:rFonts w:ascii="Times New Roman" w:hAnsi="Times New Roman" w:cs="David" w:hint="eastAsia"/>
            <w:b/>
            <w:bCs/>
            <w:color w:val="auto"/>
            <w:sz w:val="24"/>
            <w:rtl/>
            <w:rPrChange w:id="817" w:author="Shimon" w:date="2019-07-23T11:52:00Z">
              <w:rPr>
                <w:rStyle w:val="emailstyle17"/>
                <w:rFonts w:ascii="Times New Roman" w:hAnsi="Times New Roman" w:cs="David" w:hint="eastAsia"/>
                <w:color w:val="auto"/>
                <w:sz w:val="24"/>
                <w:rtl/>
              </w:rPr>
            </w:rPrChange>
          </w:rPr>
          <w:t>בגין</w:t>
        </w:r>
        <w:r w:rsidRPr="00694BF1">
          <w:rPr>
            <w:rStyle w:val="emailstyle17"/>
            <w:rFonts w:ascii="Times New Roman" w:hAnsi="Times New Roman" w:cs="David"/>
            <w:b/>
            <w:bCs/>
            <w:color w:val="auto"/>
            <w:sz w:val="24"/>
            <w:rtl/>
            <w:rPrChange w:id="818" w:author="Shimon" w:date="2019-07-23T11:52:00Z">
              <w:rPr>
                <w:rStyle w:val="emailstyle17"/>
                <w:rFonts w:ascii="Times New Roman" w:hAnsi="Times New Roman" w:cs="David"/>
                <w:color w:val="auto"/>
                <w:sz w:val="24"/>
                <w:rtl/>
              </w:rPr>
            </w:rPrChange>
          </w:rPr>
          <w:t xml:space="preserve"> תקופת העבודה בחוזה: </w:t>
        </w:r>
      </w:ins>
      <w:ins w:id="819" w:author="Shimon" w:date="2019-07-21T23:58:00Z">
        <w:r w:rsidRPr="00694BF1">
          <w:rPr>
            <w:rStyle w:val="emailstyle17"/>
            <w:rFonts w:ascii="Times New Roman" w:hAnsi="Times New Roman" w:cs="David"/>
            <w:b/>
            <w:bCs/>
            <w:color w:val="auto"/>
            <w:sz w:val="24"/>
            <w:rtl/>
            <w:rPrChange w:id="820" w:author="Shimon" w:date="2019-07-23T11:52:00Z">
              <w:rPr>
                <w:rStyle w:val="emailstyle17"/>
                <w:rFonts w:ascii="Times New Roman" w:hAnsi="Times New Roman" w:cs="David"/>
                <w:color w:val="auto"/>
                <w:sz w:val="24"/>
                <w:rtl/>
              </w:rPr>
            </w:rPrChange>
          </w:rPr>
          <w:t>36.64</w:t>
        </w:r>
      </w:ins>
      <w:ins w:id="821" w:author="Shimon" w:date="2019-07-21T23:59:00Z">
        <w:r w:rsidRPr="00694BF1">
          <w:rPr>
            <w:rStyle w:val="emailstyle17"/>
            <w:rFonts w:ascii="Times New Roman" w:hAnsi="Times New Roman" w:cs="David"/>
            <w:b/>
            <w:bCs/>
            <w:color w:val="auto"/>
            <w:sz w:val="24"/>
            <w:rtl/>
            <w:rPrChange w:id="822" w:author="Shimon" w:date="2019-07-23T11:52:00Z">
              <w:rPr>
                <w:rStyle w:val="emailstyle17"/>
                <w:rFonts w:ascii="Times New Roman" w:hAnsi="Times New Roman" w:cs="David"/>
                <w:color w:val="auto"/>
                <w:sz w:val="24"/>
                <w:rtl/>
              </w:rPr>
            </w:rPrChange>
          </w:rPr>
          <w:t>%</w:t>
        </w:r>
        <w:r w:rsidRPr="00291522">
          <w:rPr>
            <w:rStyle w:val="emailstyle17"/>
            <w:rFonts w:ascii="Times New Roman" w:hAnsi="Times New Roman" w:cs="David" w:hint="cs"/>
            <w:color w:val="auto"/>
            <w:sz w:val="24"/>
            <w:rtl/>
          </w:rPr>
          <w:t xml:space="preserve"> בלבד (במקום 44.66% כאמור) ממשכורת הקובעת לחוזה</w:t>
        </w:r>
      </w:ins>
      <w:r w:rsidR="007C2E4B">
        <w:rPr>
          <w:rStyle w:val="emailstyle17"/>
          <w:rFonts w:ascii="Times New Roman" w:hAnsi="Times New Roman" w:cs="David" w:hint="cs"/>
          <w:color w:val="auto"/>
          <w:sz w:val="24"/>
          <w:rtl/>
        </w:rPr>
        <w:t>.</w:t>
      </w:r>
    </w:p>
    <w:p w14:paraId="76FC0481" w14:textId="77777777" w:rsidR="00895329" w:rsidRPr="00291522" w:rsidRDefault="00895329" w:rsidP="00895329">
      <w:pPr>
        <w:pStyle w:val="11"/>
        <w:spacing w:before="0"/>
        <w:ind w:left="96" w:right="357" w:firstLine="284"/>
        <w:rPr>
          <w:ins w:id="823" w:author="Shimon" w:date="2019-07-22T00:03:00Z"/>
          <w:rStyle w:val="emailstyle17"/>
          <w:rFonts w:ascii="Times New Roman" w:hAnsi="Times New Roman" w:cs="David"/>
          <w:color w:val="auto"/>
          <w:sz w:val="24"/>
          <w:rtl/>
        </w:rPr>
      </w:pPr>
    </w:p>
    <w:p w14:paraId="56FDCC4A" w14:textId="0887F144" w:rsidR="00365660" w:rsidRDefault="00895329">
      <w:pPr>
        <w:pStyle w:val="11"/>
        <w:spacing w:before="0" w:after="240"/>
        <w:ind w:left="523" w:right="360" w:hanging="284"/>
        <w:rPr>
          <w:rStyle w:val="emailstyle17"/>
          <w:rFonts w:ascii="Times New Roman" w:hAnsi="Times New Roman" w:cs="David"/>
          <w:color w:val="auto"/>
          <w:sz w:val="24"/>
          <w:rtl/>
        </w:rPr>
        <w:pPrChange w:id="824" w:author="Shimon" w:date="2019-07-23T11:54:00Z">
          <w:pPr>
            <w:pStyle w:val="11"/>
            <w:numPr>
              <w:numId w:val="14"/>
            </w:numPr>
            <w:tabs>
              <w:tab w:val="num" w:pos="1440"/>
            </w:tabs>
            <w:spacing w:before="0" w:after="240" w:line="360" w:lineRule="auto"/>
            <w:ind w:left="510" w:right="360" w:hanging="425"/>
          </w:pPr>
        </w:pPrChange>
      </w:pPr>
      <w:r>
        <w:rPr>
          <w:rStyle w:val="emailstyle17"/>
          <w:rFonts w:ascii="Times New Roman" w:hAnsi="Times New Roman" w:cs="David" w:hint="cs"/>
          <w:color w:val="auto"/>
          <w:sz w:val="24"/>
          <w:rtl/>
        </w:rPr>
        <w:t xml:space="preserve">  </w:t>
      </w:r>
      <w:del w:id="825" w:author="Shimon" w:date="2019-07-23T11:54:00Z">
        <w:r w:rsidDel="00694BF1">
          <w:rPr>
            <w:rStyle w:val="emailstyle17"/>
            <w:rFonts w:ascii="Times New Roman" w:hAnsi="Times New Roman" w:cs="David" w:hint="cs"/>
            <w:color w:val="auto"/>
            <w:sz w:val="24"/>
            <w:rtl/>
          </w:rPr>
          <w:delText xml:space="preserve"> </w:delText>
        </w:r>
      </w:del>
      <w:ins w:id="826" w:author="Shimon" w:date="2019-07-22T00:03:00Z">
        <w:r w:rsidR="00365660" w:rsidRPr="00694BF1">
          <w:rPr>
            <w:rStyle w:val="emailstyle17"/>
            <w:rFonts w:ascii="Times New Roman" w:hAnsi="Times New Roman" w:cs="David" w:hint="eastAsia"/>
            <w:b/>
            <w:bCs/>
            <w:color w:val="auto"/>
            <w:sz w:val="24"/>
            <w:rtl/>
            <w:rPrChange w:id="827" w:author="Shimon" w:date="2019-07-23T11:52:00Z">
              <w:rPr>
                <w:rStyle w:val="emailstyle17"/>
                <w:rFonts w:ascii="Times New Roman" w:hAnsi="Times New Roman" w:cs="David" w:hint="eastAsia"/>
                <w:color w:val="auto"/>
                <w:sz w:val="24"/>
                <w:rtl/>
              </w:rPr>
            </w:rPrChange>
          </w:rPr>
          <w:t>בגין</w:t>
        </w:r>
        <w:r w:rsidR="00365660" w:rsidRPr="00694BF1">
          <w:rPr>
            <w:rStyle w:val="emailstyle17"/>
            <w:rFonts w:ascii="Times New Roman" w:hAnsi="Times New Roman" w:cs="David"/>
            <w:b/>
            <w:bCs/>
            <w:color w:val="auto"/>
            <w:sz w:val="24"/>
            <w:rtl/>
            <w:rPrChange w:id="828" w:author="Shimon" w:date="2019-07-23T11:52:00Z">
              <w:rPr>
                <w:rStyle w:val="emailstyle17"/>
                <w:rFonts w:ascii="Times New Roman" w:hAnsi="Times New Roman" w:cs="David"/>
                <w:color w:val="auto"/>
                <w:sz w:val="24"/>
                <w:rtl/>
              </w:rPr>
            </w:rPrChange>
          </w:rPr>
          <w:t xml:space="preserve"> </w:t>
        </w:r>
      </w:ins>
      <w:ins w:id="829" w:author="Shimon" w:date="2019-07-22T00:04:00Z">
        <w:r w:rsidR="00365660" w:rsidRPr="00694BF1">
          <w:rPr>
            <w:rStyle w:val="emailstyle17"/>
            <w:rFonts w:ascii="Times New Roman" w:hAnsi="Times New Roman" w:cs="David" w:hint="eastAsia"/>
            <w:b/>
            <w:bCs/>
            <w:color w:val="auto"/>
            <w:sz w:val="24"/>
            <w:rtl/>
            <w:rPrChange w:id="830" w:author="Shimon" w:date="2019-07-23T11:52:00Z">
              <w:rPr>
                <w:rStyle w:val="emailstyle17"/>
                <w:rFonts w:ascii="Times New Roman" w:hAnsi="Times New Roman" w:cs="David" w:hint="eastAsia"/>
                <w:color w:val="auto"/>
                <w:sz w:val="24"/>
                <w:rtl/>
              </w:rPr>
            </w:rPrChange>
          </w:rPr>
          <w:t>תקופת</w:t>
        </w:r>
        <w:r w:rsidR="00365660" w:rsidRPr="00694BF1">
          <w:rPr>
            <w:rStyle w:val="emailstyle17"/>
            <w:rFonts w:ascii="Times New Roman" w:hAnsi="Times New Roman" w:cs="David"/>
            <w:b/>
            <w:bCs/>
            <w:color w:val="auto"/>
            <w:sz w:val="24"/>
            <w:rtl/>
            <w:rPrChange w:id="831" w:author="Shimon" w:date="2019-07-23T11:52:00Z">
              <w:rPr>
                <w:rStyle w:val="emailstyle17"/>
                <w:rFonts w:ascii="Times New Roman" w:hAnsi="Times New Roman" w:cs="David"/>
                <w:color w:val="auto"/>
                <w:sz w:val="24"/>
                <w:rtl/>
              </w:rPr>
            </w:rPrChange>
          </w:rPr>
          <w:t xml:space="preserve"> </w:t>
        </w:r>
        <w:r w:rsidR="00365660" w:rsidRPr="00694BF1">
          <w:rPr>
            <w:rStyle w:val="emailstyle17"/>
            <w:rFonts w:ascii="Times New Roman" w:hAnsi="Times New Roman" w:cs="David" w:hint="eastAsia"/>
            <w:b/>
            <w:bCs/>
            <w:color w:val="auto"/>
            <w:sz w:val="24"/>
            <w:rtl/>
            <w:rPrChange w:id="832" w:author="Shimon" w:date="2019-07-23T11:52:00Z">
              <w:rPr>
                <w:rStyle w:val="emailstyle17"/>
                <w:rFonts w:ascii="Times New Roman" w:hAnsi="Times New Roman" w:cs="David" w:hint="eastAsia"/>
                <w:color w:val="auto"/>
                <w:sz w:val="24"/>
                <w:rtl/>
              </w:rPr>
            </w:rPrChange>
          </w:rPr>
          <w:t>כתב</w:t>
        </w:r>
        <w:r w:rsidR="00365660" w:rsidRPr="00694BF1">
          <w:rPr>
            <w:rStyle w:val="emailstyle17"/>
            <w:rFonts w:ascii="Times New Roman" w:hAnsi="Times New Roman" w:cs="David"/>
            <w:b/>
            <w:bCs/>
            <w:color w:val="auto"/>
            <w:sz w:val="24"/>
            <w:rtl/>
            <w:rPrChange w:id="833" w:author="Shimon" w:date="2019-07-23T11:52:00Z">
              <w:rPr>
                <w:rStyle w:val="emailstyle17"/>
                <w:rFonts w:ascii="Times New Roman" w:hAnsi="Times New Roman" w:cs="David"/>
                <w:color w:val="auto"/>
                <w:sz w:val="24"/>
                <w:rtl/>
              </w:rPr>
            </w:rPrChange>
          </w:rPr>
          <w:t xml:space="preserve"> </w:t>
        </w:r>
        <w:r w:rsidR="00365660" w:rsidRPr="00694BF1">
          <w:rPr>
            <w:rStyle w:val="emailstyle17"/>
            <w:rFonts w:ascii="Times New Roman" w:hAnsi="Times New Roman" w:cs="David" w:hint="eastAsia"/>
            <w:b/>
            <w:bCs/>
            <w:color w:val="auto"/>
            <w:sz w:val="24"/>
            <w:rtl/>
            <w:rPrChange w:id="834" w:author="Shimon" w:date="2019-07-23T11:52:00Z">
              <w:rPr>
                <w:rStyle w:val="emailstyle17"/>
                <w:rFonts w:ascii="Times New Roman" w:hAnsi="Times New Roman" w:cs="David" w:hint="eastAsia"/>
                <w:color w:val="auto"/>
                <w:sz w:val="24"/>
                <w:rtl/>
              </w:rPr>
            </w:rPrChange>
          </w:rPr>
          <w:t>המינוי</w:t>
        </w:r>
        <w:r w:rsidR="00365660" w:rsidRPr="00694BF1">
          <w:rPr>
            <w:rStyle w:val="emailstyle17"/>
            <w:rFonts w:ascii="Times New Roman" w:hAnsi="Times New Roman" w:cs="David"/>
            <w:b/>
            <w:bCs/>
            <w:color w:val="auto"/>
            <w:sz w:val="24"/>
            <w:rtl/>
            <w:rPrChange w:id="835" w:author="Shimon" w:date="2019-07-23T11:52:00Z">
              <w:rPr>
                <w:rStyle w:val="emailstyle17"/>
                <w:rFonts w:ascii="Times New Roman" w:hAnsi="Times New Roman" w:cs="David"/>
                <w:color w:val="auto"/>
                <w:sz w:val="24"/>
                <w:rtl/>
              </w:rPr>
            </w:rPrChange>
          </w:rPr>
          <w:t>: 33.36</w:t>
        </w:r>
      </w:ins>
      <w:ins w:id="836" w:author="Shimon" w:date="2019-07-22T00:09:00Z">
        <w:r w:rsidR="00365660" w:rsidRPr="00694BF1">
          <w:rPr>
            <w:rStyle w:val="emailstyle17"/>
            <w:rFonts w:ascii="Times New Roman" w:hAnsi="Times New Roman" w:cs="David"/>
            <w:b/>
            <w:bCs/>
            <w:color w:val="auto"/>
            <w:sz w:val="24"/>
            <w:rtl/>
            <w:rPrChange w:id="837" w:author="Shimon" w:date="2019-07-23T11:52:00Z">
              <w:rPr>
                <w:rStyle w:val="emailstyle17"/>
                <w:rFonts w:ascii="Times New Roman" w:hAnsi="Times New Roman" w:cs="David"/>
                <w:color w:val="auto"/>
                <w:sz w:val="24"/>
                <w:rtl/>
              </w:rPr>
            </w:rPrChange>
          </w:rPr>
          <w:t>%</w:t>
        </w:r>
        <w:r w:rsidR="00365660">
          <w:rPr>
            <w:rStyle w:val="emailstyle17"/>
            <w:rFonts w:ascii="Times New Roman" w:hAnsi="Times New Roman" w:cs="David" w:hint="cs"/>
            <w:color w:val="auto"/>
            <w:sz w:val="24"/>
            <w:rtl/>
          </w:rPr>
          <w:t xml:space="preserve"> ב</w:t>
        </w:r>
      </w:ins>
      <w:ins w:id="838" w:author="Shimon" w:date="2019-07-22T00:04:00Z">
        <w:r w:rsidR="00365660">
          <w:rPr>
            <w:rStyle w:val="emailstyle17"/>
            <w:rFonts w:ascii="Times New Roman" w:hAnsi="Times New Roman" w:cs="David" w:hint="cs"/>
            <w:color w:val="auto"/>
            <w:sz w:val="24"/>
            <w:rtl/>
          </w:rPr>
          <w:t>לבד (במקום 4</w:t>
        </w:r>
      </w:ins>
      <w:ins w:id="839" w:author="Shimon" w:date="2019-07-22T00:05:00Z">
        <w:r w:rsidR="00365660">
          <w:rPr>
            <w:rStyle w:val="emailstyle17"/>
            <w:rFonts w:ascii="Times New Roman" w:hAnsi="Times New Roman" w:cs="David" w:hint="cs"/>
            <w:color w:val="auto"/>
            <w:sz w:val="24"/>
            <w:rtl/>
          </w:rPr>
          <w:t>0.66%) ממשכורת</w:t>
        </w:r>
        <w:r w:rsidR="00694BF1">
          <w:rPr>
            <w:rStyle w:val="emailstyle17"/>
            <w:rFonts w:ascii="Times New Roman" w:hAnsi="Times New Roman" w:cs="David" w:hint="cs"/>
            <w:color w:val="auto"/>
            <w:sz w:val="24"/>
            <w:rtl/>
          </w:rPr>
          <w:t xml:space="preserve"> </w:t>
        </w:r>
        <w:r w:rsidR="00365660">
          <w:rPr>
            <w:rStyle w:val="emailstyle17"/>
            <w:rFonts w:ascii="Times New Roman" w:hAnsi="Times New Roman" w:cs="David" w:hint="cs"/>
            <w:color w:val="auto"/>
            <w:sz w:val="24"/>
            <w:rtl/>
          </w:rPr>
          <w:t>דרגה</w:t>
        </w:r>
      </w:ins>
      <w:ins w:id="840" w:author="Shimon" w:date="2019-07-22T00:06:00Z">
        <w:r w:rsidR="00365660">
          <w:rPr>
            <w:rStyle w:val="emailstyle17"/>
            <w:rFonts w:ascii="Times New Roman" w:hAnsi="Times New Roman" w:cs="David" w:hint="cs"/>
            <w:color w:val="auto"/>
            <w:sz w:val="24"/>
            <w:rtl/>
          </w:rPr>
          <w:t xml:space="preserve"> +</w:t>
        </w:r>
      </w:ins>
      <w:ins w:id="841" w:author="Shimon" w:date="2019-07-22T00:05:00Z">
        <w:r w:rsidR="00365660">
          <w:rPr>
            <w:rStyle w:val="emailstyle17"/>
            <w:rFonts w:ascii="Times New Roman" w:hAnsi="Times New Roman" w:cs="David" w:hint="cs"/>
            <w:color w:val="auto"/>
            <w:sz w:val="24"/>
            <w:rtl/>
          </w:rPr>
          <w:t xml:space="preserve">44 (במקום </w:t>
        </w:r>
      </w:ins>
      <w:ins w:id="842" w:author="Shimon" w:date="2019-07-22T00:06:00Z">
        <w:r w:rsidR="00365660">
          <w:rPr>
            <w:rStyle w:val="emailstyle17"/>
            <w:rFonts w:ascii="Times New Roman" w:hAnsi="Times New Roman" w:cs="David" w:hint="cs"/>
            <w:color w:val="auto"/>
            <w:sz w:val="24"/>
            <w:rtl/>
          </w:rPr>
          <w:t>+</w:t>
        </w:r>
      </w:ins>
      <w:ins w:id="843" w:author="Shimon" w:date="2019-07-22T00:05:00Z">
        <w:r w:rsidR="00365660">
          <w:rPr>
            <w:rStyle w:val="emailstyle17"/>
            <w:rFonts w:ascii="Times New Roman" w:hAnsi="Times New Roman" w:cs="David" w:hint="cs"/>
            <w:color w:val="auto"/>
            <w:sz w:val="24"/>
            <w:rtl/>
          </w:rPr>
          <w:t>46</w:t>
        </w:r>
      </w:ins>
      <w:ins w:id="844" w:author="Shimon" w:date="2019-07-22T00:07:00Z">
        <w:r w:rsidR="00365660">
          <w:rPr>
            <w:rStyle w:val="emailstyle17"/>
            <w:rFonts w:ascii="Times New Roman" w:hAnsi="Times New Roman" w:cs="David" w:hint="cs"/>
            <w:color w:val="auto"/>
            <w:sz w:val="24"/>
            <w:rtl/>
          </w:rPr>
          <w:t>)</w:t>
        </w:r>
      </w:ins>
    </w:p>
    <w:p w14:paraId="581205FE" w14:textId="7D8979DB" w:rsidR="007C2E4B" w:rsidRPr="00B314F0" w:rsidRDefault="008130C8">
      <w:pPr>
        <w:pStyle w:val="11"/>
        <w:spacing w:before="0" w:after="240"/>
        <w:ind w:left="523" w:right="360" w:hanging="284"/>
        <w:rPr>
          <w:ins w:id="845" w:author="Shimon" w:date="2019-07-22T00:00:00Z"/>
          <w:rStyle w:val="emailstyle17"/>
          <w:rFonts w:ascii="Times New Roman" w:hAnsi="Times New Roman" w:cs="David"/>
          <w:color w:val="auto"/>
          <w:sz w:val="24"/>
          <w:u w:val="single"/>
          <w:rtl/>
          <w:rPrChange w:id="846" w:author="Shimon" w:date="2019-07-22T13:32:00Z">
            <w:rPr>
              <w:ins w:id="847" w:author="Shimon" w:date="2019-07-22T00:00:00Z"/>
              <w:rStyle w:val="emailstyle17"/>
              <w:rFonts w:ascii="Times New Roman" w:hAnsi="Times New Roman" w:cs="David"/>
              <w:color w:val="auto"/>
              <w:sz w:val="24"/>
              <w:rtl/>
            </w:rPr>
          </w:rPrChange>
        </w:rPr>
        <w:pPrChange w:id="848" w:author="Shimon" w:date="2019-07-23T14:40:00Z">
          <w:pPr>
            <w:pStyle w:val="11"/>
            <w:numPr>
              <w:numId w:val="14"/>
            </w:numPr>
            <w:tabs>
              <w:tab w:val="num" w:pos="1440"/>
            </w:tabs>
            <w:spacing w:before="0" w:after="240" w:line="360" w:lineRule="auto"/>
            <w:ind w:left="510" w:right="360" w:hanging="425"/>
          </w:pPr>
        </w:pPrChange>
      </w:pPr>
      <w:ins w:id="849" w:author="Shimon" w:date="2019-07-23T11:59:00Z">
        <w:r>
          <w:rPr>
            <w:rStyle w:val="emailstyle17"/>
            <w:rFonts w:ascii="Times New Roman" w:hAnsi="Times New Roman" w:cs="David" w:hint="cs"/>
            <w:color w:val="auto"/>
            <w:sz w:val="24"/>
            <w:rtl/>
          </w:rPr>
          <w:t>רצ"ב</w:t>
        </w:r>
      </w:ins>
      <w:r w:rsidR="00895329">
        <w:rPr>
          <w:rStyle w:val="emailstyle17"/>
          <w:rFonts w:ascii="Times New Roman" w:hAnsi="Times New Roman" w:cs="David" w:hint="cs"/>
          <w:color w:val="auto"/>
          <w:sz w:val="24"/>
          <w:rtl/>
        </w:rPr>
        <w:t xml:space="preserve"> </w:t>
      </w:r>
      <w:ins w:id="850" w:author="Shimon" w:date="2019-07-22T12:34:00Z">
        <w:r w:rsidR="00895329">
          <w:rPr>
            <w:rStyle w:val="emailstyle17"/>
            <w:rFonts w:ascii="Times New Roman" w:hAnsi="Times New Roman" w:cs="David" w:hint="cs"/>
            <w:color w:val="auto"/>
            <w:sz w:val="24"/>
            <w:rtl/>
          </w:rPr>
          <w:t xml:space="preserve">תלוש גימלא </w:t>
        </w:r>
      </w:ins>
      <w:ins w:id="851" w:author="Shimon" w:date="2019-07-23T14:40:00Z">
        <w:r w:rsidR="00A87DBF">
          <w:rPr>
            <w:rStyle w:val="emailstyle17"/>
            <w:rFonts w:ascii="Times New Roman" w:hAnsi="Times New Roman" w:cs="David" w:hint="cs"/>
            <w:color w:val="auto"/>
            <w:sz w:val="24"/>
            <w:rtl/>
          </w:rPr>
          <w:t xml:space="preserve">לדוגמה </w:t>
        </w:r>
      </w:ins>
      <w:r w:rsidR="00A651E6">
        <w:rPr>
          <w:rStyle w:val="emailstyle17"/>
          <w:rFonts w:ascii="Times New Roman" w:hAnsi="Times New Roman" w:cs="David" w:hint="cs"/>
          <w:color w:val="auto"/>
          <w:sz w:val="24"/>
          <w:rtl/>
        </w:rPr>
        <w:t>(של חודש מאי 2019)</w:t>
      </w:r>
      <w:del w:id="852" w:author="Shimon" w:date="2019-07-23T14:40:00Z">
        <w:r w:rsidR="00A651E6" w:rsidDel="00A87DBF">
          <w:rPr>
            <w:rStyle w:val="emailstyle17"/>
            <w:rFonts w:ascii="Times New Roman" w:hAnsi="Times New Roman" w:cs="David" w:hint="cs"/>
            <w:color w:val="auto"/>
            <w:sz w:val="24"/>
            <w:rtl/>
          </w:rPr>
          <w:delText xml:space="preserve"> </w:delText>
        </w:r>
      </w:del>
      <w:ins w:id="853" w:author="Shimon" w:date="2019-07-22T12:35:00Z">
        <w:r w:rsidR="00895329">
          <w:rPr>
            <w:rStyle w:val="emailstyle17"/>
            <w:rFonts w:ascii="Times New Roman" w:hAnsi="Times New Roman" w:cs="David" w:hint="cs"/>
            <w:color w:val="auto"/>
            <w:sz w:val="24"/>
            <w:rtl/>
          </w:rPr>
          <w:t>, המפרט את שיעורי הגימלה (באחוזים) ואת סכומי הגימלה לכל אחד מתקופות העבודה</w:t>
        </w:r>
      </w:ins>
      <w:ins w:id="854" w:author="Shimon" w:date="2019-07-22T12:36:00Z">
        <w:r w:rsidR="00895329">
          <w:rPr>
            <w:rStyle w:val="emailstyle17"/>
            <w:rFonts w:ascii="Times New Roman" w:hAnsi="Times New Roman" w:cs="David" w:hint="cs"/>
            <w:color w:val="auto"/>
            <w:sz w:val="24"/>
            <w:rtl/>
          </w:rPr>
          <w:t xml:space="preserve"> (חוזה/כתב מינוי)</w:t>
        </w:r>
      </w:ins>
      <w:ins w:id="855" w:author="Shimon" w:date="2019-07-22T12:35:00Z">
        <w:r w:rsidR="00B314F0">
          <w:rPr>
            <w:rStyle w:val="emailstyle17"/>
            <w:rFonts w:ascii="Times New Roman" w:hAnsi="Times New Roman" w:cs="David" w:hint="cs"/>
            <w:color w:val="auto"/>
            <w:sz w:val="24"/>
            <w:rtl/>
          </w:rPr>
          <w:t xml:space="preserve"> בנפרד</w:t>
        </w:r>
      </w:ins>
      <w:ins w:id="856" w:author="Shimon" w:date="2019-07-22T13:31:00Z">
        <w:r w:rsidR="00B314F0">
          <w:rPr>
            <w:rStyle w:val="emailstyle17"/>
            <w:rFonts w:ascii="Times New Roman" w:hAnsi="Times New Roman" w:cs="David" w:hint="cs"/>
            <w:color w:val="auto"/>
            <w:sz w:val="24"/>
            <w:rtl/>
          </w:rPr>
          <w:t xml:space="preserve">, </w:t>
        </w:r>
      </w:ins>
      <w:ins w:id="857" w:author="Shimon" w:date="2019-07-22T13:32:00Z">
        <w:r w:rsidR="00B314F0">
          <w:rPr>
            <w:rStyle w:val="emailstyle17"/>
            <w:rFonts w:ascii="Times New Roman" w:hAnsi="Times New Roman" w:cs="David" w:hint="cs"/>
            <w:color w:val="auto"/>
            <w:sz w:val="24"/>
            <w:rtl/>
          </w:rPr>
          <w:t xml:space="preserve">מסומנים </w:t>
        </w:r>
        <w:r w:rsidR="00B314F0" w:rsidRPr="00B314F0">
          <w:rPr>
            <w:rStyle w:val="emailstyle17"/>
            <w:rFonts w:ascii="Times New Roman" w:hAnsi="Times New Roman" w:cs="David" w:hint="eastAsia"/>
            <w:color w:val="auto"/>
            <w:sz w:val="24"/>
            <w:u w:val="single"/>
            <w:rtl/>
            <w:rPrChange w:id="858" w:author="Shimon" w:date="2019-07-22T13:32:00Z">
              <w:rPr>
                <w:rStyle w:val="emailstyle17"/>
                <w:rFonts w:ascii="Times New Roman" w:hAnsi="Times New Roman" w:cs="David" w:hint="eastAsia"/>
                <w:color w:val="auto"/>
                <w:sz w:val="24"/>
                <w:rtl/>
              </w:rPr>
            </w:rPrChange>
          </w:rPr>
          <w:t>כנספחים</w:t>
        </w:r>
        <w:r w:rsidR="00B314F0">
          <w:rPr>
            <w:rStyle w:val="emailstyle17"/>
            <w:rFonts w:ascii="Times New Roman" w:hAnsi="Times New Roman" w:cs="David" w:hint="cs"/>
            <w:color w:val="auto"/>
            <w:sz w:val="24"/>
            <w:u w:val="single"/>
            <w:rtl/>
          </w:rPr>
          <w:t xml:space="preserve">     .</w:t>
        </w:r>
        <w:r w:rsidR="00B314F0" w:rsidRPr="00B314F0">
          <w:rPr>
            <w:rStyle w:val="emailstyle17"/>
            <w:rFonts w:ascii="Times New Roman" w:hAnsi="Times New Roman" w:cs="David"/>
            <w:color w:val="auto"/>
            <w:sz w:val="24"/>
            <w:u w:val="single"/>
            <w:rtl/>
            <w:rPrChange w:id="859" w:author="Shimon" w:date="2019-07-22T13:32:00Z">
              <w:rPr>
                <w:rStyle w:val="emailstyle17"/>
                <w:rFonts w:ascii="Times New Roman" w:hAnsi="Times New Roman" w:cs="David"/>
                <w:color w:val="auto"/>
                <w:sz w:val="24"/>
                <w:rtl/>
              </w:rPr>
            </w:rPrChange>
          </w:rPr>
          <w:t xml:space="preserve"> </w:t>
        </w:r>
      </w:ins>
    </w:p>
    <w:p w14:paraId="007855D2" w14:textId="014B2A6E" w:rsidR="00506C84" w:rsidDel="00291522" w:rsidRDefault="00CC48AF">
      <w:pPr>
        <w:pStyle w:val="11"/>
        <w:spacing w:before="0" w:after="240" w:line="360" w:lineRule="auto"/>
        <w:ind w:right="360" w:firstLine="0"/>
        <w:rPr>
          <w:del w:id="860" w:author="Shimon" w:date="2019-07-21T23:39:00Z"/>
          <w:rStyle w:val="emailstyle17"/>
          <w:rFonts w:ascii="Times New Roman" w:hAnsi="Times New Roman" w:cs="David"/>
          <w:b/>
          <w:bCs/>
          <w:color w:val="auto"/>
          <w:szCs w:val="28"/>
          <w:u w:val="single"/>
          <w:rtl/>
        </w:rPr>
        <w:pPrChange w:id="861" w:author="Shimon" w:date="2019-07-21T23:31:00Z">
          <w:pPr>
            <w:pStyle w:val="11"/>
            <w:numPr>
              <w:numId w:val="14"/>
            </w:numPr>
            <w:tabs>
              <w:tab w:val="num" w:pos="1440"/>
            </w:tabs>
            <w:spacing w:before="0" w:after="240" w:line="360" w:lineRule="auto"/>
            <w:ind w:left="510" w:right="360" w:hanging="425"/>
          </w:pPr>
        </w:pPrChange>
      </w:pPr>
      <w:del w:id="862" w:author="Shimon" w:date="2019-07-21T23:26:00Z">
        <w:r w:rsidRPr="0069391A" w:rsidDel="00794A53">
          <w:rPr>
            <w:rStyle w:val="emailstyle17"/>
            <w:rFonts w:ascii="Times New Roman" w:hAnsi="Times New Roman" w:cs="David" w:hint="eastAsia"/>
            <w:color w:val="auto"/>
            <w:sz w:val="28"/>
            <w:szCs w:val="28"/>
            <w:rtl/>
            <w:rPrChange w:id="863" w:author="Shimon" w:date="2019-07-21T23:46:00Z">
              <w:rPr>
                <w:rStyle w:val="emailstyle17"/>
                <w:rFonts w:ascii="Times New Roman" w:hAnsi="Times New Roman" w:cs="David" w:hint="eastAsia"/>
                <w:color w:val="auto"/>
                <w:rtl/>
              </w:rPr>
            </w:rPrChange>
          </w:rPr>
          <w:delText>ע</w:delText>
        </w:r>
        <w:r w:rsidRPr="00291522" w:rsidDel="00794A53">
          <w:rPr>
            <w:rStyle w:val="emailstyle17"/>
            <w:rFonts w:ascii="Times New Roman" w:hAnsi="Times New Roman" w:cs="David" w:hint="cs"/>
            <w:color w:val="auto"/>
            <w:rtl/>
          </w:rPr>
          <w:delText xml:space="preserve">ל פי </w:delText>
        </w:r>
      </w:del>
      <w:del w:id="864" w:author="Shimon" w:date="2019-07-21T23:39:00Z">
        <w:r w:rsidRPr="00291522" w:rsidDel="005D0CE5">
          <w:rPr>
            <w:rStyle w:val="emailstyle17"/>
            <w:rFonts w:ascii="Times New Roman" w:hAnsi="Times New Roman" w:cs="David" w:hint="cs"/>
            <w:color w:val="auto"/>
            <w:rtl/>
          </w:rPr>
          <w:delText xml:space="preserve">דין, בשל </w:delText>
        </w:r>
      </w:del>
      <w:del w:id="865" w:author="Shimon" w:date="2019-07-21T22:52:00Z">
        <w:r w:rsidRPr="00291522" w:rsidDel="00D26EA4">
          <w:rPr>
            <w:rStyle w:val="emailstyle17"/>
            <w:rFonts w:ascii="Times New Roman" w:hAnsi="Times New Roman" w:cs="David" w:hint="cs"/>
            <w:color w:val="auto"/>
            <w:rtl/>
          </w:rPr>
          <w:delText xml:space="preserve">שתי </w:delText>
        </w:r>
      </w:del>
      <w:del w:id="866" w:author="Shimon" w:date="2019-07-21T23:39:00Z">
        <w:r w:rsidRPr="00291522" w:rsidDel="005D0CE5">
          <w:rPr>
            <w:rStyle w:val="emailstyle17"/>
            <w:rFonts w:ascii="Times New Roman" w:hAnsi="Times New Roman" w:cs="David" w:hint="cs"/>
            <w:color w:val="auto"/>
            <w:rtl/>
          </w:rPr>
          <w:delText xml:space="preserve">סיבות: </w:delText>
        </w:r>
        <w:r w:rsidRPr="00291522" w:rsidDel="005D0CE5">
          <w:rPr>
            <w:rStyle w:val="emailstyle17"/>
            <w:rFonts w:ascii="Times New Roman" w:hAnsi="Times New Roman" w:cs="David" w:hint="cs"/>
            <w:color w:val="auto"/>
            <w:u w:val="single"/>
            <w:rtl/>
          </w:rPr>
          <w:delText>האחת</w:delText>
        </w:r>
        <w:r w:rsidRPr="00291522" w:rsidDel="005D0CE5">
          <w:rPr>
            <w:rStyle w:val="emailstyle17"/>
            <w:rFonts w:ascii="Times New Roman" w:hAnsi="Times New Roman" w:cs="David" w:hint="cs"/>
            <w:color w:val="auto"/>
            <w:rtl/>
          </w:rPr>
          <w:delText xml:space="preserve"> </w:delText>
        </w:r>
        <w:r w:rsidR="004E3ABC" w:rsidRPr="00291522" w:rsidDel="005D0CE5">
          <w:rPr>
            <w:rStyle w:val="emailstyle17"/>
            <w:rFonts w:ascii="Times New Roman" w:hAnsi="Times New Roman" w:cs="David"/>
            <w:color w:val="auto"/>
            <w:rtl/>
          </w:rPr>
          <w:delText>–</w:delText>
        </w:r>
        <w:r w:rsidRPr="00291522" w:rsidDel="005D0CE5">
          <w:rPr>
            <w:rStyle w:val="emailstyle17"/>
            <w:rFonts w:ascii="Times New Roman" w:hAnsi="Times New Roman" w:cs="David" w:hint="cs"/>
            <w:color w:val="auto"/>
            <w:rtl/>
          </w:rPr>
          <w:delText xml:space="preserve"> </w:delText>
        </w:r>
        <w:r w:rsidR="004E3ABC" w:rsidRPr="00291522" w:rsidDel="005D0CE5">
          <w:rPr>
            <w:rStyle w:val="emailstyle17"/>
            <w:rFonts w:ascii="Times New Roman" w:hAnsi="Times New Roman" w:cs="David" w:hint="cs"/>
            <w:color w:val="auto"/>
            <w:rtl/>
          </w:rPr>
          <w:delText>טעות בדרגת הפרישה לפיה מחושבת משכורתו הקובעת</w:delText>
        </w:r>
        <w:r w:rsidR="00B67C81" w:rsidRPr="00291522" w:rsidDel="005D0CE5">
          <w:rPr>
            <w:rStyle w:val="emailstyle17"/>
            <w:rFonts w:ascii="Times New Roman" w:hAnsi="Times New Roman" w:cs="David" w:hint="cs"/>
            <w:color w:val="auto"/>
            <w:rtl/>
          </w:rPr>
          <w:delText xml:space="preserve"> ביחס לתקופה שבה עבד </w:delText>
        </w:r>
      </w:del>
      <w:del w:id="867" w:author="Shimon" w:date="2019-07-21T22:51:00Z">
        <w:r w:rsidR="00B67C81" w:rsidRPr="00291522" w:rsidDel="002A5FA6">
          <w:rPr>
            <w:rStyle w:val="emailstyle17"/>
            <w:rFonts w:ascii="Times New Roman" w:hAnsi="Times New Roman" w:cs="David" w:hint="cs"/>
            <w:color w:val="auto"/>
            <w:rtl/>
          </w:rPr>
          <w:delText xml:space="preserve">בדירוג </w:delText>
        </w:r>
        <w:r w:rsidR="00B67C81" w:rsidRPr="00291522" w:rsidDel="002A5FA6">
          <w:rPr>
            <w:rStyle w:val="emailstyle17"/>
            <w:rFonts w:ascii="Times New Roman" w:hAnsi="Times New Roman" w:cs="David"/>
            <w:color w:val="auto"/>
            <w:rtl/>
          </w:rPr>
          <w:delText>-</w:delText>
        </w:r>
        <w:r w:rsidR="00B67C81" w:rsidRPr="00291522" w:rsidDel="002A5FA6">
          <w:rPr>
            <w:rStyle w:val="emailstyle17"/>
            <w:rFonts w:ascii="Times New Roman" w:hAnsi="Times New Roman" w:cs="David" w:hint="cs"/>
            <w:color w:val="auto"/>
            <w:rtl/>
          </w:rPr>
          <w:delText xml:space="preserve"> דרגה</w:delText>
        </w:r>
      </w:del>
      <w:del w:id="868" w:author="Shimon" w:date="2019-07-21T23:39:00Z">
        <w:r w:rsidRPr="00291522" w:rsidDel="005D0CE5">
          <w:rPr>
            <w:rStyle w:val="emailstyle17"/>
            <w:rFonts w:ascii="Times New Roman" w:hAnsi="Times New Roman" w:cs="David" w:hint="cs"/>
            <w:color w:val="auto"/>
            <w:rtl/>
          </w:rPr>
          <w:delText xml:space="preserve">; </w:delText>
        </w:r>
        <w:r w:rsidRPr="00291522" w:rsidDel="005D0CE5">
          <w:rPr>
            <w:rStyle w:val="emailstyle17"/>
            <w:rFonts w:ascii="Times New Roman" w:hAnsi="Times New Roman" w:cs="David" w:hint="cs"/>
            <w:color w:val="auto"/>
            <w:u w:val="single"/>
            <w:rtl/>
          </w:rPr>
          <w:delText>והשנייה</w:delText>
        </w:r>
        <w:r w:rsidRPr="00291522" w:rsidDel="005D0CE5">
          <w:rPr>
            <w:rStyle w:val="emailstyle17"/>
            <w:rFonts w:ascii="Times New Roman" w:hAnsi="Times New Roman" w:cs="David" w:hint="cs"/>
            <w:color w:val="auto"/>
            <w:rtl/>
          </w:rPr>
          <w:delText xml:space="preserve"> </w:delText>
        </w:r>
        <w:r w:rsidRPr="00291522" w:rsidDel="005D0CE5">
          <w:rPr>
            <w:rStyle w:val="emailstyle17"/>
            <w:rFonts w:ascii="Times New Roman" w:hAnsi="Times New Roman" w:cs="David"/>
            <w:color w:val="auto"/>
            <w:rtl/>
          </w:rPr>
          <w:delText>–</w:delText>
        </w:r>
        <w:r w:rsidRPr="00291522" w:rsidDel="005D0CE5">
          <w:rPr>
            <w:rStyle w:val="emailstyle17"/>
            <w:rFonts w:ascii="Times New Roman" w:hAnsi="Times New Roman" w:cs="David" w:hint="cs"/>
            <w:color w:val="auto"/>
            <w:rtl/>
          </w:rPr>
          <w:delText xml:space="preserve"> </w:delText>
        </w:r>
      </w:del>
      <w:del w:id="869" w:author="Shimon" w:date="2019-07-21T22:53:00Z">
        <w:r w:rsidRPr="00291522" w:rsidDel="00D26EA4">
          <w:rPr>
            <w:rStyle w:val="emailstyle17"/>
            <w:rFonts w:ascii="Times New Roman" w:hAnsi="Times New Roman" w:cs="David" w:hint="cs"/>
            <w:color w:val="auto"/>
            <w:rtl/>
          </w:rPr>
          <w:delText xml:space="preserve">חישוב </w:delText>
        </w:r>
      </w:del>
      <w:del w:id="870" w:author="Shimon" w:date="2019-07-21T23:39:00Z">
        <w:r w:rsidR="00D26EA4" w:rsidRPr="00291522" w:rsidDel="005D0CE5">
          <w:rPr>
            <w:rStyle w:val="emailstyle17"/>
            <w:rFonts w:ascii="Times New Roman" w:hAnsi="Times New Roman" w:cs="David" w:hint="cs"/>
            <w:color w:val="auto"/>
            <w:rtl/>
          </w:rPr>
          <w:delText>שגוי של</w:delText>
        </w:r>
      </w:del>
      <w:del w:id="871" w:author="Shimon" w:date="2019-07-21T22:52:00Z">
        <w:r w:rsidRPr="00291522" w:rsidDel="002A5FA6">
          <w:rPr>
            <w:rStyle w:val="emailstyle17"/>
            <w:rFonts w:ascii="Times New Roman" w:hAnsi="Times New Roman" w:cs="David" w:hint="cs"/>
            <w:color w:val="auto"/>
            <w:rtl/>
          </w:rPr>
          <w:delText xml:space="preserve"> </w:delText>
        </w:r>
      </w:del>
      <w:del w:id="872" w:author="Shimon" w:date="2019-07-21T23:39:00Z">
        <w:r w:rsidRPr="00291522" w:rsidDel="005D0CE5">
          <w:rPr>
            <w:rStyle w:val="emailstyle17"/>
            <w:rFonts w:ascii="Times New Roman" w:hAnsi="Times New Roman" w:cs="David" w:hint="cs"/>
            <w:color w:val="auto"/>
            <w:rtl/>
          </w:rPr>
          <w:delText xml:space="preserve">המשכורת הקובעת </w:delText>
        </w:r>
      </w:del>
      <w:del w:id="873" w:author="Shimon" w:date="2019-07-21T22:54:00Z">
        <w:r w:rsidRPr="00291522" w:rsidDel="00D26EA4">
          <w:rPr>
            <w:rStyle w:val="emailstyle17"/>
            <w:rFonts w:ascii="Times New Roman" w:hAnsi="Times New Roman" w:cs="David" w:hint="cs"/>
            <w:color w:val="auto"/>
            <w:rtl/>
          </w:rPr>
          <w:delText>בשל שיטת חישוב שגויה</w:delText>
        </w:r>
      </w:del>
      <w:del w:id="874" w:author="Shimon" w:date="2019-07-21T23:39:00Z">
        <w:r w:rsidR="00B67C81" w:rsidRPr="00291522" w:rsidDel="005D0CE5">
          <w:rPr>
            <w:rStyle w:val="emailstyle17"/>
            <w:rFonts w:ascii="Times New Roman" w:hAnsi="Times New Roman" w:cs="David" w:hint="cs"/>
            <w:color w:val="auto"/>
            <w:rtl/>
          </w:rPr>
          <w:delText>, המתעלמת מהחוזה המחייב בין הצדדים.</w:delText>
        </w:r>
      </w:del>
    </w:p>
    <w:p w14:paraId="629185E8" w14:textId="77777777" w:rsidR="008C395C" w:rsidRPr="008C395C" w:rsidRDefault="00291522">
      <w:pPr>
        <w:pStyle w:val="11"/>
        <w:numPr>
          <w:ilvl w:val="0"/>
          <w:numId w:val="14"/>
        </w:numPr>
        <w:tabs>
          <w:tab w:val="num" w:pos="523"/>
        </w:tabs>
        <w:spacing w:before="0" w:line="360" w:lineRule="auto"/>
        <w:ind w:left="380" w:right="357" w:hanging="357"/>
        <w:rPr>
          <w:ins w:id="875" w:author="Shimon" w:date="2019-07-23T12:09:00Z"/>
          <w:rStyle w:val="emailstyle17"/>
          <w:rFonts w:ascii="Times New Roman" w:hAnsi="Times New Roman" w:cs="David"/>
          <w:b/>
          <w:bCs/>
          <w:color w:val="auto"/>
          <w:szCs w:val="28"/>
          <w:u w:val="single"/>
          <w:rtl/>
          <w:rPrChange w:id="876" w:author="Shimon" w:date="2019-07-23T12:09:00Z">
            <w:rPr>
              <w:ins w:id="877" w:author="Shimon" w:date="2019-07-23T12:09:00Z"/>
              <w:rStyle w:val="emailstyle17"/>
              <w:rFonts w:ascii="Times New Roman" w:hAnsi="Times New Roman" w:cs="David"/>
              <w:color w:val="auto"/>
              <w:sz w:val="24"/>
              <w:rtl/>
            </w:rPr>
          </w:rPrChange>
        </w:rPr>
        <w:pPrChange w:id="878" w:author="Shimon" w:date="2019-07-23T12:08:00Z">
          <w:pPr>
            <w:pStyle w:val="11"/>
            <w:numPr>
              <w:numId w:val="14"/>
            </w:numPr>
            <w:tabs>
              <w:tab w:val="num" w:pos="1440"/>
            </w:tabs>
            <w:spacing w:before="0" w:after="240" w:line="360" w:lineRule="auto"/>
            <w:ind w:left="510" w:right="360" w:hanging="425"/>
          </w:pPr>
        </w:pPrChange>
      </w:pPr>
      <w:ins w:id="879" w:author="Shimon" w:date="2019-07-22T12:41:00Z">
        <w:r>
          <w:rPr>
            <w:rStyle w:val="emailstyle17"/>
            <w:rFonts w:ascii="Times New Roman" w:hAnsi="Times New Roman" w:cs="David" w:hint="cs"/>
            <w:color w:val="auto"/>
            <w:sz w:val="24"/>
            <w:rtl/>
          </w:rPr>
          <w:t xml:space="preserve">מיד לאחר </w:t>
        </w:r>
      </w:ins>
      <w:ins w:id="880" w:author="Shimon" w:date="2019-07-22T12:42:00Z">
        <w:r>
          <w:rPr>
            <w:rStyle w:val="emailstyle17"/>
            <w:rFonts w:ascii="Times New Roman" w:hAnsi="Times New Roman" w:cs="David" w:hint="cs"/>
            <w:color w:val="auto"/>
            <w:sz w:val="24"/>
            <w:rtl/>
          </w:rPr>
          <w:t>שנודע לתובע על הפער בין</w:t>
        </w:r>
      </w:ins>
      <w:ins w:id="881" w:author="Shimon" w:date="2019-07-22T12:43:00Z">
        <w:r>
          <w:rPr>
            <w:rStyle w:val="emailstyle17"/>
            <w:rFonts w:ascii="Times New Roman" w:hAnsi="Times New Roman" w:cs="David" w:hint="cs"/>
            <w:color w:val="auto"/>
            <w:sz w:val="24"/>
            <w:rtl/>
          </w:rPr>
          <w:t xml:space="preserve"> הגימל</w:t>
        </w:r>
      </w:ins>
      <w:ins w:id="882" w:author="Shimon" w:date="2019-07-22T12:44:00Z">
        <w:r>
          <w:rPr>
            <w:rStyle w:val="emailstyle17"/>
            <w:rFonts w:ascii="Times New Roman" w:hAnsi="Times New Roman" w:cs="David" w:hint="cs"/>
            <w:color w:val="auto"/>
            <w:sz w:val="24"/>
            <w:rtl/>
          </w:rPr>
          <w:t>אות</w:t>
        </w:r>
      </w:ins>
      <w:ins w:id="883" w:author="Shimon" w:date="2019-07-22T12:43:00Z">
        <w:r>
          <w:rPr>
            <w:rStyle w:val="emailstyle17"/>
            <w:rFonts w:ascii="Times New Roman" w:hAnsi="Times New Roman" w:cs="David" w:hint="cs"/>
            <w:color w:val="auto"/>
            <w:sz w:val="24"/>
            <w:rtl/>
          </w:rPr>
          <w:t xml:space="preserve"> שאושר</w:t>
        </w:r>
      </w:ins>
      <w:ins w:id="884" w:author="Shimon" w:date="2019-07-22T12:44:00Z">
        <w:r>
          <w:rPr>
            <w:rStyle w:val="emailstyle17"/>
            <w:rFonts w:ascii="Times New Roman" w:hAnsi="Times New Roman" w:cs="David" w:hint="cs"/>
            <w:color w:val="auto"/>
            <w:sz w:val="24"/>
            <w:rtl/>
          </w:rPr>
          <w:t>ו</w:t>
        </w:r>
      </w:ins>
      <w:ins w:id="885" w:author="Shimon" w:date="2019-07-22T12:43:00Z">
        <w:r>
          <w:rPr>
            <w:rStyle w:val="emailstyle17"/>
            <w:rFonts w:ascii="Times New Roman" w:hAnsi="Times New Roman" w:cs="David" w:hint="cs"/>
            <w:color w:val="auto"/>
            <w:sz w:val="24"/>
            <w:rtl/>
          </w:rPr>
          <w:t xml:space="preserve"> </w:t>
        </w:r>
      </w:ins>
      <w:ins w:id="886" w:author="Shimon" w:date="2019-07-22T13:37:00Z">
        <w:r w:rsidR="00E26AE7">
          <w:rPr>
            <w:rStyle w:val="emailstyle17"/>
            <w:rFonts w:ascii="Times New Roman" w:hAnsi="Times New Roman" w:cs="David" w:hint="cs"/>
            <w:color w:val="auto"/>
            <w:sz w:val="24"/>
            <w:rtl/>
          </w:rPr>
          <w:t>ו</w:t>
        </w:r>
      </w:ins>
      <w:ins w:id="887" w:author="Shimon" w:date="2019-07-22T12:43:00Z">
        <w:r>
          <w:rPr>
            <w:rStyle w:val="emailstyle17"/>
            <w:rFonts w:ascii="Times New Roman" w:hAnsi="Times New Roman" w:cs="David" w:hint="cs"/>
            <w:color w:val="auto"/>
            <w:sz w:val="24"/>
            <w:rtl/>
          </w:rPr>
          <w:t>המשולמ</w:t>
        </w:r>
      </w:ins>
      <w:ins w:id="888" w:author="Shimon" w:date="2019-07-22T12:44:00Z">
        <w:r>
          <w:rPr>
            <w:rStyle w:val="emailstyle17"/>
            <w:rFonts w:ascii="Times New Roman" w:hAnsi="Times New Roman" w:cs="David" w:hint="cs"/>
            <w:color w:val="auto"/>
            <w:sz w:val="24"/>
            <w:rtl/>
          </w:rPr>
          <w:t>ו</w:t>
        </w:r>
      </w:ins>
      <w:ins w:id="889" w:author="Shimon" w:date="2019-07-22T12:43:00Z">
        <w:r>
          <w:rPr>
            <w:rStyle w:val="emailstyle17"/>
            <w:rFonts w:ascii="Times New Roman" w:hAnsi="Times New Roman" w:cs="David" w:hint="cs"/>
            <w:color w:val="auto"/>
            <w:sz w:val="24"/>
            <w:rtl/>
          </w:rPr>
          <w:t xml:space="preserve">ת לו </w:t>
        </w:r>
      </w:ins>
      <w:ins w:id="890" w:author="Shimon" w:date="2019-07-22T12:44:00Z">
        <w:r>
          <w:rPr>
            <w:rStyle w:val="emailstyle17"/>
            <w:rFonts w:ascii="Times New Roman" w:hAnsi="Times New Roman" w:cs="David" w:hint="cs"/>
            <w:color w:val="auto"/>
            <w:sz w:val="24"/>
            <w:rtl/>
          </w:rPr>
          <w:t xml:space="preserve">לבין הסכומים המגיעים לו ע"פ החוזה, </w:t>
        </w:r>
      </w:ins>
      <w:ins w:id="891" w:author="Shimon" w:date="2019-07-22T12:41:00Z">
        <w:r>
          <w:rPr>
            <w:rStyle w:val="emailstyle17"/>
            <w:rFonts w:ascii="Times New Roman" w:hAnsi="Times New Roman" w:cs="David" w:hint="cs"/>
            <w:color w:val="auto"/>
            <w:sz w:val="24"/>
            <w:rtl/>
          </w:rPr>
          <w:t xml:space="preserve"> פנה התובע</w:t>
        </w:r>
      </w:ins>
      <w:ins w:id="892" w:author="Shimon" w:date="2019-07-22T12:45:00Z">
        <w:r w:rsidR="00B314F0">
          <w:rPr>
            <w:rStyle w:val="emailstyle17"/>
            <w:rFonts w:ascii="Times New Roman" w:hAnsi="Times New Roman" w:cs="David" w:hint="cs"/>
            <w:color w:val="auto"/>
            <w:sz w:val="24"/>
            <w:rtl/>
          </w:rPr>
          <w:t xml:space="preserve"> ל</w:t>
        </w:r>
      </w:ins>
      <w:ins w:id="893" w:author="Shimon" w:date="2019-07-22T13:33:00Z">
        <w:r w:rsidR="00B314F0">
          <w:rPr>
            <w:rStyle w:val="emailstyle17"/>
            <w:rFonts w:ascii="Times New Roman" w:hAnsi="Times New Roman" w:cs="David" w:hint="cs"/>
            <w:color w:val="auto"/>
            <w:sz w:val="24"/>
            <w:rtl/>
          </w:rPr>
          <w:t>מי</w:t>
        </w:r>
      </w:ins>
      <w:ins w:id="894" w:author="Shimon" w:date="2019-07-22T12:45:00Z">
        <w:r>
          <w:rPr>
            <w:rStyle w:val="emailstyle17"/>
            <w:rFonts w:ascii="Times New Roman" w:hAnsi="Times New Roman" w:cs="David" w:hint="cs"/>
            <w:color w:val="auto"/>
            <w:sz w:val="24"/>
            <w:rtl/>
          </w:rPr>
          <w:t xml:space="preserve">נהל הגמלאות ושטח בפני </w:t>
        </w:r>
      </w:ins>
      <w:ins w:id="895" w:author="Shimon" w:date="2019-07-22T13:33:00Z">
        <w:r w:rsidR="00B314F0">
          <w:rPr>
            <w:rStyle w:val="emailstyle17"/>
            <w:rFonts w:ascii="Times New Roman" w:hAnsi="Times New Roman" w:cs="David" w:hint="cs"/>
            <w:color w:val="auto"/>
            <w:sz w:val="24"/>
            <w:rtl/>
          </w:rPr>
          <w:t>ה</w:t>
        </w:r>
      </w:ins>
      <w:ins w:id="896" w:author="Shimon" w:date="2019-07-22T12:45:00Z">
        <w:r>
          <w:rPr>
            <w:rStyle w:val="emailstyle17"/>
            <w:rFonts w:ascii="Times New Roman" w:hAnsi="Times New Roman" w:cs="David" w:hint="cs"/>
            <w:color w:val="auto"/>
            <w:sz w:val="24"/>
            <w:rtl/>
          </w:rPr>
          <w:t>מנהלת</w:t>
        </w:r>
      </w:ins>
      <w:ins w:id="897" w:author="Shimon" w:date="2019-07-22T13:33:00Z">
        <w:r w:rsidR="00B314F0">
          <w:rPr>
            <w:rStyle w:val="emailstyle17"/>
            <w:rFonts w:ascii="Times New Roman" w:hAnsi="Times New Roman" w:cs="David" w:hint="cs"/>
            <w:color w:val="auto"/>
            <w:sz w:val="24"/>
            <w:rtl/>
          </w:rPr>
          <w:t xml:space="preserve"> החתומה על אישור הגימלאות</w:t>
        </w:r>
      </w:ins>
      <w:ins w:id="898" w:author="Shimon" w:date="2019-07-22T13:34:00Z">
        <w:r w:rsidR="00B314F0">
          <w:rPr>
            <w:rStyle w:val="emailstyle17"/>
            <w:rFonts w:ascii="Times New Roman" w:hAnsi="Times New Roman" w:cs="David" w:hint="cs"/>
            <w:color w:val="auto"/>
            <w:sz w:val="24"/>
            <w:rtl/>
          </w:rPr>
          <w:t xml:space="preserve"> את טענותיו. </w:t>
        </w:r>
      </w:ins>
    </w:p>
    <w:p w14:paraId="4B62D17C" w14:textId="63F01FAB" w:rsidR="00DD7305" w:rsidRPr="00DD7305" w:rsidRDefault="00B314F0">
      <w:pPr>
        <w:pStyle w:val="11"/>
        <w:numPr>
          <w:ilvl w:val="0"/>
          <w:numId w:val="14"/>
        </w:numPr>
        <w:tabs>
          <w:tab w:val="num" w:pos="523"/>
        </w:tabs>
        <w:spacing w:before="0" w:line="360" w:lineRule="auto"/>
        <w:ind w:left="380" w:right="357" w:hanging="357"/>
        <w:rPr>
          <w:ins w:id="899" w:author="Shimon" w:date="2019-07-23T12:28:00Z"/>
          <w:rStyle w:val="emailstyle17"/>
          <w:rFonts w:ascii="Times New Roman" w:hAnsi="Times New Roman" w:cs="David"/>
          <w:b/>
          <w:bCs/>
          <w:color w:val="auto"/>
          <w:szCs w:val="28"/>
          <w:u w:val="single"/>
          <w:rtl/>
          <w:rPrChange w:id="900" w:author="Shimon" w:date="2019-07-23T12:28:00Z">
            <w:rPr>
              <w:ins w:id="901" w:author="Shimon" w:date="2019-07-23T12:28:00Z"/>
              <w:rStyle w:val="emailstyle17"/>
              <w:rFonts w:ascii="Times New Roman" w:hAnsi="Times New Roman" w:cs="David"/>
              <w:color w:val="auto"/>
              <w:sz w:val="24"/>
              <w:rtl/>
            </w:rPr>
          </w:rPrChange>
        </w:rPr>
        <w:pPrChange w:id="902" w:author="Shimon" w:date="2019-07-25T11:37:00Z">
          <w:pPr>
            <w:pStyle w:val="11"/>
            <w:numPr>
              <w:numId w:val="14"/>
            </w:numPr>
            <w:tabs>
              <w:tab w:val="num" w:pos="1440"/>
            </w:tabs>
            <w:spacing w:before="0" w:after="240" w:line="360" w:lineRule="auto"/>
            <w:ind w:left="510" w:right="360" w:hanging="425"/>
          </w:pPr>
        </w:pPrChange>
      </w:pPr>
      <w:ins w:id="903" w:author="Shimon" w:date="2019-07-22T13:34:00Z">
        <w:r>
          <w:rPr>
            <w:rStyle w:val="emailstyle17"/>
            <w:rFonts w:ascii="Times New Roman" w:hAnsi="Times New Roman" w:cs="David" w:hint="cs"/>
            <w:color w:val="auto"/>
            <w:sz w:val="24"/>
            <w:rtl/>
          </w:rPr>
          <w:t>המנהלת אישרה בפנ</w:t>
        </w:r>
      </w:ins>
      <w:ins w:id="904" w:author="Shimon" w:date="2019-07-23T12:09:00Z">
        <w:r w:rsidR="008C395C">
          <w:rPr>
            <w:rStyle w:val="emailstyle17"/>
            <w:rFonts w:ascii="Times New Roman" w:hAnsi="Times New Roman" w:cs="David" w:hint="cs"/>
            <w:color w:val="auto"/>
            <w:sz w:val="24"/>
            <w:rtl/>
          </w:rPr>
          <w:t xml:space="preserve">י התובע </w:t>
        </w:r>
      </w:ins>
      <w:ins w:id="905" w:author="Shimon" w:date="2019-07-22T13:34:00Z">
        <w:r>
          <w:rPr>
            <w:rStyle w:val="emailstyle17"/>
            <w:rFonts w:ascii="Times New Roman" w:hAnsi="Times New Roman" w:cs="David" w:hint="cs"/>
            <w:color w:val="auto"/>
            <w:sz w:val="24"/>
            <w:rtl/>
          </w:rPr>
          <w:t xml:space="preserve">שאכן </w:t>
        </w:r>
      </w:ins>
      <w:ins w:id="906" w:author="Shimon" w:date="2019-07-22T13:38:00Z">
        <w:r w:rsidR="00E26AE7">
          <w:rPr>
            <w:rStyle w:val="emailstyle17"/>
            <w:rFonts w:ascii="Times New Roman" w:hAnsi="Times New Roman" w:cs="David" w:hint="cs"/>
            <w:color w:val="auto"/>
            <w:sz w:val="24"/>
            <w:rtl/>
          </w:rPr>
          <w:t>ט</w:t>
        </w:r>
      </w:ins>
      <w:ins w:id="907" w:author="Shimon" w:date="2019-07-22T13:35:00Z">
        <w:r w:rsidR="00E26AE7">
          <w:rPr>
            <w:rStyle w:val="emailstyle17"/>
            <w:rFonts w:ascii="Times New Roman" w:hAnsi="Times New Roman" w:cs="David" w:hint="cs"/>
            <w:color w:val="auto"/>
            <w:sz w:val="24"/>
            <w:rtl/>
          </w:rPr>
          <w:t>יעוני</w:t>
        </w:r>
      </w:ins>
      <w:ins w:id="908" w:author="Shimon" w:date="2019-07-22T16:30:00Z">
        <w:r w:rsidR="002564D5">
          <w:rPr>
            <w:rStyle w:val="emailstyle17"/>
            <w:rFonts w:ascii="Times New Roman" w:hAnsi="Times New Roman" w:cs="David" w:hint="cs"/>
            <w:color w:val="auto"/>
            <w:sz w:val="24"/>
            <w:rtl/>
          </w:rPr>
          <w:t>ו</w:t>
        </w:r>
      </w:ins>
      <w:ins w:id="909" w:author="Shimon" w:date="2019-07-22T13:35:00Z">
        <w:r w:rsidR="00E26AE7">
          <w:rPr>
            <w:rStyle w:val="emailstyle17"/>
            <w:rFonts w:ascii="Times New Roman" w:hAnsi="Times New Roman" w:cs="David" w:hint="cs"/>
            <w:color w:val="auto"/>
            <w:sz w:val="24"/>
            <w:rtl/>
          </w:rPr>
          <w:t xml:space="preserve"> צודקים</w:t>
        </w:r>
      </w:ins>
      <w:ins w:id="910" w:author="Shimon" w:date="2019-07-22T13:39:00Z">
        <w:r w:rsidR="00E26AE7">
          <w:rPr>
            <w:rStyle w:val="emailstyle17"/>
            <w:rFonts w:ascii="Times New Roman" w:hAnsi="Times New Roman" w:cs="David" w:hint="cs"/>
            <w:color w:val="auto"/>
            <w:sz w:val="24"/>
            <w:rtl/>
          </w:rPr>
          <w:t>,</w:t>
        </w:r>
      </w:ins>
      <w:ins w:id="911" w:author="Shimon" w:date="2019-07-22T13:35:00Z">
        <w:r w:rsidR="00E26AE7">
          <w:rPr>
            <w:rStyle w:val="emailstyle17"/>
            <w:rFonts w:ascii="Times New Roman" w:hAnsi="Times New Roman" w:cs="David" w:hint="cs"/>
            <w:color w:val="auto"/>
            <w:sz w:val="24"/>
            <w:rtl/>
          </w:rPr>
          <w:t xml:space="preserve"> א</w:t>
        </w:r>
        <w:r w:rsidR="002564D5">
          <w:rPr>
            <w:rStyle w:val="emailstyle17"/>
            <w:rFonts w:ascii="Times New Roman" w:hAnsi="Times New Roman" w:cs="David" w:hint="cs"/>
            <w:color w:val="auto"/>
            <w:sz w:val="24"/>
            <w:rtl/>
          </w:rPr>
          <w:t xml:space="preserve">ך </w:t>
        </w:r>
      </w:ins>
      <w:ins w:id="912" w:author="Shimon" w:date="2019-07-23T12:00:00Z">
        <w:r w:rsidR="008130C8">
          <w:rPr>
            <w:rStyle w:val="emailstyle17"/>
            <w:rFonts w:ascii="Times New Roman" w:hAnsi="Times New Roman" w:cs="David" w:hint="cs"/>
            <w:color w:val="auto"/>
            <w:sz w:val="24"/>
            <w:rtl/>
          </w:rPr>
          <w:t>לדבריה לא היה ב</w:t>
        </w:r>
      </w:ins>
      <w:ins w:id="913" w:author="Shimon" w:date="2019-07-22T16:36:00Z">
        <w:r w:rsidR="002564D5">
          <w:rPr>
            <w:rStyle w:val="emailstyle17"/>
            <w:rFonts w:ascii="Times New Roman" w:hAnsi="Times New Roman" w:cs="David" w:hint="cs"/>
            <w:color w:val="auto"/>
            <w:sz w:val="24"/>
            <w:rtl/>
          </w:rPr>
          <w:t xml:space="preserve">ידה לתקן את </w:t>
        </w:r>
      </w:ins>
      <w:ins w:id="914" w:author="Shimon" w:date="2019-07-22T16:40:00Z">
        <w:r w:rsidR="001D5FE3">
          <w:rPr>
            <w:rStyle w:val="emailstyle17"/>
            <w:rFonts w:ascii="Times New Roman" w:hAnsi="Times New Roman" w:cs="David" w:hint="cs"/>
            <w:color w:val="auto"/>
            <w:sz w:val="24"/>
            <w:rtl/>
          </w:rPr>
          <w:t xml:space="preserve">נוסחת </w:t>
        </w:r>
      </w:ins>
      <w:ins w:id="915" w:author="Shimon" w:date="2019-07-22T16:37:00Z">
        <w:r w:rsidR="002564D5">
          <w:rPr>
            <w:rStyle w:val="emailstyle17"/>
            <w:rFonts w:ascii="Times New Roman" w:hAnsi="Times New Roman" w:cs="David" w:hint="cs"/>
            <w:color w:val="auto"/>
            <w:sz w:val="24"/>
            <w:rtl/>
          </w:rPr>
          <w:t xml:space="preserve">החישוב </w:t>
        </w:r>
      </w:ins>
      <w:ins w:id="916" w:author="Shimon" w:date="2019-07-22T16:40:00Z">
        <w:r w:rsidR="001D5FE3">
          <w:rPr>
            <w:rStyle w:val="emailstyle17"/>
            <w:rFonts w:ascii="Times New Roman" w:hAnsi="Times New Roman" w:cs="David" w:hint="cs"/>
            <w:color w:val="auto"/>
            <w:sz w:val="24"/>
            <w:rtl/>
          </w:rPr>
          <w:t>ו</w:t>
        </w:r>
      </w:ins>
      <w:ins w:id="917" w:author="Shimon" w:date="2019-07-22T16:41:00Z">
        <w:r w:rsidR="001D5FE3">
          <w:rPr>
            <w:rStyle w:val="emailstyle17"/>
            <w:rFonts w:ascii="Times New Roman" w:hAnsi="Times New Roman" w:cs="David" w:hint="cs"/>
            <w:color w:val="auto"/>
            <w:sz w:val="24"/>
            <w:rtl/>
          </w:rPr>
          <w:t>/</w:t>
        </w:r>
      </w:ins>
      <w:ins w:id="918" w:author="Shimon" w:date="2019-07-22T16:40:00Z">
        <w:r w:rsidR="001D5FE3">
          <w:rPr>
            <w:rStyle w:val="emailstyle17"/>
            <w:rFonts w:ascii="Times New Roman" w:hAnsi="Times New Roman" w:cs="David" w:hint="cs"/>
            <w:color w:val="auto"/>
            <w:sz w:val="24"/>
            <w:rtl/>
          </w:rPr>
          <w:t>או את הדרגה</w:t>
        </w:r>
      </w:ins>
      <w:ins w:id="919" w:author="Shimon" w:date="2019-07-22T16:41:00Z">
        <w:r w:rsidR="001D5FE3">
          <w:rPr>
            <w:rStyle w:val="emailstyle17"/>
            <w:rFonts w:ascii="Times New Roman" w:hAnsi="Times New Roman" w:cs="David" w:hint="cs"/>
            <w:color w:val="auto"/>
            <w:sz w:val="24"/>
            <w:rtl/>
          </w:rPr>
          <w:t xml:space="preserve"> </w:t>
        </w:r>
      </w:ins>
      <w:ins w:id="920" w:author="Shimon" w:date="2019-07-23T12:01:00Z">
        <w:r w:rsidR="008130C8">
          <w:rPr>
            <w:rStyle w:val="emailstyle17"/>
            <w:rFonts w:ascii="Times New Roman" w:hAnsi="Times New Roman" w:cs="David" w:hint="cs"/>
            <w:color w:val="auto"/>
            <w:sz w:val="24"/>
            <w:rtl/>
          </w:rPr>
          <w:t xml:space="preserve">כי אלה נקבעו </w:t>
        </w:r>
      </w:ins>
      <w:ins w:id="921" w:author="Shimon" w:date="2019-07-23T12:02:00Z">
        <w:r w:rsidR="008130C8">
          <w:rPr>
            <w:rStyle w:val="emailstyle17"/>
            <w:rFonts w:ascii="Times New Roman" w:hAnsi="Times New Roman" w:cs="David" w:hint="cs"/>
            <w:color w:val="auto"/>
            <w:sz w:val="24"/>
            <w:rtl/>
          </w:rPr>
          <w:t>והוכתבו לה במכתב</w:t>
        </w:r>
      </w:ins>
      <w:ins w:id="922" w:author="Shimon" w:date="2019-07-23T12:03:00Z">
        <w:r w:rsidR="008130C8">
          <w:rPr>
            <w:rStyle w:val="emailstyle17"/>
            <w:rFonts w:ascii="Times New Roman" w:hAnsi="Times New Roman" w:cs="David" w:hint="cs"/>
            <w:color w:val="auto"/>
            <w:sz w:val="24"/>
            <w:rtl/>
          </w:rPr>
          <w:t xml:space="preserve"> </w:t>
        </w:r>
      </w:ins>
      <w:ins w:id="923" w:author="Shimon" w:date="2019-07-25T11:37:00Z">
        <w:r w:rsidR="00124403">
          <w:rPr>
            <w:rStyle w:val="emailstyle17"/>
            <w:rFonts w:ascii="Times New Roman" w:hAnsi="Times New Roman" w:cs="David" w:hint="cs"/>
            <w:color w:val="auto"/>
            <w:sz w:val="24"/>
            <w:rtl/>
          </w:rPr>
          <w:t xml:space="preserve">בענין גימלת התובע </w:t>
        </w:r>
      </w:ins>
      <w:ins w:id="924" w:author="Shimon" w:date="2019-07-25T11:36:00Z">
        <w:r w:rsidR="00124403">
          <w:rPr>
            <w:rStyle w:val="emailstyle17"/>
            <w:rFonts w:ascii="Times New Roman" w:hAnsi="Times New Roman" w:cs="David" w:hint="cs"/>
            <w:color w:val="auto"/>
            <w:sz w:val="24"/>
            <w:rtl/>
          </w:rPr>
          <w:t>בחתימת סגן בכיר לנציב שרות המדינה</w:t>
        </w:r>
        <w:r w:rsidR="00124403" w:rsidRPr="002564D5">
          <w:rPr>
            <w:rStyle w:val="emailstyle17"/>
            <w:rFonts w:ascii="Times New Roman" w:hAnsi="Times New Roman" w:cs="David" w:hint="cs"/>
            <w:color w:val="auto"/>
            <w:sz w:val="24"/>
            <w:rtl/>
          </w:rPr>
          <w:t xml:space="preserve"> </w:t>
        </w:r>
        <w:r w:rsidR="00124403">
          <w:rPr>
            <w:rStyle w:val="emailstyle17"/>
            <w:rFonts w:ascii="Times New Roman" w:hAnsi="Times New Roman" w:cs="David" w:hint="cs"/>
            <w:color w:val="auto"/>
            <w:sz w:val="24"/>
            <w:rtl/>
          </w:rPr>
          <w:t xml:space="preserve">מר אהרונוב </w:t>
        </w:r>
      </w:ins>
      <w:ins w:id="925" w:author="Shimon" w:date="2019-07-23T12:25:00Z">
        <w:r w:rsidR="00C36583">
          <w:rPr>
            <w:rStyle w:val="emailstyle17"/>
            <w:rFonts w:ascii="Times New Roman" w:hAnsi="Times New Roman" w:cs="David" w:hint="cs"/>
            <w:color w:val="auto"/>
            <w:sz w:val="24"/>
            <w:rtl/>
          </w:rPr>
          <w:t>מיום 21.8.2012 (שלשה שבועות לאחר הפסקת עבודת התובע)</w:t>
        </w:r>
      </w:ins>
      <w:ins w:id="926" w:author="Shimon" w:date="2019-07-25T11:37:00Z">
        <w:r w:rsidR="00124403">
          <w:rPr>
            <w:rStyle w:val="emailstyle17"/>
            <w:rFonts w:ascii="Times New Roman" w:hAnsi="Times New Roman" w:cs="David" w:hint="cs"/>
            <w:color w:val="auto"/>
            <w:sz w:val="24"/>
            <w:rtl/>
          </w:rPr>
          <w:t>.</w:t>
        </w:r>
      </w:ins>
      <w:ins w:id="927" w:author="Shimon" w:date="2019-07-23T12:25:00Z">
        <w:r w:rsidR="00C36583">
          <w:rPr>
            <w:rStyle w:val="emailstyle17"/>
            <w:rFonts w:ascii="Times New Roman" w:hAnsi="Times New Roman" w:cs="David" w:hint="cs"/>
            <w:color w:val="auto"/>
            <w:sz w:val="24"/>
            <w:rtl/>
          </w:rPr>
          <w:t xml:space="preserve"> </w:t>
        </w:r>
      </w:ins>
      <w:ins w:id="928" w:author="Shimon" w:date="2019-07-25T11:37:00Z">
        <w:r w:rsidR="00124403">
          <w:rPr>
            <w:rStyle w:val="emailstyle17"/>
            <w:rFonts w:ascii="Times New Roman" w:hAnsi="Times New Roman" w:cs="David" w:hint="cs"/>
            <w:color w:val="auto"/>
            <w:sz w:val="24"/>
            <w:rtl/>
          </w:rPr>
          <w:t xml:space="preserve">מכתב הנחיות זה </w:t>
        </w:r>
      </w:ins>
      <w:ins w:id="929" w:author="Shimon" w:date="2019-07-23T12:26:00Z">
        <w:r w:rsidR="00DD7305">
          <w:rPr>
            <w:rStyle w:val="emailstyle17"/>
            <w:rFonts w:ascii="Times New Roman" w:hAnsi="Times New Roman" w:cs="David" w:hint="cs"/>
            <w:color w:val="auto"/>
            <w:sz w:val="24"/>
            <w:rtl/>
          </w:rPr>
          <w:t>נשלח ו</w:t>
        </w:r>
      </w:ins>
      <w:ins w:id="930" w:author="Shimon" w:date="2019-07-23T12:25:00Z">
        <w:r w:rsidR="00DD7305">
          <w:rPr>
            <w:rStyle w:val="emailstyle17"/>
            <w:rFonts w:ascii="Times New Roman" w:hAnsi="Times New Roman" w:cs="David" w:hint="cs"/>
            <w:color w:val="auto"/>
            <w:sz w:val="24"/>
            <w:rtl/>
          </w:rPr>
          <w:t>הגיע למינהלת הגימלאות בפקס ר</w:t>
        </w:r>
      </w:ins>
      <w:ins w:id="931" w:author="Shimon" w:date="2019-07-23T12:27:00Z">
        <w:r w:rsidR="00DD7305">
          <w:rPr>
            <w:rStyle w:val="emailstyle17"/>
            <w:rFonts w:ascii="Times New Roman" w:hAnsi="Times New Roman" w:cs="David" w:hint="cs"/>
            <w:color w:val="auto"/>
            <w:sz w:val="24"/>
            <w:rtl/>
          </w:rPr>
          <w:t xml:space="preserve">ק </w:t>
        </w:r>
      </w:ins>
      <w:ins w:id="932" w:author="Shimon" w:date="2019-07-23T12:25:00Z">
        <w:r w:rsidR="00DD7305">
          <w:rPr>
            <w:rStyle w:val="emailstyle17"/>
            <w:rFonts w:ascii="Times New Roman" w:hAnsi="Times New Roman" w:cs="David" w:hint="cs"/>
            <w:color w:val="auto"/>
            <w:sz w:val="24"/>
            <w:rtl/>
          </w:rPr>
          <w:t>ב-3.12.2012 (4 חודשים(!) לאחר הפסקת עבודת התובע)</w:t>
        </w:r>
      </w:ins>
      <w:ins w:id="933" w:author="Shimon" w:date="2019-07-23T12:27:00Z">
        <w:r w:rsidR="00DD7305">
          <w:rPr>
            <w:rStyle w:val="emailstyle17"/>
            <w:rFonts w:ascii="Times New Roman" w:hAnsi="Times New Roman" w:cs="David" w:hint="cs"/>
            <w:color w:val="auto"/>
            <w:sz w:val="24"/>
            <w:rtl/>
          </w:rPr>
          <w:t xml:space="preserve">. </w:t>
        </w:r>
      </w:ins>
    </w:p>
    <w:p w14:paraId="4744A4B6" w14:textId="0E1F01CC" w:rsidR="00E26AE7" w:rsidRDefault="00124403">
      <w:pPr>
        <w:pStyle w:val="11"/>
        <w:spacing w:before="0" w:line="360" w:lineRule="auto"/>
        <w:ind w:left="381" w:right="360" w:hanging="709"/>
        <w:rPr>
          <w:ins w:id="934" w:author="Shimon" w:date="2019-07-22T13:58:00Z"/>
          <w:rStyle w:val="emailstyle17"/>
          <w:rFonts w:ascii="Times New Roman" w:hAnsi="Times New Roman" w:cs="David"/>
          <w:b/>
          <w:bCs/>
          <w:color w:val="auto"/>
          <w:szCs w:val="28"/>
          <w:u w:val="single"/>
        </w:rPr>
        <w:pPrChange w:id="935" w:author="Shimon" w:date="2019-07-23T12:33:00Z">
          <w:pPr>
            <w:pStyle w:val="11"/>
            <w:numPr>
              <w:numId w:val="14"/>
            </w:numPr>
            <w:tabs>
              <w:tab w:val="num" w:pos="1440"/>
            </w:tabs>
            <w:spacing w:before="0" w:after="240" w:line="360" w:lineRule="auto"/>
            <w:ind w:left="510" w:right="360" w:hanging="425"/>
          </w:pPr>
        </w:pPrChange>
      </w:pPr>
      <w:ins w:id="936" w:author="Shimon" w:date="2019-07-25T11:38:00Z">
        <w:r>
          <w:rPr>
            <w:rStyle w:val="emailstyle17"/>
            <w:rFonts w:ascii="Times New Roman" w:hAnsi="Times New Roman" w:cs="David" w:hint="cs"/>
            <w:color w:val="auto"/>
            <w:sz w:val="24"/>
            <w:rtl/>
          </w:rPr>
          <w:t xml:space="preserve">  </w:t>
        </w:r>
      </w:ins>
      <w:ins w:id="937" w:author="Shimon" w:date="2019-07-23T12:29:00Z">
        <w:r w:rsidR="00DD7305">
          <w:rPr>
            <w:rStyle w:val="emailstyle17"/>
            <w:rFonts w:ascii="Times New Roman" w:hAnsi="Times New Roman" w:cs="David" w:hint="cs"/>
            <w:color w:val="auto"/>
            <w:sz w:val="24"/>
            <w:rtl/>
          </w:rPr>
          <w:t>המנהלת הבהירה לתובע ש</w:t>
        </w:r>
      </w:ins>
      <w:ins w:id="938" w:author="Shimon" w:date="2019-07-23T12:30:00Z">
        <w:r w:rsidR="00DD7305">
          <w:rPr>
            <w:rStyle w:val="emailstyle17"/>
            <w:rFonts w:ascii="Times New Roman" w:hAnsi="Times New Roman" w:cs="David" w:hint="cs"/>
            <w:color w:val="auto"/>
            <w:sz w:val="24"/>
            <w:rtl/>
          </w:rPr>
          <w:t xml:space="preserve">מכתב </w:t>
        </w:r>
      </w:ins>
      <w:ins w:id="939" w:author="Shimon" w:date="2019-07-23T12:28:00Z">
        <w:r w:rsidR="00DD7305">
          <w:rPr>
            <w:rStyle w:val="emailstyle17"/>
            <w:rFonts w:ascii="Times New Roman" w:hAnsi="Times New Roman" w:cs="David" w:hint="cs"/>
            <w:color w:val="auto"/>
            <w:sz w:val="24"/>
            <w:rtl/>
          </w:rPr>
          <w:t xml:space="preserve">אישור הגמלאות </w:t>
        </w:r>
      </w:ins>
      <w:ins w:id="940" w:author="Shimon" w:date="2019-07-23T12:30:00Z">
        <w:r w:rsidR="00DD7305">
          <w:rPr>
            <w:rStyle w:val="emailstyle17"/>
            <w:rFonts w:ascii="Times New Roman" w:hAnsi="Times New Roman" w:cs="David" w:hint="cs"/>
            <w:color w:val="auto"/>
            <w:sz w:val="24"/>
            <w:rtl/>
          </w:rPr>
          <w:t>מיום 10.12.12</w:t>
        </w:r>
      </w:ins>
      <w:ins w:id="941" w:author="Shimon" w:date="2019-07-25T11:38:00Z">
        <w:r>
          <w:rPr>
            <w:rStyle w:val="emailstyle17"/>
            <w:rFonts w:ascii="Times New Roman" w:hAnsi="Times New Roman" w:cs="David" w:hint="cs"/>
            <w:color w:val="auto"/>
            <w:sz w:val="24"/>
            <w:rtl/>
          </w:rPr>
          <w:t xml:space="preserve"> הנ"ל,</w:t>
        </w:r>
      </w:ins>
      <w:ins w:id="942" w:author="Shimon" w:date="2019-07-23T12:30:00Z">
        <w:r w:rsidR="00DD7305">
          <w:rPr>
            <w:rStyle w:val="emailstyle17"/>
            <w:rFonts w:ascii="Times New Roman" w:hAnsi="Times New Roman" w:cs="David" w:hint="cs"/>
            <w:color w:val="auto"/>
            <w:sz w:val="24"/>
            <w:rtl/>
          </w:rPr>
          <w:t xml:space="preserve"> הוכן ונחתם על ידה </w:t>
        </w:r>
      </w:ins>
      <w:ins w:id="943" w:author="Shimon" w:date="2019-07-23T12:29:00Z">
        <w:r w:rsidR="00DD7305">
          <w:rPr>
            <w:rStyle w:val="emailstyle17"/>
            <w:rFonts w:ascii="Times New Roman" w:hAnsi="Times New Roman" w:cs="David" w:hint="cs"/>
            <w:color w:val="auto"/>
            <w:sz w:val="24"/>
            <w:rtl/>
          </w:rPr>
          <w:t xml:space="preserve"> </w:t>
        </w:r>
      </w:ins>
      <w:ins w:id="944" w:author="Shimon" w:date="2019-07-23T12:08:00Z">
        <w:r w:rsidR="008C395C">
          <w:rPr>
            <w:rStyle w:val="emailstyle17"/>
            <w:rFonts w:ascii="Times New Roman" w:hAnsi="Times New Roman" w:cs="David" w:hint="cs"/>
            <w:color w:val="auto"/>
            <w:sz w:val="24"/>
            <w:rtl/>
          </w:rPr>
          <w:t>על בסיס</w:t>
        </w:r>
      </w:ins>
      <w:ins w:id="945" w:author="Shimon" w:date="2019-07-23T12:28:00Z">
        <w:r w:rsidR="004736AA">
          <w:rPr>
            <w:rStyle w:val="emailstyle17"/>
            <w:rFonts w:ascii="Times New Roman" w:hAnsi="Times New Roman" w:cs="David" w:hint="cs"/>
            <w:color w:val="auto"/>
            <w:sz w:val="24"/>
            <w:rtl/>
          </w:rPr>
          <w:t xml:space="preserve"> הנחיית אהרונוב</w:t>
        </w:r>
      </w:ins>
      <w:ins w:id="946" w:author="Shimon" w:date="2019-07-23T12:38:00Z">
        <w:r w:rsidR="004736AA">
          <w:rPr>
            <w:rStyle w:val="emailstyle17"/>
            <w:rFonts w:ascii="Times New Roman" w:hAnsi="Times New Roman" w:cs="David" w:hint="cs"/>
            <w:color w:val="auto"/>
            <w:sz w:val="24"/>
            <w:rtl/>
          </w:rPr>
          <w:t xml:space="preserve">, </w:t>
        </w:r>
      </w:ins>
      <w:ins w:id="947" w:author="Shimon" w:date="2019-07-23T12:31:00Z">
        <w:r w:rsidR="00DD7305">
          <w:rPr>
            <w:rStyle w:val="emailstyle17"/>
            <w:rFonts w:ascii="Times New Roman" w:hAnsi="Times New Roman" w:cs="David" w:hint="cs"/>
            <w:color w:val="auto"/>
            <w:sz w:val="24"/>
            <w:rtl/>
          </w:rPr>
          <w:t>ו</w:t>
        </w:r>
      </w:ins>
      <w:ins w:id="948" w:author="Shimon" w:date="2019-07-23T12:32:00Z">
        <w:r w:rsidR="00DD7305">
          <w:rPr>
            <w:rStyle w:val="emailstyle17"/>
            <w:rFonts w:ascii="Times New Roman" w:hAnsi="Times New Roman" w:cs="David" w:hint="cs"/>
            <w:color w:val="auto"/>
            <w:sz w:val="24"/>
            <w:rtl/>
          </w:rPr>
          <w:t xml:space="preserve">שעל התובע להפנות בכתב את ערעורו </w:t>
        </w:r>
      </w:ins>
      <w:ins w:id="949" w:author="Shimon" w:date="2019-07-23T12:12:00Z">
        <w:r w:rsidR="008C395C">
          <w:rPr>
            <w:rStyle w:val="emailstyle17"/>
            <w:rFonts w:ascii="Times New Roman" w:hAnsi="Times New Roman" w:cs="David" w:hint="cs"/>
            <w:color w:val="auto"/>
            <w:sz w:val="24"/>
            <w:rtl/>
          </w:rPr>
          <w:t xml:space="preserve">ישירות </w:t>
        </w:r>
      </w:ins>
      <w:ins w:id="950" w:author="Shimon" w:date="2019-07-22T13:58:00Z">
        <w:r w:rsidR="00907F97">
          <w:rPr>
            <w:rStyle w:val="emailstyle17"/>
            <w:rFonts w:ascii="Times New Roman" w:hAnsi="Times New Roman" w:cs="David" w:hint="cs"/>
            <w:color w:val="auto"/>
            <w:sz w:val="24"/>
            <w:rtl/>
          </w:rPr>
          <w:t>למר אהרונוב</w:t>
        </w:r>
      </w:ins>
      <w:ins w:id="951" w:author="Shimon" w:date="2019-07-23T12:11:00Z">
        <w:r w:rsidR="008C395C">
          <w:rPr>
            <w:rStyle w:val="emailstyle17"/>
            <w:rFonts w:ascii="Times New Roman" w:hAnsi="Times New Roman" w:cs="David" w:hint="cs"/>
            <w:color w:val="auto"/>
            <w:sz w:val="24"/>
            <w:rtl/>
          </w:rPr>
          <w:t xml:space="preserve"> בנ</w:t>
        </w:r>
      </w:ins>
      <w:ins w:id="952" w:author="Shimon" w:date="2019-07-23T12:12:00Z">
        <w:r w:rsidR="008C395C">
          <w:rPr>
            <w:rStyle w:val="emailstyle17"/>
            <w:rFonts w:ascii="Times New Roman" w:hAnsi="Times New Roman" w:cs="David" w:hint="cs"/>
            <w:color w:val="auto"/>
            <w:sz w:val="24"/>
            <w:rtl/>
          </w:rPr>
          <w:t>ש"מ</w:t>
        </w:r>
      </w:ins>
      <w:ins w:id="953" w:author="Shimon" w:date="2019-07-22T13:40:00Z">
        <w:r w:rsidR="00E26AE7">
          <w:rPr>
            <w:rStyle w:val="emailstyle17"/>
            <w:rFonts w:ascii="Times New Roman" w:hAnsi="Times New Roman" w:cs="David" w:hint="cs"/>
            <w:color w:val="auto"/>
            <w:sz w:val="24"/>
            <w:rtl/>
          </w:rPr>
          <w:t>.</w:t>
        </w:r>
      </w:ins>
    </w:p>
    <w:p w14:paraId="73E1CE4B" w14:textId="01FA079E" w:rsidR="00907F97" w:rsidRPr="00907F97" w:rsidRDefault="00907F97">
      <w:pPr>
        <w:pStyle w:val="11"/>
        <w:spacing w:before="0" w:after="240"/>
        <w:ind w:left="381" w:right="360" w:firstLine="0"/>
        <w:rPr>
          <w:ins w:id="954" w:author="Shimon" w:date="2019-07-22T13:40:00Z"/>
          <w:rStyle w:val="emailstyle17"/>
          <w:rFonts w:ascii="Times New Roman" w:hAnsi="Times New Roman" w:cs="David"/>
          <w:color w:val="auto"/>
          <w:sz w:val="24"/>
          <w:rtl/>
        </w:rPr>
        <w:pPrChange w:id="955" w:author="Shimon" w:date="2019-07-23T12:20:00Z">
          <w:pPr>
            <w:pStyle w:val="11"/>
            <w:numPr>
              <w:numId w:val="14"/>
            </w:numPr>
            <w:tabs>
              <w:tab w:val="num" w:pos="1440"/>
            </w:tabs>
            <w:spacing w:before="0" w:after="240" w:line="360" w:lineRule="auto"/>
            <w:ind w:left="510" w:right="360" w:hanging="425"/>
          </w:pPr>
        </w:pPrChange>
      </w:pPr>
      <w:ins w:id="956" w:author="Shimon" w:date="2019-07-22T13:59:00Z">
        <w:r w:rsidRPr="00907F97">
          <w:rPr>
            <w:rStyle w:val="emailstyle17"/>
            <w:rFonts w:ascii="Times New Roman" w:hAnsi="Times New Roman" w:cs="David" w:hint="eastAsia"/>
            <w:color w:val="auto"/>
            <w:sz w:val="24"/>
            <w:rtl/>
            <w:rPrChange w:id="957" w:author="Shimon" w:date="2019-07-22T13:59:00Z">
              <w:rPr>
                <w:rStyle w:val="emailstyle17"/>
                <w:rFonts w:ascii="Times New Roman" w:hAnsi="Times New Roman" w:cs="David" w:hint="eastAsia"/>
                <w:color w:val="auto"/>
                <w:szCs w:val="28"/>
                <w:rtl/>
              </w:rPr>
            </w:rPrChange>
          </w:rPr>
          <w:t>מצ</w:t>
        </w:r>
        <w:r w:rsidRPr="00907F97">
          <w:rPr>
            <w:rStyle w:val="emailstyle17"/>
            <w:rFonts w:ascii="Times New Roman" w:hAnsi="Times New Roman" w:cs="David"/>
            <w:color w:val="auto"/>
            <w:sz w:val="24"/>
            <w:rtl/>
            <w:rPrChange w:id="958" w:author="Shimon" w:date="2019-07-22T13:59:00Z">
              <w:rPr>
                <w:rStyle w:val="emailstyle17"/>
                <w:rFonts w:ascii="Times New Roman" w:hAnsi="Times New Roman" w:cs="David"/>
                <w:color w:val="auto"/>
                <w:szCs w:val="28"/>
                <w:rtl/>
              </w:rPr>
            </w:rPrChange>
          </w:rPr>
          <w:t xml:space="preserve">"ב </w:t>
        </w:r>
      </w:ins>
      <w:ins w:id="959" w:author="Shimon" w:date="2019-07-23T12:05:00Z">
        <w:r w:rsidR="008C395C">
          <w:rPr>
            <w:rStyle w:val="emailstyle17"/>
            <w:rFonts w:ascii="Times New Roman" w:hAnsi="Times New Roman" w:cs="David" w:hint="cs"/>
            <w:color w:val="auto"/>
            <w:sz w:val="24"/>
            <w:rtl/>
          </w:rPr>
          <w:t xml:space="preserve">צילום </w:t>
        </w:r>
      </w:ins>
      <w:ins w:id="960" w:author="Shimon" w:date="2019-07-22T14:02:00Z">
        <w:r>
          <w:rPr>
            <w:rStyle w:val="emailstyle17"/>
            <w:rFonts w:ascii="Times New Roman" w:hAnsi="Times New Roman" w:cs="David" w:hint="cs"/>
            <w:color w:val="auto"/>
            <w:sz w:val="24"/>
            <w:rtl/>
          </w:rPr>
          <w:t>מכתב ה</w:t>
        </w:r>
      </w:ins>
      <w:ins w:id="961" w:author="Shimon" w:date="2019-07-22T14:00:00Z">
        <w:r>
          <w:rPr>
            <w:rStyle w:val="emailstyle17"/>
            <w:rFonts w:ascii="Times New Roman" w:hAnsi="Times New Roman" w:cs="David" w:hint="cs"/>
            <w:color w:val="auto"/>
            <w:sz w:val="24"/>
            <w:rtl/>
          </w:rPr>
          <w:t xml:space="preserve">הנחיות </w:t>
        </w:r>
      </w:ins>
      <w:ins w:id="962" w:author="Shimon" w:date="2019-07-22T14:02:00Z">
        <w:r>
          <w:rPr>
            <w:rStyle w:val="emailstyle17"/>
            <w:rFonts w:ascii="Times New Roman" w:hAnsi="Times New Roman" w:cs="David" w:hint="cs"/>
            <w:color w:val="auto"/>
            <w:sz w:val="24"/>
            <w:rtl/>
          </w:rPr>
          <w:t xml:space="preserve">של </w:t>
        </w:r>
      </w:ins>
      <w:ins w:id="963" w:author="Shimon" w:date="2019-07-22T14:00:00Z">
        <w:r>
          <w:rPr>
            <w:rStyle w:val="emailstyle17"/>
            <w:rFonts w:ascii="Times New Roman" w:hAnsi="Times New Roman" w:cs="David" w:hint="cs"/>
            <w:color w:val="auto"/>
            <w:sz w:val="24"/>
            <w:rtl/>
          </w:rPr>
          <w:t xml:space="preserve">מר אהרונוב לגב' חנה שוורץ </w:t>
        </w:r>
      </w:ins>
      <w:ins w:id="964" w:author="Shimon" w:date="2019-07-23T12:20:00Z">
        <w:r w:rsidR="00C36583">
          <w:rPr>
            <w:rStyle w:val="emailstyle17"/>
            <w:rFonts w:ascii="Times New Roman" w:hAnsi="Times New Roman" w:cs="David" w:hint="cs"/>
            <w:color w:val="auto"/>
            <w:sz w:val="24"/>
            <w:rtl/>
          </w:rPr>
          <w:t xml:space="preserve">הנושא את התאריך </w:t>
        </w:r>
      </w:ins>
      <w:ins w:id="965" w:author="Shimon" w:date="2019-07-22T14:00:00Z">
        <w:r>
          <w:rPr>
            <w:rStyle w:val="emailstyle17"/>
            <w:rFonts w:ascii="Times New Roman" w:hAnsi="Times New Roman" w:cs="David" w:hint="cs"/>
            <w:color w:val="auto"/>
            <w:sz w:val="24"/>
            <w:rtl/>
          </w:rPr>
          <w:t>21.8.12 ש</w:t>
        </w:r>
      </w:ins>
      <w:ins w:id="966" w:author="Shimon" w:date="2019-07-23T12:06:00Z">
        <w:r w:rsidR="008C395C">
          <w:rPr>
            <w:rStyle w:val="emailstyle17"/>
            <w:rFonts w:ascii="Times New Roman" w:hAnsi="Times New Roman" w:cs="David" w:hint="cs"/>
            <w:color w:val="auto"/>
            <w:sz w:val="24"/>
            <w:rtl/>
          </w:rPr>
          <w:t>נשלח א</w:t>
        </w:r>
      </w:ins>
      <w:ins w:id="967" w:author="Shimon" w:date="2019-07-23T12:04:00Z">
        <w:r w:rsidR="008130C8">
          <w:rPr>
            <w:rStyle w:val="emailstyle17"/>
            <w:rFonts w:ascii="Times New Roman" w:hAnsi="Times New Roman" w:cs="David" w:hint="cs"/>
            <w:color w:val="auto"/>
            <w:sz w:val="24"/>
            <w:rtl/>
          </w:rPr>
          <w:t xml:space="preserve">ליה </w:t>
        </w:r>
      </w:ins>
      <w:ins w:id="968" w:author="Shimon" w:date="2019-07-22T14:00:00Z">
        <w:r>
          <w:rPr>
            <w:rStyle w:val="emailstyle17"/>
            <w:rFonts w:ascii="Times New Roman" w:hAnsi="Times New Roman" w:cs="David" w:hint="cs"/>
            <w:color w:val="auto"/>
            <w:sz w:val="24"/>
            <w:rtl/>
          </w:rPr>
          <w:t xml:space="preserve">בפקס </w:t>
        </w:r>
      </w:ins>
      <w:ins w:id="969" w:author="Shimon" w:date="2019-07-22T16:47:00Z">
        <w:r w:rsidR="001D5FE3">
          <w:rPr>
            <w:rStyle w:val="emailstyle17"/>
            <w:rFonts w:ascii="Times New Roman" w:hAnsi="Times New Roman" w:cs="David" w:hint="cs"/>
            <w:color w:val="auto"/>
            <w:sz w:val="24"/>
            <w:rtl/>
          </w:rPr>
          <w:t xml:space="preserve">רק </w:t>
        </w:r>
      </w:ins>
      <w:ins w:id="970" w:author="Shimon" w:date="2019-07-22T14:01:00Z">
        <w:r>
          <w:rPr>
            <w:rStyle w:val="emailstyle17"/>
            <w:rFonts w:ascii="Times New Roman" w:hAnsi="Times New Roman" w:cs="David" w:hint="cs"/>
            <w:color w:val="auto"/>
            <w:sz w:val="24"/>
            <w:rtl/>
          </w:rPr>
          <w:t xml:space="preserve">ביום 3.12.12 </w:t>
        </w:r>
      </w:ins>
      <w:ins w:id="971" w:author="Shimon" w:date="2019-07-22T14:02:00Z">
        <w:r>
          <w:rPr>
            <w:rStyle w:val="emailstyle17"/>
            <w:rFonts w:ascii="Times New Roman" w:hAnsi="Times New Roman" w:cs="David" w:hint="cs"/>
            <w:color w:val="auto"/>
            <w:sz w:val="24"/>
            <w:rtl/>
          </w:rPr>
          <w:t xml:space="preserve">בשעה </w:t>
        </w:r>
      </w:ins>
      <w:ins w:id="972" w:author="Shimon" w:date="2019-07-23T12:06:00Z">
        <w:r w:rsidR="008C395C">
          <w:rPr>
            <w:rStyle w:val="emailstyle17"/>
            <w:rFonts w:ascii="Times New Roman" w:hAnsi="Times New Roman" w:cs="David" w:hint="cs"/>
            <w:color w:val="auto"/>
            <w:sz w:val="24"/>
            <w:rtl/>
          </w:rPr>
          <w:t>1</w:t>
        </w:r>
      </w:ins>
      <w:ins w:id="973" w:author="Shimon" w:date="2019-07-22T14:02:00Z">
        <w:r>
          <w:rPr>
            <w:rStyle w:val="emailstyle17"/>
            <w:rFonts w:ascii="Times New Roman" w:hAnsi="Times New Roman" w:cs="David" w:hint="cs"/>
            <w:color w:val="auto"/>
            <w:sz w:val="24"/>
            <w:rtl/>
          </w:rPr>
          <w:t>5:04</w:t>
        </w:r>
      </w:ins>
      <w:ins w:id="974" w:author="Shimon" w:date="2019-07-23T12:06:00Z">
        <w:r w:rsidR="008C395C" w:rsidRPr="008C395C">
          <w:rPr>
            <w:rStyle w:val="emailstyle17"/>
            <w:rFonts w:ascii="Times New Roman" w:hAnsi="Times New Roman" w:cs="David" w:hint="cs"/>
            <w:color w:val="auto"/>
            <w:sz w:val="24"/>
            <w:rtl/>
          </w:rPr>
          <w:t xml:space="preserve"> </w:t>
        </w:r>
        <w:r w:rsidR="008C395C">
          <w:rPr>
            <w:rStyle w:val="emailstyle17"/>
            <w:rFonts w:ascii="Times New Roman" w:hAnsi="Times New Roman" w:cs="David" w:hint="cs"/>
            <w:color w:val="auto"/>
            <w:sz w:val="24"/>
            <w:rtl/>
          </w:rPr>
          <w:t>(כמסומן ע"ג המסמך)</w:t>
        </w:r>
      </w:ins>
    </w:p>
    <w:p w14:paraId="231690EF" w14:textId="0ED3D414" w:rsidR="00DD7305" w:rsidRPr="00DD7305" w:rsidRDefault="00C36583">
      <w:pPr>
        <w:pStyle w:val="11"/>
        <w:numPr>
          <w:ilvl w:val="0"/>
          <w:numId w:val="14"/>
        </w:numPr>
        <w:tabs>
          <w:tab w:val="num" w:pos="523"/>
        </w:tabs>
        <w:spacing w:before="0" w:after="240" w:line="360" w:lineRule="auto"/>
        <w:ind w:left="381"/>
        <w:rPr>
          <w:ins w:id="975" w:author="Shimon" w:date="2019-07-23T12:34:00Z"/>
          <w:rStyle w:val="emailstyle17"/>
          <w:rFonts w:ascii="Times New Roman" w:hAnsi="Times New Roman" w:cs="David"/>
          <w:b/>
          <w:bCs/>
          <w:color w:val="auto"/>
          <w:szCs w:val="28"/>
          <w:u w:val="single"/>
          <w:rtl/>
          <w:rPrChange w:id="976" w:author="Shimon" w:date="2019-07-23T12:34:00Z">
            <w:rPr>
              <w:ins w:id="977" w:author="Shimon" w:date="2019-07-23T12:34:00Z"/>
              <w:rStyle w:val="emailstyle17"/>
              <w:rFonts w:ascii="Times New Roman" w:hAnsi="Times New Roman" w:cs="David"/>
              <w:color w:val="auto"/>
              <w:sz w:val="24"/>
              <w:rtl/>
            </w:rPr>
          </w:rPrChange>
        </w:rPr>
        <w:pPrChange w:id="978" w:author="Shimon" w:date="2019-07-23T19:17:00Z">
          <w:pPr>
            <w:pStyle w:val="11"/>
            <w:numPr>
              <w:numId w:val="14"/>
            </w:numPr>
            <w:tabs>
              <w:tab w:val="num" w:pos="1440"/>
            </w:tabs>
            <w:spacing w:before="0" w:after="240" w:line="360" w:lineRule="auto"/>
            <w:ind w:left="510" w:right="360" w:hanging="425"/>
          </w:pPr>
        </w:pPrChange>
      </w:pPr>
      <w:ins w:id="979" w:author="Shimon" w:date="2019-07-23T12:15:00Z">
        <w:r>
          <w:rPr>
            <w:rStyle w:val="emailstyle17"/>
            <w:rFonts w:ascii="Times New Roman" w:hAnsi="Times New Roman" w:cs="David" w:hint="cs"/>
            <w:color w:val="auto"/>
            <w:sz w:val="24"/>
            <w:rtl/>
          </w:rPr>
          <w:lastRenderedPageBreak/>
          <w:t>לפיכך, ו</w:t>
        </w:r>
      </w:ins>
      <w:ins w:id="980" w:author="Shimon" w:date="2019-07-23T12:12:00Z">
        <w:r w:rsidR="008C395C">
          <w:rPr>
            <w:rStyle w:val="emailstyle17"/>
            <w:rFonts w:ascii="Times New Roman" w:hAnsi="Times New Roman" w:cs="David" w:hint="cs"/>
            <w:color w:val="auto"/>
            <w:sz w:val="24"/>
            <w:rtl/>
          </w:rPr>
          <w:t>ע"פ ה</w:t>
        </w:r>
      </w:ins>
      <w:ins w:id="981" w:author="Shimon" w:date="2019-07-23T12:16:00Z">
        <w:r>
          <w:rPr>
            <w:rStyle w:val="emailstyle17"/>
            <w:rFonts w:ascii="Times New Roman" w:hAnsi="Times New Roman" w:cs="David" w:hint="cs"/>
            <w:color w:val="auto"/>
            <w:sz w:val="24"/>
            <w:rtl/>
          </w:rPr>
          <w:t>נחיי</w:t>
        </w:r>
      </w:ins>
      <w:ins w:id="982" w:author="Shimon" w:date="2019-07-23T12:12:00Z">
        <w:r w:rsidR="008C395C">
          <w:rPr>
            <w:rStyle w:val="emailstyle17"/>
            <w:rFonts w:ascii="Times New Roman" w:hAnsi="Times New Roman" w:cs="David" w:hint="cs"/>
            <w:color w:val="auto"/>
            <w:sz w:val="24"/>
            <w:rtl/>
          </w:rPr>
          <w:t>ת מינהל הגימלאות</w:t>
        </w:r>
      </w:ins>
      <w:ins w:id="983" w:author="Shimon" w:date="2019-07-23T12:16:00Z">
        <w:r>
          <w:rPr>
            <w:rStyle w:val="emailstyle17"/>
            <w:rFonts w:ascii="Times New Roman" w:hAnsi="Times New Roman" w:cs="David" w:hint="cs"/>
            <w:color w:val="auto"/>
            <w:sz w:val="24"/>
            <w:rtl/>
          </w:rPr>
          <w:t>,</w:t>
        </w:r>
      </w:ins>
      <w:ins w:id="984" w:author="Shimon" w:date="2019-07-23T12:12:00Z">
        <w:r w:rsidR="008C395C">
          <w:rPr>
            <w:rStyle w:val="emailstyle17"/>
            <w:rFonts w:ascii="Times New Roman" w:hAnsi="Times New Roman" w:cs="David" w:hint="cs"/>
            <w:color w:val="auto"/>
            <w:sz w:val="24"/>
            <w:rtl/>
          </w:rPr>
          <w:t xml:space="preserve"> </w:t>
        </w:r>
      </w:ins>
      <w:ins w:id="985" w:author="Shimon" w:date="2019-07-23T12:13:00Z">
        <w:r w:rsidR="008C395C">
          <w:rPr>
            <w:rStyle w:val="emailstyle17"/>
            <w:rFonts w:ascii="Times New Roman" w:hAnsi="Times New Roman" w:cs="David" w:hint="cs"/>
            <w:color w:val="auto"/>
            <w:sz w:val="24"/>
            <w:rtl/>
          </w:rPr>
          <w:t xml:space="preserve">פנה התובע למר אהרונוב </w:t>
        </w:r>
      </w:ins>
      <w:ins w:id="986" w:author="Shimon" w:date="2019-07-23T12:15:00Z">
        <w:r>
          <w:rPr>
            <w:rStyle w:val="emailstyle17"/>
            <w:rFonts w:ascii="Times New Roman" w:hAnsi="Times New Roman" w:cs="David" w:hint="cs"/>
            <w:color w:val="auto"/>
            <w:sz w:val="24"/>
            <w:rtl/>
          </w:rPr>
          <w:t>ב-</w:t>
        </w:r>
        <w:r w:rsidR="008C395C">
          <w:rPr>
            <w:rStyle w:val="emailstyle17"/>
            <w:rFonts w:ascii="Times New Roman" w:hAnsi="Times New Roman" w:cs="David" w:hint="cs"/>
            <w:color w:val="auto"/>
            <w:sz w:val="24"/>
            <w:rtl/>
          </w:rPr>
          <w:t>8.1.13</w:t>
        </w:r>
        <w:r>
          <w:rPr>
            <w:rStyle w:val="emailstyle17"/>
            <w:rFonts w:ascii="Times New Roman" w:hAnsi="Times New Roman" w:cs="David" w:hint="cs"/>
            <w:color w:val="auto"/>
            <w:sz w:val="24"/>
            <w:rtl/>
          </w:rPr>
          <w:t xml:space="preserve"> </w:t>
        </w:r>
      </w:ins>
      <w:ins w:id="987" w:author="Shimon" w:date="2019-07-22T13:41:00Z">
        <w:r w:rsidR="00E26AE7">
          <w:rPr>
            <w:rStyle w:val="emailstyle17"/>
            <w:rFonts w:ascii="Times New Roman" w:hAnsi="Times New Roman" w:cs="David" w:hint="cs"/>
            <w:color w:val="auto"/>
            <w:sz w:val="24"/>
            <w:rtl/>
          </w:rPr>
          <w:t>ב</w:t>
        </w:r>
      </w:ins>
      <w:ins w:id="988" w:author="Shimon" w:date="2019-07-23T12:13:00Z">
        <w:r w:rsidR="008C395C">
          <w:rPr>
            <w:rStyle w:val="emailstyle17"/>
            <w:rFonts w:ascii="Times New Roman" w:hAnsi="Times New Roman" w:cs="David" w:hint="cs"/>
            <w:color w:val="auto"/>
            <w:sz w:val="24"/>
            <w:rtl/>
          </w:rPr>
          <w:t xml:space="preserve">מכתב </w:t>
        </w:r>
      </w:ins>
      <w:ins w:id="989" w:author="Shimon" w:date="2019-07-23T12:14:00Z">
        <w:r w:rsidR="008C395C">
          <w:rPr>
            <w:rStyle w:val="emailstyle17"/>
            <w:rFonts w:ascii="Times New Roman" w:hAnsi="Times New Roman" w:cs="David" w:hint="cs"/>
            <w:color w:val="auto"/>
            <w:sz w:val="24"/>
            <w:rtl/>
          </w:rPr>
          <w:t xml:space="preserve">ערעור </w:t>
        </w:r>
      </w:ins>
      <w:ins w:id="990" w:author="Shimon" w:date="2019-07-23T12:13:00Z">
        <w:r w:rsidR="008C395C">
          <w:rPr>
            <w:rStyle w:val="emailstyle17"/>
            <w:rFonts w:ascii="Times New Roman" w:hAnsi="Times New Roman" w:cs="David" w:hint="cs"/>
            <w:color w:val="auto"/>
            <w:sz w:val="24"/>
            <w:rtl/>
          </w:rPr>
          <w:t xml:space="preserve">מפורט </w:t>
        </w:r>
      </w:ins>
      <w:ins w:id="991" w:author="Shimon" w:date="2019-07-22T13:42:00Z">
        <w:r w:rsidR="00E26AE7">
          <w:rPr>
            <w:rStyle w:val="emailstyle17"/>
            <w:rFonts w:ascii="Times New Roman" w:hAnsi="Times New Roman" w:cs="David" w:hint="cs"/>
            <w:color w:val="auto"/>
            <w:sz w:val="24"/>
            <w:rtl/>
          </w:rPr>
          <w:t xml:space="preserve"> וממוסמך</w:t>
        </w:r>
      </w:ins>
      <w:ins w:id="992" w:author="Shimon" w:date="2019-07-22T13:52:00Z">
        <w:r w:rsidR="007B1E48">
          <w:rPr>
            <w:rStyle w:val="emailstyle17"/>
            <w:rFonts w:ascii="Times New Roman" w:hAnsi="Times New Roman" w:cs="David" w:hint="cs"/>
            <w:color w:val="auto"/>
            <w:sz w:val="24"/>
            <w:rtl/>
          </w:rPr>
          <w:t xml:space="preserve"> </w:t>
        </w:r>
      </w:ins>
      <w:ins w:id="993" w:author="Shimon" w:date="2019-07-22T14:10:00Z">
        <w:r w:rsidR="003D24EB">
          <w:rPr>
            <w:rStyle w:val="emailstyle17"/>
            <w:rFonts w:ascii="Times New Roman" w:hAnsi="Times New Roman" w:cs="David" w:hint="cs"/>
            <w:color w:val="auto"/>
            <w:sz w:val="24"/>
            <w:rtl/>
          </w:rPr>
          <w:t xml:space="preserve">המוכיח </w:t>
        </w:r>
      </w:ins>
      <w:ins w:id="994" w:author="Shimon" w:date="2019-07-22T14:04:00Z">
        <w:r w:rsidR="00907F97">
          <w:rPr>
            <w:rStyle w:val="emailstyle17"/>
            <w:rFonts w:ascii="Times New Roman" w:hAnsi="Times New Roman" w:cs="David" w:hint="cs"/>
            <w:color w:val="auto"/>
            <w:sz w:val="24"/>
            <w:rtl/>
          </w:rPr>
          <w:t>ש</w:t>
        </w:r>
      </w:ins>
      <w:ins w:id="995" w:author="Shimon" w:date="2019-07-22T14:05:00Z">
        <w:r w:rsidR="00A651E6">
          <w:rPr>
            <w:rStyle w:val="emailstyle17"/>
            <w:rFonts w:ascii="Times New Roman" w:hAnsi="Times New Roman" w:cs="David" w:hint="cs"/>
            <w:color w:val="auto"/>
            <w:sz w:val="24"/>
            <w:rtl/>
          </w:rPr>
          <w:t>גימל</w:t>
        </w:r>
      </w:ins>
      <w:ins w:id="996" w:author="Shimon" w:date="2019-07-22T18:16:00Z">
        <w:r w:rsidR="00A651E6">
          <w:rPr>
            <w:rStyle w:val="emailstyle17"/>
            <w:rFonts w:ascii="Times New Roman" w:hAnsi="Times New Roman" w:cs="David" w:hint="cs"/>
            <w:color w:val="auto"/>
            <w:sz w:val="24"/>
            <w:rtl/>
          </w:rPr>
          <w:t>תו</w:t>
        </w:r>
      </w:ins>
      <w:ins w:id="997" w:author="Shimon" w:date="2019-07-23T12:39:00Z">
        <w:r w:rsidR="004736AA">
          <w:rPr>
            <w:rStyle w:val="emailstyle17"/>
            <w:rFonts w:ascii="Times New Roman" w:hAnsi="Times New Roman" w:cs="David" w:hint="cs"/>
            <w:color w:val="auto"/>
            <w:sz w:val="24"/>
            <w:rtl/>
          </w:rPr>
          <w:t>,</w:t>
        </w:r>
      </w:ins>
      <w:ins w:id="998" w:author="Shimon" w:date="2019-07-22T14:05:00Z">
        <w:r w:rsidR="001D5FE3">
          <w:rPr>
            <w:rStyle w:val="emailstyle17"/>
            <w:rFonts w:ascii="Times New Roman" w:hAnsi="Times New Roman" w:cs="David" w:hint="cs"/>
            <w:color w:val="auto"/>
            <w:sz w:val="24"/>
            <w:rtl/>
          </w:rPr>
          <w:t xml:space="preserve"> </w:t>
        </w:r>
        <w:r w:rsidR="00907F97">
          <w:rPr>
            <w:rStyle w:val="emailstyle17"/>
            <w:rFonts w:ascii="Times New Roman" w:hAnsi="Times New Roman" w:cs="David" w:hint="cs"/>
            <w:color w:val="auto"/>
            <w:sz w:val="24"/>
            <w:rtl/>
          </w:rPr>
          <w:t>ע"פ הנחיות</w:t>
        </w:r>
      </w:ins>
      <w:ins w:id="999" w:author="Shimon" w:date="2019-07-23T12:39:00Z">
        <w:r w:rsidR="004736AA">
          <w:rPr>
            <w:rStyle w:val="emailstyle17"/>
            <w:rFonts w:ascii="Times New Roman" w:hAnsi="Times New Roman" w:cs="David" w:hint="cs"/>
            <w:color w:val="auto"/>
            <w:sz w:val="24"/>
            <w:rtl/>
          </w:rPr>
          <w:t xml:space="preserve">יו, </w:t>
        </w:r>
      </w:ins>
      <w:ins w:id="1000" w:author="Shimon" w:date="2019-07-22T14:05:00Z">
        <w:r w:rsidR="003D24EB">
          <w:rPr>
            <w:rStyle w:val="emailstyle17"/>
            <w:rFonts w:ascii="Times New Roman" w:hAnsi="Times New Roman" w:cs="David" w:hint="cs"/>
            <w:color w:val="auto"/>
            <w:sz w:val="24"/>
            <w:rtl/>
          </w:rPr>
          <w:t xml:space="preserve">אינה משקפת את </w:t>
        </w:r>
      </w:ins>
      <w:ins w:id="1001" w:author="Shimon" w:date="2019-07-22T14:06:00Z">
        <w:r w:rsidR="003D24EB">
          <w:rPr>
            <w:rStyle w:val="emailstyle17"/>
            <w:rFonts w:ascii="Times New Roman" w:hAnsi="Times New Roman" w:cs="David" w:hint="cs"/>
            <w:color w:val="auto"/>
            <w:sz w:val="24"/>
            <w:rtl/>
          </w:rPr>
          <w:t>זכויות</w:t>
        </w:r>
      </w:ins>
      <w:ins w:id="1002" w:author="Shimon" w:date="2019-07-23T19:17:00Z">
        <w:r w:rsidR="00B33A21">
          <w:rPr>
            <w:rStyle w:val="emailstyle17"/>
            <w:rFonts w:ascii="Times New Roman" w:hAnsi="Times New Roman" w:cs="David" w:hint="cs"/>
            <w:color w:val="auto"/>
            <w:sz w:val="24"/>
            <w:rtl/>
          </w:rPr>
          <w:t xml:space="preserve"> התובע</w:t>
        </w:r>
      </w:ins>
      <w:ins w:id="1003" w:author="Shimon" w:date="2019-07-22T14:06:00Z">
        <w:r w:rsidR="003D24EB">
          <w:rPr>
            <w:rStyle w:val="emailstyle17"/>
            <w:rFonts w:ascii="Times New Roman" w:hAnsi="Times New Roman" w:cs="David" w:hint="cs"/>
            <w:color w:val="auto"/>
            <w:sz w:val="24"/>
            <w:rtl/>
          </w:rPr>
          <w:t xml:space="preserve"> ע"פ החוזה</w:t>
        </w:r>
      </w:ins>
      <w:ins w:id="1004" w:author="Shimon" w:date="2019-07-23T19:17:00Z">
        <w:r w:rsidR="00B33A21">
          <w:rPr>
            <w:rStyle w:val="emailstyle17"/>
            <w:rFonts w:ascii="Times New Roman" w:hAnsi="Times New Roman" w:cs="David" w:hint="cs"/>
            <w:color w:val="auto"/>
            <w:sz w:val="24"/>
            <w:rtl/>
          </w:rPr>
          <w:t>,</w:t>
        </w:r>
      </w:ins>
      <w:ins w:id="1005" w:author="Shimon" w:date="2019-07-23T12:17:00Z">
        <w:r w:rsidR="00B33A21">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גורמת לו עוול קשה</w:t>
        </w:r>
      </w:ins>
      <w:ins w:id="1006" w:author="Shimon" w:date="2019-07-23T12:39:00Z">
        <w:r w:rsidR="004736AA">
          <w:rPr>
            <w:rStyle w:val="emailstyle17"/>
            <w:rFonts w:ascii="Times New Roman" w:hAnsi="Times New Roman" w:cs="David" w:hint="cs"/>
            <w:color w:val="auto"/>
            <w:sz w:val="24"/>
            <w:rtl/>
          </w:rPr>
          <w:t>, וגוזל</w:t>
        </w:r>
      </w:ins>
      <w:ins w:id="1007" w:author="Shimon" w:date="2019-07-23T12:44:00Z">
        <w:r w:rsidR="004736AA">
          <w:rPr>
            <w:rStyle w:val="emailstyle17"/>
            <w:rFonts w:ascii="Times New Roman" w:hAnsi="Times New Roman" w:cs="David" w:hint="cs"/>
            <w:color w:val="auto"/>
            <w:sz w:val="24"/>
            <w:rtl/>
          </w:rPr>
          <w:t>ו</w:t>
        </w:r>
      </w:ins>
      <w:ins w:id="1008" w:author="Shimon" w:date="2019-07-23T12:39:00Z">
        <w:r w:rsidR="004736AA">
          <w:rPr>
            <w:rStyle w:val="emailstyle17"/>
            <w:rFonts w:ascii="Times New Roman" w:hAnsi="Times New Roman" w:cs="David" w:hint="cs"/>
            <w:color w:val="auto"/>
            <w:sz w:val="24"/>
            <w:rtl/>
          </w:rPr>
          <w:t>ת ממנו מדי חודש זכויות פנסיה ש</w:t>
        </w:r>
      </w:ins>
      <w:ins w:id="1009" w:author="Shimon" w:date="2019-07-23T12:42:00Z">
        <w:r w:rsidR="004736AA">
          <w:rPr>
            <w:rStyle w:val="emailstyle17"/>
            <w:rFonts w:ascii="Times New Roman" w:hAnsi="Times New Roman" w:cs="David" w:hint="cs"/>
            <w:color w:val="auto"/>
            <w:sz w:val="24"/>
            <w:rtl/>
          </w:rPr>
          <w:t xml:space="preserve">למימונם </w:t>
        </w:r>
      </w:ins>
      <w:ins w:id="1010" w:author="Shimon" w:date="2019-07-23T12:40:00Z">
        <w:r w:rsidR="004736AA">
          <w:rPr>
            <w:rStyle w:val="emailstyle17"/>
            <w:rFonts w:ascii="Times New Roman" w:hAnsi="Times New Roman" w:cs="David" w:hint="cs"/>
            <w:color w:val="auto"/>
            <w:sz w:val="24"/>
            <w:rtl/>
          </w:rPr>
          <w:t>נוכו ממשכורתו</w:t>
        </w:r>
      </w:ins>
      <w:ins w:id="1011" w:author="Shimon" w:date="2019-07-23T12:42:00Z">
        <w:r w:rsidR="004736AA">
          <w:rPr>
            <w:rStyle w:val="emailstyle17"/>
            <w:rFonts w:ascii="Times New Roman" w:hAnsi="Times New Roman" w:cs="David" w:hint="cs"/>
            <w:color w:val="auto"/>
            <w:sz w:val="24"/>
            <w:rtl/>
          </w:rPr>
          <w:t xml:space="preserve"> ע"פ חוק</w:t>
        </w:r>
      </w:ins>
      <w:ins w:id="1012" w:author="Shimon" w:date="2019-07-23T12:41:00Z">
        <w:r w:rsidR="004736AA">
          <w:rPr>
            <w:rStyle w:val="emailstyle17"/>
            <w:rFonts w:ascii="Times New Roman" w:hAnsi="Times New Roman" w:cs="David" w:hint="cs"/>
            <w:color w:val="auto"/>
            <w:sz w:val="24"/>
            <w:rtl/>
          </w:rPr>
          <w:t>,</w:t>
        </w:r>
      </w:ins>
      <w:ins w:id="1013" w:author="Shimon" w:date="2019-07-23T12:40:00Z">
        <w:r w:rsidR="004736AA">
          <w:rPr>
            <w:rStyle w:val="emailstyle17"/>
            <w:rFonts w:ascii="Times New Roman" w:hAnsi="Times New Roman" w:cs="David" w:hint="cs"/>
            <w:color w:val="auto"/>
            <w:sz w:val="24"/>
            <w:rtl/>
          </w:rPr>
          <w:t xml:space="preserve"> </w:t>
        </w:r>
      </w:ins>
      <w:ins w:id="1014" w:author="Shimon" w:date="2019-07-23T12:41:00Z">
        <w:r w:rsidR="004736AA">
          <w:rPr>
            <w:rStyle w:val="emailstyle17"/>
            <w:rFonts w:ascii="Times New Roman" w:hAnsi="Times New Roman" w:cs="David" w:hint="cs"/>
            <w:color w:val="auto"/>
            <w:sz w:val="24"/>
            <w:rtl/>
          </w:rPr>
          <w:t xml:space="preserve">מדי חודש בחודשו במשך </w:t>
        </w:r>
      </w:ins>
      <w:ins w:id="1015" w:author="Shimon" w:date="2019-07-23T12:40:00Z">
        <w:r w:rsidR="004736AA">
          <w:rPr>
            <w:rStyle w:val="emailstyle17"/>
            <w:rFonts w:ascii="Times New Roman" w:hAnsi="Times New Roman" w:cs="David" w:hint="cs"/>
            <w:color w:val="auto"/>
            <w:sz w:val="24"/>
            <w:rtl/>
          </w:rPr>
          <w:t>שנים ארוכות</w:t>
        </w:r>
      </w:ins>
      <w:ins w:id="1016" w:author="Shimon" w:date="2019-07-23T12:42:00Z">
        <w:r w:rsidR="004736AA">
          <w:rPr>
            <w:rStyle w:val="emailstyle17"/>
            <w:rFonts w:ascii="Times New Roman" w:hAnsi="Times New Roman" w:cs="David" w:hint="cs"/>
            <w:color w:val="auto"/>
            <w:sz w:val="24"/>
            <w:rtl/>
          </w:rPr>
          <w:t>, סכומים משמעותיים</w:t>
        </w:r>
      </w:ins>
      <w:ins w:id="1017" w:author="Shimon" w:date="2019-07-23T12:43:00Z">
        <w:r w:rsidR="004736AA">
          <w:rPr>
            <w:rStyle w:val="emailstyle17"/>
            <w:rFonts w:ascii="Times New Roman" w:hAnsi="Times New Roman" w:cs="David" w:hint="cs"/>
            <w:color w:val="auto"/>
            <w:sz w:val="24"/>
            <w:rtl/>
          </w:rPr>
          <w:t xml:space="preserve"> ביותר.</w:t>
        </w:r>
      </w:ins>
      <w:ins w:id="1018" w:author="Shimon" w:date="2019-07-23T12:42:00Z">
        <w:r w:rsidR="004736AA">
          <w:rPr>
            <w:rStyle w:val="emailstyle17"/>
            <w:rFonts w:ascii="Times New Roman" w:hAnsi="Times New Roman" w:cs="David" w:hint="cs"/>
            <w:color w:val="auto"/>
            <w:sz w:val="24"/>
            <w:rtl/>
          </w:rPr>
          <w:t xml:space="preserve">  </w:t>
        </w:r>
      </w:ins>
      <w:ins w:id="1019" w:author="Shimon" w:date="2019-07-23T12:41:00Z">
        <w:r w:rsidR="004736AA">
          <w:rPr>
            <w:rStyle w:val="emailstyle17"/>
            <w:rFonts w:ascii="Times New Roman" w:hAnsi="Times New Roman" w:cs="David" w:hint="cs"/>
            <w:color w:val="auto"/>
            <w:sz w:val="24"/>
            <w:rtl/>
          </w:rPr>
          <w:t xml:space="preserve"> </w:t>
        </w:r>
      </w:ins>
      <w:ins w:id="1020" w:author="Shimon" w:date="2019-07-23T12:40:00Z">
        <w:r w:rsidR="004736AA">
          <w:rPr>
            <w:rStyle w:val="emailstyle17"/>
            <w:rFonts w:ascii="Times New Roman" w:hAnsi="Times New Roman" w:cs="David" w:hint="cs"/>
            <w:color w:val="auto"/>
            <w:sz w:val="24"/>
            <w:rtl/>
          </w:rPr>
          <w:t xml:space="preserve"> </w:t>
        </w:r>
      </w:ins>
      <w:ins w:id="1021" w:author="Shimon" w:date="2019-07-22T14:15:00Z">
        <w:r w:rsidR="003D24EB">
          <w:rPr>
            <w:rStyle w:val="emailstyle17"/>
            <w:rFonts w:ascii="Times New Roman" w:hAnsi="Times New Roman" w:cs="David" w:hint="cs"/>
            <w:color w:val="auto"/>
            <w:sz w:val="24"/>
            <w:rtl/>
          </w:rPr>
          <w:t xml:space="preserve"> </w:t>
        </w:r>
      </w:ins>
      <w:ins w:id="1022" w:author="Shimon" w:date="2019-07-22T14:11:00Z">
        <w:r w:rsidR="003D24EB">
          <w:rPr>
            <w:rStyle w:val="emailstyle17"/>
            <w:rFonts w:ascii="Times New Roman" w:hAnsi="Times New Roman" w:cs="David" w:hint="cs"/>
            <w:color w:val="auto"/>
            <w:sz w:val="24"/>
            <w:rtl/>
          </w:rPr>
          <w:t xml:space="preserve"> </w:t>
        </w:r>
      </w:ins>
    </w:p>
    <w:p w14:paraId="6D28625C" w14:textId="5756D83B" w:rsidR="004736AA" w:rsidRPr="00AF49BE" w:rsidRDefault="00DD7305">
      <w:pPr>
        <w:pStyle w:val="11"/>
        <w:spacing w:before="0" w:after="240" w:line="360" w:lineRule="auto"/>
        <w:ind w:left="381" w:right="360" w:firstLine="0"/>
        <w:rPr>
          <w:ins w:id="1023" w:author="Shimon" w:date="2019-07-23T12:46:00Z"/>
          <w:rStyle w:val="emailstyle17"/>
          <w:rFonts w:ascii="Times New Roman" w:hAnsi="Times New Roman" w:cs="David"/>
          <w:b/>
          <w:bCs/>
          <w:color w:val="auto"/>
          <w:szCs w:val="28"/>
          <w:u w:val="single"/>
          <w:rtl/>
          <w:rPrChange w:id="1024" w:author="Shimon" w:date="2019-07-23T12:46:00Z">
            <w:rPr>
              <w:ins w:id="1025" w:author="Shimon" w:date="2019-07-23T12:46:00Z"/>
              <w:rStyle w:val="emailstyle17"/>
              <w:rFonts w:ascii="Times New Roman" w:hAnsi="Times New Roman" w:cs="David"/>
              <w:color w:val="auto"/>
              <w:sz w:val="24"/>
              <w:rtl/>
            </w:rPr>
          </w:rPrChange>
        </w:rPr>
        <w:pPrChange w:id="1026" w:author="Shimon" w:date="2019-07-30T14:32:00Z">
          <w:pPr>
            <w:pStyle w:val="11"/>
            <w:numPr>
              <w:numId w:val="14"/>
            </w:numPr>
            <w:tabs>
              <w:tab w:val="num" w:pos="1440"/>
            </w:tabs>
            <w:spacing w:before="0" w:after="240" w:line="360" w:lineRule="auto"/>
            <w:ind w:left="510" w:right="360" w:hanging="425"/>
          </w:pPr>
        </w:pPrChange>
      </w:pPr>
      <w:ins w:id="1027" w:author="Shimon" w:date="2019-07-23T12:34:00Z">
        <w:r>
          <w:rPr>
            <w:rStyle w:val="emailstyle17"/>
            <w:rFonts w:ascii="Times New Roman" w:hAnsi="Times New Roman" w:cs="David" w:hint="cs"/>
            <w:color w:val="auto"/>
            <w:sz w:val="24"/>
            <w:rtl/>
          </w:rPr>
          <w:t>את מכתב הערעור מסר התובע באופן אישי למר אהרונוב ב</w:t>
        </w:r>
      </w:ins>
      <w:ins w:id="1028" w:author="Shimon" w:date="2019-07-23T12:35:00Z">
        <w:r>
          <w:rPr>
            <w:rStyle w:val="emailstyle17"/>
            <w:rFonts w:ascii="Times New Roman" w:hAnsi="Times New Roman" w:cs="David" w:hint="cs"/>
            <w:color w:val="auto"/>
            <w:sz w:val="24"/>
            <w:rtl/>
          </w:rPr>
          <w:t>משרדו ב</w:t>
        </w:r>
      </w:ins>
      <w:ins w:id="1029" w:author="Shimon" w:date="2019-07-23T12:34:00Z">
        <w:r>
          <w:rPr>
            <w:rStyle w:val="emailstyle17"/>
            <w:rFonts w:ascii="Times New Roman" w:hAnsi="Times New Roman" w:cs="David" w:hint="cs"/>
            <w:color w:val="auto"/>
            <w:sz w:val="24"/>
            <w:rtl/>
          </w:rPr>
          <w:t>נציבות</w:t>
        </w:r>
      </w:ins>
      <w:ins w:id="1030" w:author="Shimon" w:date="2019-07-23T12:35:00Z">
        <w:r>
          <w:rPr>
            <w:rStyle w:val="emailstyle17"/>
            <w:rFonts w:ascii="Times New Roman" w:hAnsi="Times New Roman" w:cs="David" w:hint="cs"/>
            <w:color w:val="auto"/>
            <w:sz w:val="24"/>
            <w:rtl/>
          </w:rPr>
          <w:t xml:space="preserve"> שרות המדינה</w:t>
        </w:r>
        <w:r w:rsidR="004736AA">
          <w:rPr>
            <w:rStyle w:val="emailstyle17"/>
            <w:rFonts w:ascii="Times New Roman" w:hAnsi="Times New Roman" w:cs="David" w:hint="cs"/>
            <w:color w:val="auto"/>
            <w:sz w:val="24"/>
            <w:rtl/>
          </w:rPr>
          <w:t xml:space="preserve"> בליווי הסברים נוספים בע</w:t>
        </w:r>
      </w:ins>
      <w:ins w:id="1031" w:author="Shimon" w:date="2019-07-23T12:36:00Z">
        <w:r w:rsidR="004736AA">
          <w:rPr>
            <w:rStyle w:val="emailstyle17"/>
            <w:rFonts w:ascii="Times New Roman" w:hAnsi="Times New Roman" w:cs="David" w:hint="cs"/>
            <w:color w:val="auto"/>
            <w:sz w:val="24"/>
            <w:rtl/>
          </w:rPr>
          <w:t>"פ</w:t>
        </w:r>
      </w:ins>
      <w:ins w:id="1032" w:author="Shimon" w:date="2019-07-23T12:47:00Z">
        <w:r w:rsidR="00AF49BE">
          <w:rPr>
            <w:rStyle w:val="emailstyle17"/>
            <w:rFonts w:ascii="Times New Roman" w:hAnsi="Times New Roman" w:cs="David" w:hint="cs"/>
            <w:color w:val="auto"/>
            <w:sz w:val="24"/>
            <w:rtl/>
          </w:rPr>
          <w:t xml:space="preserve">. </w:t>
        </w:r>
      </w:ins>
      <w:ins w:id="1033" w:author="Shimon" w:date="2019-07-23T12:45:00Z">
        <w:r w:rsidR="004736AA">
          <w:rPr>
            <w:rStyle w:val="emailstyle17"/>
            <w:rFonts w:ascii="Times New Roman" w:hAnsi="Times New Roman" w:cs="David" w:hint="cs"/>
            <w:color w:val="auto"/>
            <w:sz w:val="24"/>
            <w:rtl/>
          </w:rPr>
          <w:t>מר אהרונוב הבטיח שהנושא ייבדק</w:t>
        </w:r>
      </w:ins>
      <w:ins w:id="1034" w:author="Shimon" w:date="2019-07-23T12:46:00Z">
        <w:r w:rsidR="00AF49BE">
          <w:rPr>
            <w:rStyle w:val="emailstyle17"/>
            <w:rFonts w:ascii="Times New Roman" w:hAnsi="Times New Roman" w:cs="David" w:hint="cs"/>
            <w:color w:val="auto"/>
            <w:sz w:val="24"/>
            <w:rtl/>
          </w:rPr>
          <w:t xml:space="preserve"> מחדש.</w:t>
        </w:r>
      </w:ins>
    </w:p>
    <w:p w14:paraId="15FCCB5C" w14:textId="7726C49F" w:rsidR="00435D70" w:rsidRPr="00D33932" w:rsidRDefault="00A87DBF">
      <w:pPr>
        <w:pStyle w:val="11"/>
        <w:numPr>
          <w:ilvl w:val="0"/>
          <w:numId w:val="14"/>
        </w:numPr>
        <w:tabs>
          <w:tab w:val="num" w:pos="523"/>
        </w:tabs>
        <w:spacing w:before="0" w:after="240" w:line="360" w:lineRule="auto"/>
        <w:ind w:left="381" w:hanging="283"/>
        <w:rPr>
          <w:ins w:id="1035" w:author="Shimon" w:date="2019-07-23T13:49:00Z"/>
          <w:rStyle w:val="emailstyle17"/>
          <w:rFonts w:ascii="Times New Roman" w:hAnsi="Times New Roman" w:cs="David"/>
          <w:b/>
          <w:bCs/>
          <w:color w:val="auto"/>
          <w:szCs w:val="28"/>
          <w:u w:val="single"/>
        </w:rPr>
        <w:pPrChange w:id="1036" w:author="Shimon" w:date="2019-07-23T14:03:00Z">
          <w:pPr>
            <w:pStyle w:val="11"/>
            <w:numPr>
              <w:numId w:val="14"/>
            </w:numPr>
            <w:tabs>
              <w:tab w:val="num" w:pos="1440"/>
            </w:tabs>
            <w:spacing w:before="0" w:after="240" w:line="360" w:lineRule="auto"/>
            <w:ind w:left="510" w:right="360" w:hanging="425"/>
          </w:pPr>
        </w:pPrChange>
      </w:pPr>
      <w:bookmarkStart w:id="1037" w:name="_GoBack"/>
      <w:bookmarkEnd w:id="1037"/>
      <w:ins w:id="1038" w:author="Shimon" w:date="2019-07-23T14:43:00Z">
        <w:r>
          <w:rPr>
            <w:rStyle w:val="emailstyle17"/>
            <w:rFonts w:ascii="Times New Roman" w:hAnsi="Times New Roman" w:cs="David" w:hint="cs"/>
            <w:color w:val="auto"/>
            <w:sz w:val="24"/>
            <w:rtl/>
          </w:rPr>
          <w:t xml:space="preserve"> </w:t>
        </w:r>
      </w:ins>
      <w:ins w:id="1039" w:author="Shimon" w:date="2019-07-23T12:49:00Z">
        <w:r w:rsidR="00AF49BE" w:rsidRPr="00D33932">
          <w:rPr>
            <w:rStyle w:val="emailstyle17"/>
            <w:rFonts w:ascii="Times New Roman" w:hAnsi="Times New Roman" w:cs="David" w:hint="cs"/>
            <w:color w:val="auto"/>
            <w:sz w:val="24"/>
            <w:rtl/>
          </w:rPr>
          <w:t xml:space="preserve"> </w:t>
        </w:r>
      </w:ins>
      <w:ins w:id="1040" w:author="Shimon" w:date="2019-07-23T12:50:00Z">
        <w:r w:rsidR="00AF49BE" w:rsidRPr="00D33932">
          <w:rPr>
            <w:rStyle w:val="emailstyle17"/>
            <w:rFonts w:ascii="Times New Roman" w:hAnsi="Times New Roman" w:cs="David" w:hint="cs"/>
            <w:color w:val="auto"/>
            <w:sz w:val="24"/>
            <w:rtl/>
          </w:rPr>
          <w:t xml:space="preserve">לאחר כחודשיים </w:t>
        </w:r>
      </w:ins>
      <w:ins w:id="1041" w:author="Shimon" w:date="2019-07-25T11:40:00Z">
        <w:r w:rsidR="00124403">
          <w:rPr>
            <w:rStyle w:val="emailstyle17"/>
            <w:rFonts w:ascii="Times New Roman" w:hAnsi="Times New Roman" w:cs="David" w:hint="cs"/>
            <w:color w:val="auto"/>
            <w:sz w:val="24"/>
            <w:rtl/>
          </w:rPr>
          <w:t xml:space="preserve">של המתנה מורטת עצבים ונסיונות חוזרים ונשנים למר אהרונוב, </w:t>
        </w:r>
      </w:ins>
      <w:ins w:id="1042" w:author="Shimon" w:date="2019-07-23T12:50:00Z">
        <w:r w:rsidR="00AF49BE" w:rsidRPr="00D33932">
          <w:rPr>
            <w:rStyle w:val="emailstyle17"/>
            <w:rFonts w:ascii="Times New Roman" w:hAnsi="Times New Roman" w:cs="David" w:hint="cs"/>
            <w:color w:val="auto"/>
            <w:sz w:val="24"/>
            <w:rtl/>
          </w:rPr>
          <w:t>קיבל התובע תשובה בחתימת מר ציון</w:t>
        </w:r>
      </w:ins>
      <w:ins w:id="1043" w:author="Shimon" w:date="2019-07-23T12:51:00Z">
        <w:r w:rsidR="00AF49BE" w:rsidRPr="00D33932">
          <w:rPr>
            <w:rStyle w:val="emailstyle17"/>
            <w:rFonts w:ascii="Times New Roman" w:hAnsi="Times New Roman" w:cs="David" w:hint="cs"/>
            <w:color w:val="auto"/>
            <w:sz w:val="24"/>
            <w:rtl/>
          </w:rPr>
          <w:t xml:space="preserve"> לוי</w:t>
        </w:r>
      </w:ins>
      <w:ins w:id="1044" w:author="Shimon" w:date="2019-07-23T14:02:00Z">
        <w:r w:rsidR="00D33932" w:rsidRPr="00D33932">
          <w:rPr>
            <w:rStyle w:val="emailstyle17"/>
            <w:rFonts w:ascii="Times New Roman" w:hAnsi="Times New Roman" w:cs="David" w:hint="cs"/>
            <w:color w:val="auto"/>
            <w:sz w:val="24"/>
            <w:rtl/>
          </w:rPr>
          <w:t>, מ</w:t>
        </w:r>
        <w:r w:rsidR="00124403">
          <w:rPr>
            <w:rStyle w:val="emailstyle17"/>
            <w:rFonts w:ascii="Times New Roman" w:hAnsi="Times New Roman" w:cs="David" w:hint="cs"/>
            <w:color w:val="auto"/>
            <w:sz w:val="24"/>
            <w:rtl/>
          </w:rPr>
          <w:t xml:space="preserve">נהל האגף הבכיר לפרישה וגימלאות </w:t>
        </w:r>
      </w:ins>
      <w:ins w:id="1045" w:author="Shimon" w:date="2019-07-25T11:41:00Z">
        <w:r w:rsidR="00124403">
          <w:rPr>
            <w:rStyle w:val="emailstyle17"/>
            <w:rFonts w:ascii="Times New Roman" w:hAnsi="Times New Roman" w:cs="David" w:hint="cs"/>
            <w:color w:val="auto"/>
            <w:sz w:val="24"/>
            <w:rtl/>
          </w:rPr>
          <w:t>ב</w:t>
        </w:r>
      </w:ins>
      <w:ins w:id="1046" w:author="Shimon" w:date="2019-07-23T14:02:00Z">
        <w:r w:rsidR="00124403">
          <w:rPr>
            <w:rStyle w:val="emailstyle17"/>
            <w:rFonts w:ascii="Times New Roman" w:hAnsi="Times New Roman" w:cs="David" w:hint="cs"/>
            <w:color w:val="auto"/>
            <w:sz w:val="24"/>
            <w:rtl/>
          </w:rPr>
          <w:t>נציבות שרות המדינה</w:t>
        </w:r>
      </w:ins>
      <w:ins w:id="1047" w:author="Shimon" w:date="2019-07-25T11:41:00Z">
        <w:r w:rsidR="00124403">
          <w:rPr>
            <w:rStyle w:val="emailstyle17"/>
            <w:rFonts w:ascii="Times New Roman" w:hAnsi="Times New Roman" w:cs="David" w:hint="cs"/>
            <w:color w:val="auto"/>
            <w:sz w:val="24"/>
            <w:rtl/>
          </w:rPr>
          <w:t>.</w:t>
        </w:r>
      </w:ins>
      <w:ins w:id="1048" w:author="Shimon" w:date="2019-07-23T14:02:00Z">
        <w:r w:rsidR="00D33932" w:rsidRPr="00D33932">
          <w:rPr>
            <w:rStyle w:val="emailstyle17"/>
            <w:rFonts w:ascii="Times New Roman" w:hAnsi="Times New Roman" w:cs="David" w:hint="cs"/>
            <w:color w:val="auto"/>
            <w:sz w:val="24"/>
            <w:rtl/>
          </w:rPr>
          <w:t xml:space="preserve"> </w:t>
        </w:r>
      </w:ins>
      <w:ins w:id="1049" w:author="Shimon" w:date="2019-07-23T13:01:00Z">
        <w:r w:rsidR="00201CFF" w:rsidRPr="00D33932">
          <w:rPr>
            <w:rStyle w:val="emailstyle17"/>
            <w:rFonts w:ascii="Times New Roman" w:hAnsi="Times New Roman" w:cs="David" w:hint="cs"/>
            <w:color w:val="auto"/>
            <w:sz w:val="24"/>
            <w:rtl/>
          </w:rPr>
          <w:t xml:space="preserve"> </w:t>
        </w:r>
      </w:ins>
      <w:ins w:id="1050" w:author="Shimon" w:date="2019-07-23T13:02:00Z">
        <w:r w:rsidR="00201CFF" w:rsidRPr="00D33932">
          <w:rPr>
            <w:rStyle w:val="emailstyle17"/>
            <w:rFonts w:ascii="Times New Roman" w:hAnsi="Times New Roman" w:cs="David" w:hint="cs"/>
            <w:color w:val="auto"/>
            <w:sz w:val="24"/>
            <w:rtl/>
          </w:rPr>
          <w:t>ה</w:t>
        </w:r>
      </w:ins>
      <w:ins w:id="1051" w:author="Shimon" w:date="2019-07-23T12:55:00Z">
        <w:r w:rsidR="00AF49BE" w:rsidRPr="00D33932">
          <w:rPr>
            <w:rStyle w:val="emailstyle17"/>
            <w:rFonts w:ascii="Times New Roman" w:hAnsi="Times New Roman" w:cs="David" w:hint="cs"/>
            <w:color w:val="auto"/>
            <w:sz w:val="24"/>
            <w:rtl/>
          </w:rPr>
          <w:t>כותב "לאחר בדיקה מעמיקה"</w:t>
        </w:r>
        <w:r w:rsidR="00201CFF" w:rsidRPr="00D33932">
          <w:rPr>
            <w:rStyle w:val="emailstyle17"/>
            <w:rFonts w:ascii="Times New Roman" w:hAnsi="Times New Roman" w:cs="David" w:hint="cs"/>
            <w:color w:val="auto"/>
            <w:sz w:val="24"/>
            <w:rtl/>
          </w:rPr>
          <w:t xml:space="preserve"> של </w:t>
        </w:r>
      </w:ins>
      <w:ins w:id="1052" w:author="Shimon" w:date="2019-07-23T13:02:00Z">
        <w:r w:rsidR="00201CFF" w:rsidRPr="00D33932">
          <w:rPr>
            <w:rStyle w:val="emailstyle17"/>
            <w:rFonts w:ascii="Times New Roman" w:hAnsi="Times New Roman" w:cs="David" w:hint="cs"/>
            <w:color w:val="auto"/>
            <w:sz w:val="24"/>
            <w:rtl/>
          </w:rPr>
          <w:t>ט</w:t>
        </w:r>
      </w:ins>
      <w:ins w:id="1053" w:author="Shimon" w:date="2019-07-23T12:55:00Z">
        <w:r w:rsidR="00AF49BE" w:rsidRPr="00D33932">
          <w:rPr>
            <w:rStyle w:val="emailstyle17"/>
            <w:rFonts w:ascii="Times New Roman" w:hAnsi="Times New Roman" w:cs="David" w:hint="cs"/>
            <w:color w:val="auto"/>
            <w:sz w:val="24"/>
            <w:rtl/>
          </w:rPr>
          <w:t>ענות</w:t>
        </w:r>
        <w:r w:rsidR="00201CFF" w:rsidRPr="00D33932">
          <w:rPr>
            <w:rStyle w:val="emailstyle17"/>
            <w:rFonts w:ascii="Times New Roman" w:hAnsi="Times New Roman" w:cs="David" w:hint="cs"/>
            <w:color w:val="auto"/>
            <w:sz w:val="24"/>
            <w:rtl/>
          </w:rPr>
          <w:t xml:space="preserve"> </w:t>
        </w:r>
      </w:ins>
      <w:ins w:id="1054" w:author="Shimon" w:date="2019-07-23T13:04:00Z">
        <w:r w:rsidR="00201CFF" w:rsidRPr="00D33932">
          <w:rPr>
            <w:rStyle w:val="emailstyle17"/>
            <w:rFonts w:ascii="Times New Roman" w:hAnsi="Times New Roman" w:cs="David" w:hint="cs"/>
            <w:color w:val="auto"/>
            <w:sz w:val="24"/>
            <w:rtl/>
          </w:rPr>
          <w:t>התובע ב</w:t>
        </w:r>
      </w:ins>
      <w:ins w:id="1055" w:author="Shimon" w:date="2019-07-23T13:02:00Z">
        <w:r w:rsidR="00201CFF" w:rsidRPr="00D33932">
          <w:rPr>
            <w:rStyle w:val="emailstyle17"/>
            <w:rFonts w:ascii="Times New Roman" w:hAnsi="Times New Roman" w:cs="David" w:hint="cs"/>
            <w:color w:val="auto"/>
            <w:sz w:val="24"/>
            <w:rtl/>
          </w:rPr>
          <w:t>עירעור</w:t>
        </w:r>
      </w:ins>
      <w:ins w:id="1056" w:author="Shimon" w:date="2019-07-23T13:04:00Z">
        <w:r w:rsidR="00201CFF" w:rsidRPr="00D33932">
          <w:rPr>
            <w:rStyle w:val="emailstyle17"/>
            <w:rFonts w:ascii="Times New Roman" w:hAnsi="Times New Roman" w:cs="David" w:hint="cs"/>
            <w:color w:val="auto"/>
            <w:sz w:val="24"/>
            <w:rtl/>
          </w:rPr>
          <w:t xml:space="preserve">ו, כי </w:t>
        </w:r>
      </w:ins>
      <w:ins w:id="1057" w:author="Shimon" w:date="2019-07-23T12:56:00Z">
        <w:r w:rsidR="00201CFF" w:rsidRPr="00D33932">
          <w:rPr>
            <w:rStyle w:val="emailstyle17"/>
            <w:rFonts w:ascii="Times New Roman" w:hAnsi="Times New Roman" w:cs="David" w:hint="cs"/>
            <w:color w:val="auto"/>
            <w:sz w:val="24"/>
            <w:rtl/>
          </w:rPr>
          <w:t>ה</w:t>
        </w:r>
        <w:r>
          <w:rPr>
            <w:rStyle w:val="emailstyle17"/>
            <w:rFonts w:ascii="Times New Roman" w:hAnsi="Times New Roman" w:cs="David" w:hint="cs"/>
            <w:color w:val="auto"/>
            <w:sz w:val="24"/>
            <w:rtl/>
          </w:rPr>
          <w:t>גימלה לתקופת כתב המינוי</w:t>
        </w:r>
        <w:r w:rsidR="00201CFF" w:rsidRPr="00D33932">
          <w:rPr>
            <w:rStyle w:val="emailstyle17"/>
            <w:rFonts w:ascii="Times New Roman" w:hAnsi="Times New Roman" w:cs="David" w:hint="cs"/>
            <w:color w:val="auto"/>
            <w:sz w:val="24"/>
            <w:rtl/>
          </w:rPr>
          <w:t xml:space="preserve"> </w:t>
        </w:r>
      </w:ins>
      <w:ins w:id="1058" w:author="Shimon" w:date="2019-07-23T14:43:00Z">
        <w:r>
          <w:rPr>
            <w:rStyle w:val="emailstyle17"/>
            <w:rFonts w:ascii="Times New Roman" w:hAnsi="Times New Roman" w:cs="David" w:hint="cs"/>
            <w:color w:val="auto"/>
            <w:sz w:val="24"/>
            <w:rtl/>
          </w:rPr>
          <w:t xml:space="preserve">לפי </w:t>
        </w:r>
      </w:ins>
      <w:ins w:id="1059" w:author="Shimon" w:date="2019-07-23T12:56:00Z">
        <w:r w:rsidR="00201CFF" w:rsidRPr="00D33932">
          <w:rPr>
            <w:rStyle w:val="emailstyle17"/>
            <w:rFonts w:ascii="Times New Roman" w:hAnsi="Times New Roman" w:cs="David" w:hint="cs"/>
            <w:color w:val="auto"/>
            <w:sz w:val="24"/>
            <w:rtl/>
          </w:rPr>
          <w:t>דרגה +</w:t>
        </w:r>
      </w:ins>
      <w:ins w:id="1060" w:author="Shimon" w:date="2019-07-23T12:57:00Z">
        <w:r w:rsidR="00201CFF" w:rsidRPr="00D33932">
          <w:rPr>
            <w:rStyle w:val="emailstyle17"/>
            <w:rFonts w:ascii="Times New Roman" w:hAnsi="Times New Roman" w:cs="David" w:hint="cs"/>
            <w:color w:val="auto"/>
            <w:sz w:val="24"/>
            <w:rtl/>
          </w:rPr>
          <w:t xml:space="preserve">44 (במקום 46+) </w:t>
        </w:r>
      </w:ins>
      <w:ins w:id="1061" w:author="Shimon" w:date="2019-07-23T13:04:00Z">
        <w:r w:rsidR="00201CFF" w:rsidRPr="00D33932">
          <w:rPr>
            <w:rStyle w:val="emailstyle17"/>
            <w:rFonts w:ascii="Times New Roman" w:hAnsi="Times New Roman" w:cs="David" w:hint="cs"/>
            <w:color w:val="auto"/>
            <w:sz w:val="24"/>
            <w:rtl/>
          </w:rPr>
          <w:t xml:space="preserve">נובעת מכך שהתובע לא חתם </w:t>
        </w:r>
      </w:ins>
      <w:ins w:id="1062" w:author="Shimon" w:date="2019-07-23T13:05:00Z">
        <w:r w:rsidR="00201CFF" w:rsidRPr="00D33932">
          <w:rPr>
            <w:rStyle w:val="emailstyle17"/>
            <w:rFonts w:ascii="Times New Roman" w:hAnsi="Times New Roman" w:cs="David" w:hint="cs"/>
            <w:color w:val="auto"/>
            <w:sz w:val="24"/>
            <w:rtl/>
          </w:rPr>
          <w:t xml:space="preserve">בשנת 1995 </w:t>
        </w:r>
      </w:ins>
      <w:ins w:id="1063" w:author="Shimon" w:date="2019-07-23T13:04:00Z">
        <w:r w:rsidR="00201CFF" w:rsidRPr="00D33932">
          <w:rPr>
            <w:rStyle w:val="emailstyle17"/>
            <w:rFonts w:ascii="Times New Roman" w:hAnsi="Times New Roman" w:cs="David" w:hint="cs"/>
            <w:color w:val="auto"/>
            <w:sz w:val="24"/>
            <w:rtl/>
          </w:rPr>
          <w:t>על נספח לח</w:t>
        </w:r>
      </w:ins>
      <w:ins w:id="1064" w:author="Shimon" w:date="2019-07-23T13:05:00Z">
        <w:r w:rsidR="00EE4B7B" w:rsidRPr="00D33932">
          <w:rPr>
            <w:rStyle w:val="emailstyle17"/>
            <w:rFonts w:ascii="Times New Roman" w:hAnsi="Times New Roman" w:cs="David" w:hint="cs"/>
            <w:color w:val="auto"/>
            <w:sz w:val="24"/>
            <w:rtl/>
          </w:rPr>
          <w:t xml:space="preserve">וזה </w:t>
        </w:r>
      </w:ins>
      <w:ins w:id="1065" w:author="Shimon" w:date="2019-07-23T13:06:00Z">
        <w:r w:rsidR="00EE4B7B" w:rsidRPr="00D33932">
          <w:rPr>
            <w:rStyle w:val="emailstyle17"/>
            <w:rFonts w:ascii="Times New Roman" w:hAnsi="Times New Roman" w:cs="David" w:hint="cs"/>
            <w:color w:val="auto"/>
            <w:sz w:val="24"/>
            <w:rtl/>
          </w:rPr>
          <w:t xml:space="preserve">(ר' </w:t>
        </w:r>
      </w:ins>
      <w:ins w:id="1066" w:author="Shimon" w:date="2019-07-23T13:42:00Z">
        <w:r w:rsidR="00337EAF" w:rsidRPr="00D33932">
          <w:rPr>
            <w:rStyle w:val="emailstyle17"/>
            <w:rFonts w:ascii="Times New Roman" w:hAnsi="Times New Roman" w:cs="David" w:hint="cs"/>
            <w:color w:val="auto"/>
            <w:sz w:val="24"/>
            <w:rtl/>
          </w:rPr>
          <w:t xml:space="preserve">לעיל </w:t>
        </w:r>
      </w:ins>
      <w:ins w:id="1067" w:author="Shimon" w:date="2019-07-23T13:06:00Z">
        <w:r w:rsidR="00EE4B7B" w:rsidRPr="00D33932">
          <w:rPr>
            <w:rStyle w:val="emailstyle17"/>
            <w:rFonts w:ascii="Times New Roman" w:hAnsi="Times New Roman" w:cs="David" w:hint="cs"/>
            <w:color w:val="auto"/>
            <w:sz w:val="24"/>
            <w:rtl/>
          </w:rPr>
          <w:t>פיסק</w:t>
        </w:r>
      </w:ins>
      <w:ins w:id="1068" w:author="Shimon" w:date="2019-07-23T13:42:00Z">
        <w:r w:rsidR="00337EAF" w:rsidRPr="00D33932">
          <w:rPr>
            <w:rStyle w:val="emailstyle17"/>
            <w:rFonts w:ascii="Times New Roman" w:hAnsi="Times New Roman" w:cs="David" w:hint="cs"/>
            <w:color w:val="auto"/>
            <w:sz w:val="24"/>
            <w:rtl/>
          </w:rPr>
          <w:t>אות 16-17</w:t>
        </w:r>
      </w:ins>
      <w:ins w:id="1069" w:author="Shimon" w:date="2019-07-23T13:43:00Z">
        <w:r w:rsidR="00337EAF" w:rsidRPr="00D33932">
          <w:rPr>
            <w:rStyle w:val="emailstyle17"/>
            <w:rFonts w:ascii="Times New Roman" w:hAnsi="Times New Roman" w:cs="David" w:hint="cs"/>
            <w:color w:val="auto"/>
            <w:sz w:val="24"/>
            <w:rtl/>
          </w:rPr>
          <w:t>)</w:t>
        </w:r>
      </w:ins>
      <w:ins w:id="1070" w:author="Shimon" w:date="2019-07-23T14:05:00Z">
        <w:r w:rsidR="00D33932">
          <w:rPr>
            <w:rStyle w:val="emailstyle17"/>
            <w:rFonts w:ascii="Times New Roman" w:hAnsi="Times New Roman" w:cs="David" w:hint="cs"/>
            <w:color w:val="auto"/>
            <w:sz w:val="24"/>
            <w:rtl/>
          </w:rPr>
          <w:t xml:space="preserve"> ולכן "לא ניתן היה להעבירך ל</w:t>
        </w:r>
      </w:ins>
      <w:ins w:id="1071" w:author="Shimon" w:date="2019-07-23T14:06:00Z">
        <w:r w:rsidR="00D33932">
          <w:rPr>
            <w:rStyle w:val="emailstyle17"/>
            <w:rFonts w:ascii="Times New Roman" w:hAnsi="Times New Roman" w:cs="David" w:hint="cs"/>
            <w:color w:val="auto"/>
            <w:sz w:val="24"/>
            <w:rtl/>
          </w:rPr>
          <w:t>"מודל של חוזה בכירים"</w:t>
        </w:r>
      </w:ins>
      <w:ins w:id="1072" w:author="Shimon" w:date="2019-07-23T14:07:00Z">
        <w:r w:rsidR="00D33932">
          <w:rPr>
            <w:rStyle w:val="emailstyle17"/>
            <w:rFonts w:ascii="Times New Roman" w:hAnsi="Times New Roman" w:cs="David" w:hint="cs"/>
            <w:color w:val="auto"/>
            <w:szCs w:val="28"/>
            <w:rtl/>
          </w:rPr>
          <w:t>.</w:t>
        </w:r>
      </w:ins>
    </w:p>
    <w:p w14:paraId="11D886BE" w14:textId="315CBA8C" w:rsidR="00682792" w:rsidRPr="00682792" w:rsidRDefault="00D33932">
      <w:pPr>
        <w:pStyle w:val="11"/>
        <w:numPr>
          <w:ilvl w:val="0"/>
          <w:numId w:val="14"/>
        </w:numPr>
        <w:tabs>
          <w:tab w:val="num" w:pos="523"/>
        </w:tabs>
        <w:spacing w:before="0" w:after="240" w:line="360" w:lineRule="auto"/>
        <w:ind w:left="381"/>
        <w:rPr>
          <w:ins w:id="1073" w:author="Shimon" w:date="2019-07-23T14:13:00Z"/>
          <w:rStyle w:val="emailstyle17"/>
          <w:rFonts w:ascii="Times New Roman" w:hAnsi="Times New Roman" w:cs="David"/>
          <w:b/>
          <w:bCs/>
          <w:color w:val="auto"/>
          <w:szCs w:val="28"/>
          <w:u w:val="single"/>
          <w:rtl/>
          <w:rPrChange w:id="1074" w:author="Shimon" w:date="2019-07-23T14:13:00Z">
            <w:rPr>
              <w:ins w:id="1075" w:author="Shimon" w:date="2019-07-23T14:13:00Z"/>
              <w:rStyle w:val="emailstyle17"/>
              <w:rFonts w:ascii="Times New Roman" w:hAnsi="Times New Roman" w:cs="David"/>
              <w:color w:val="auto"/>
              <w:sz w:val="24"/>
              <w:rtl/>
            </w:rPr>
          </w:rPrChange>
        </w:rPr>
        <w:pPrChange w:id="1076" w:author="Shimon" w:date="2019-07-23T14:26:00Z">
          <w:pPr>
            <w:pStyle w:val="11"/>
            <w:numPr>
              <w:numId w:val="14"/>
            </w:numPr>
            <w:tabs>
              <w:tab w:val="num" w:pos="1440"/>
            </w:tabs>
            <w:spacing w:before="0" w:after="240" w:line="360" w:lineRule="auto"/>
            <w:ind w:left="510" w:right="360" w:hanging="425"/>
          </w:pPr>
        </w:pPrChange>
      </w:pPr>
      <w:ins w:id="1077" w:author="Shimon" w:date="2019-07-23T14:07:00Z">
        <w:r>
          <w:rPr>
            <w:rStyle w:val="emailstyle17"/>
            <w:rFonts w:ascii="Times New Roman" w:hAnsi="Times New Roman" w:cs="David" w:hint="cs"/>
            <w:color w:val="auto"/>
            <w:sz w:val="24"/>
            <w:rtl/>
          </w:rPr>
          <w:t xml:space="preserve">במשיכת קולמוס, </w:t>
        </w:r>
      </w:ins>
      <w:ins w:id="1078" w:author="Shimon" w:date="2019-07-25T11:42:00Z">
        <w:r w:rsidR="007C6312">
          <w:rPr>
            <w:rStyle w:val="emailstyle17"/>
            <w:rFonts w:ascii="Times New Roman" w:hAnsi="Times New Roman" w:cs="David" w:hint="cs"/>
            <w:color w:val="auto"/>
            <w:sz w:val="24"/>
            <w:rtl/>
          </w:rPr>
          <w:t>כ-7 חודשים אחרי הפסקת העבודה ו</w:t>
        </w:r>
      </w:ins>
      <w:ins w:id="1079" w:author="Shimon" w:date="2019-07-23T14:07:00Z">
        <w:r>
          <w:rPr>
            <w:rStyle w:val="emailstyle17"/>
            <w:rFonts w:ascii="Times New Roman" w:hAnsi="Times New Roman" w:cs="David" w:hint="cs"/>
            <w:color w:val="auto"/>
            <w:sz w:val="24"/>
            <w:rtl/>
          </w:rPr>
          <w:t>אחר</w:t>
        </w:r>
      </w:ins>
      <w:ins w:id="1080" w:author="Shimon" w:date="2019-07-25T11:42:00Z">
        <w:r w:rsidR="007C6312">
          <w:rPr>
            <w:rStyle w:val="emailstyle17"/>
            <w:rFonts w:ascii="Times New Roman" w:hAnsi="Times New Roman" w:cs="David" w:hint="cs"/>
            <w:color w:val="auto"/>
            <w:sz w:val="24"/>
            <w:rtl/>
          </w:rPr>
          <w:t>י</w:t>
        </w:r>
      </w:ins>
      <w:ins w:id="1081" w:author="Shimon" w:date="2019-07-23T14:07:00Z">
        <w:r>
          <w:rPr>
            <w:rStyle w:val="emailstyle17"/>
            <w:rFonts w:ascii="Times New Roman" w:hAnsi="Times New Roman" w:cs="David" w:hint="cs"/>
            <w:color w:val="auto"/>
            <w:sz w:val="24"/>
            <w:rtl/>
          </w:rPr>
          <w:t xml:space="preserve"> </w:t>
        </w:r>
      </w:ins>
      <w:ins w:id="1082" w:author="Shimon" w:date="2019-07-23T14:08:00Z">
        <w:r>
          <w:rPr>
            <w:rStyle w:val="emailstyle17"/>
            <w:rFonts w:ascii="Times New Roman" w:hAnsi="Times New Roman" w:cs="David" w:hint="cs"/>
            <w:color w:val="auto"/>
            <w:sz w:val="24"/>
            <w:rtl/>
          </w:rPr>
          <w:t>יותר מ-22 שנה של עבודה בחוזה בכירים</w:t>
        </w:r>
      </w:ins>
      <w:ins w:id="1083" w:author="Shimon" w:date="2019-07-25T11:42:00Z">
        <w:r w:rsidR="007C6312">
          <w:rPr>
            <w:rStyle w:val="emailstyle17"/>
            <w:rFonts w:ascii="Times New Roman" w:hAnsi="Times New Roman" w:cs="David" w:hint="cs"/>
            <w:color w:val="auto"/>
            <w:sz w:val="24"/>
            <w:rtl/>
          </w:rPr>
          <w:t>,</w:t>
        </w:r>
      </w:ins>
      <w:ins w:id="1084" w:author="Shimon" w:date="2019-07-23T14:08:00Z">
        <w:r>
          <w:rPr>
            <w:rStyle w:val="emailstyle17"/>
            <w:rFonts w:ascii="Times New Roman" w:hAnsi="Times New Roman" w:cs="David" w:hint="cs"/>
            <w:color w:val="auto"/>
            <w:sz w:val="24"/>
            <w:rtl/>
          </w:rPr>
          <w:t xml:space="preserve"> </w:t>
        </w:r>
        <w:r w:rsidR="00682792">
          <w:rPr>
            <w:rStyle w:val="emailstyle17"/>
            <w:rFonts w:ascii="Times New Roman" w:hAnsi="Times New Roman" w:cs="David" w:hint="cs"/>
            <w:color w:val="auto"/>
            <w:sz w:val="24"/>
            <w:rtl/>
          </w:rPr>
          <w:t xml:space="preserve">כותב מר צ. לוי ש"לא ניתן היה להעבירך למודל של </w:t>
        </w:r>
      </w:ins>
      <w:ins w:id="1085" w:author="Shimon" w:date="2019-07-23T14:09:00Z">
        <w:r w:rsidR="00682792">
          <w:rPr>
            <w:rStyle w:val="emailstyle17"/>
            <w:rFonts w:ascii="Times New Roman" w:hAnsi="Times New Roman" w:cs="David" w:hint="cs"/>
            <w:color w:val="auto"/>
            <w:sz w:val="24"/>
            <w:rtl/>
          </w:rPr>
          <w:t>'</w:t>
        </w:r>
      </w:ins>
      <w:ins w:id="1086" w:author="Shimon" w:date="2019-07-23T14:08:00Z">
        <w:r w:rsidR="00682792">
          <w:rPr>
            <w:rStyle w:val="emailstyle17"/>
            <w:rFonts w:ascii="Times New Roman" w:hAnsi="Times New Roman" w:cs="David" w:hint="cs"/>
            <w:color w:val="auto"/>
            <w:sz w:val="24"/>
            <w:rtl/>
          </w:rPr>
          <w:t>חוזה בכירים</w:t>
        </w:r>
      </w:ins>
      <w:ins w:id="1087" w:author="Shimon" w:date="2019-07-23T14:09:00Z">
        <w:r w:rsidR="00682792">
          <w:rPr>
            <w:rStyle w:val="emailstyle17"/>
            <w:rFonts w:ascii="Times New Roman" w:hAnsi="Times New Roman" w:cs="David" w:hint="cs"/>
            <w:color w:val="auto"/>
            <w:sz w:val="24"/>
            <w:rtl/>
          </w:rPr>
          <w:t>'"</w:t>
        </w:r>
      </w:ins>
      <w:ins w:id="1088" w:author="Shimon" w:date="2019-07-23T14:23:00Z">
        <w:r w:rsidR="001500BD">
          <w:rPr>
            <w:rStyle w:val="emailstyle17"/>
            <w:rFonts w:ascii="Times New Roman" w:hAnsi="Times New Roman" w:cs="David" w:hint="cs"/>
            <w:color w:val="auto"/>
            <w:sz w:val="24"/>
            <w:rtl/>
          </w:rPr>
          <w:t>. כ</w:t>
        </w:r>
      </w:ins>
      <w:ins w:id="1089" w:author="Shimon" w:date="2019-07-23T14:10:00Z">
        <w:r w:rsidR="00682792">
          <w:rPr>
            <w:rStyle w:val="emailstyle17"/>
            <w:rFonts w:ascii="Times New Roman" w:hAnsi="Times New Roman" w:cs="David" w:hint="cs"/>
            <w:color w:val="auto"/>
            <w:sz w:val="24"/>
            <w:rtl/>
          </w:rPr>
          <w:t>ל מה שכתוב בחוזה כבר לא רלוונטי כי "</w:t>
        </w:r>
      </w:ins>
      <w:ins w:id="1090" w:author="Shimon" w:date="2019-07-23T14:11:00Z">
        <w:r w:rsidR="00682792">
          <w:rPr>
            <w:rStyle w:val="emailstyle17"/>
            <w:rFonts w:ascii="Times New Roman" w:hAnsi="Times New Roman" w:cs="David" w:hint="cs"/>
            <w:color w:val="auto"/>
            <w:sz w:val="24"/>
            <w:rtl/>
          </w:rPr>
          <w:t>לא נע</w:t>
        </w:r>
      </w:ins>
      <w:ins w:id="1091" w:author="Shimon" w:date="2019-07-23T14:23:00Z">
        <w:r w:rsidR="001500BD">
          <w:rPr>
            <w:rStyle w:val="emailstyle17"/>
            <w:rFonts w:ascii="Times New Roman" w:hAnsi="Times New Roman" w:cs="David" w:hint="cs"/>
            <w:color w:val="auto"/>
            <w:sz w:val="24"/>
            <w:rtl/>
          </w:rPr>
          <w:t>נ</w:t>
        </w:r>
      </w:ins>
      <w:ins w:id="1092" w:author="Shimon" w:date="2019-07-23T14:11:00Z">
        <w:r w:rsidR="00682792">
          <w:rPr>
            <w:rStyle w:val="emailstyle17"/>
            <w:rFonts w:ascii="Times New Roman" w:hAnsi="Times New Roman" w:cs="David" w:hint="cs"/>
            <w:color w:val="auto"/>
            <w:sz w:val="24"/>
            <w:rtl/>
          </w:rPr>
          <w:t xml:space="preserve">ית בזמנו </w:t>
        </w:r>
      </w:ins>
      <w:ins w:id="1093" w:author="Shimon" w:date="2019-07-23T14:12:00Z">
        <w:r w:rsidR="00682792">
          <w:rPr>
            <w:rStyle w:val="emailstyle17"/>
            <w:rFonts w:ascii="Times New Roman" w:hAnsi="Times New Roman" w:cs="David" w:hint="cs"/>
            <w:color w:val="auto"/>
            <w:sz w:val="24"/>
            <w:rtl/>
          </w:rPr>
          <w:t>לחתום על הנספח ל"חוזה בכירים אישי כפי שנתבקשת"</w:t>
        </w:r>
      </w:ins>
      <w:ins w:id="1094" w:author="Shimon" w:date="2019-07-23T14:13:00Z">
        <w:r w:rsidR="00682792">
          <w:rPr>
            <w:rStyle w:val="emailstyle17"/>
            <w:rFonts w:ascii="Times New Roman" w:hAnsi="Times New Roman" w:cs="David" w:hint="cs"/>
            <w:color w:val="auto"/>
            <w:sz w:val="24"/>
            <w:rtl/>
          </w:rPr>
          <w:t>.</w:t>
        </w:r>
      </w:ins>
      <w:ins w:id="1095" w:author="Shimon" w:date="2019-07-23T14:24:00Z">
        <w:r w:rsidR="001500BD">
          <w:rPr>
            <w:rStyle w:val="emailstyle17"/>
            <w:rFonts w:ascii="Times New Roman" w:hAnsi="Times New Roman" w:cs="David" w:hint="cs"/>
            <w:b/>
            <w:bCs/>
            <w:color w:val="auto"/>
            <w:szCs w:val="28"/>
            <w:u w:val="single"/>
            <w:rtl/>
          </w:rPr>
          <w:t xml:space="preserve"> </w:t>
        </w:r>
      </w:ins>
      <w:ins w:id="1096" w:author="Shimon" w:date="2019-07-30T14:33:00Z">
        <w:r w:rsidR="00520F84" w:rsidRPr="00520F84">
          <w:rPr>
            <w:rStyle w:val="emailstyle17"/>
            <w:rFonts w:ascii="Times New Roman" w:hAnsi="Times New Roman" w:cs="David" w:hint="eastAsia"/>
            <w:color w:val="auto"/>
            <w:sz w:val="24"/>
            <w:rtl/>
            <w:rPrChange w:id="1097" w:author="Shimon" w:date="2019-07-30T14:34:00Z">
              <w:rPr>
                <w:rStyle w:val="emailstyle17"/>
                <w:rFonts w:ascii="Times New Roman" w:hAnsi="Times New Roman" w:cs="David" w:hint="eastAsia"/>
                <w:b/>
                <w:bCs/>
                <w:color w:val="auto"/>
                <w:szCs w:val="28"/>
                <w:u w:val="single"/>
                <w:rtl/>
              </w:rPr>
            </w:rPrChange>
          </w:rPr>
          <w:t>ובמילים</w:t>
        </w:r>
        <w:r w:rsidR="00520F84" w:rsidRPr="00520F84">
          <w:rPr>
            <w:rStyle w:val="emailstyle17"/>
            <w:rFonts w:ascii="Times New Roman" w:hAnsi="Times New Roman" w:cs="David"/>
            <w:color w:val="auto"/>
            <w:sz w:val="24"/>
            <w:rtl/>
            <w:rPrChange w:id="1098" w:author="Shimon" w:date="2019-07-30T14:34:00Z">
              <w:rPr>
                <w:rStyle w:val="emailstyle17"/>
                <w:rFonts w:ascii="Times New Roman" w:hAnsi="Times New Roman" w:cs="David"/>
                <w:b/>
                <w:bCs/>
                <w:color w:val="auto"/>
                <w:szCs w:val="28"/>
                <w:u w:val="single"/>
                <w:rtl/>
              </w:rPr>
            </w:rPrChange>
          </w:rPr>
          <w:t xml:space="preserve"> </w:t>
        </w:r>
        <w:r w:rsidR="00520F84" w:rsidRPr="00520F84">
          <w:rPr>
            <w:rStyle w:val="emailstyle17"/>
            <w:rFonts w:ascii="Times New Roman" w:hAnsi="Times New Roman" w:cs="David" w:hint="eastAsia"/>
            <w:color w:val="auto"/>
            <w:sz w:val="24"/>
            <w:rtl/>
            <w:rPrChange w:id="1099" w:author="Shimon" w:date="2019-07-30T14:34:00Z">
              <w:rPr>
                <w:rStyle w:val="emailstyle17"/>
                <w:rFonts w:ascii="Times New Roman" w:hAnsi="Times New Roman" w:cs="David" w:hint="eastAsia"/>
                <w:b/>
                <w:bCs/>
                <w:color w:val="auto"/>
                <w:szCs w:val="28"/>
                <w:u w:val="single"/>
                <w:rtl/>
              </w:rPr>
            </w:rPrChange>
          </w:rPr>
          <w:t>אחרות</w:t>
        </w:r>
      </w:ins>
      <w:ins w:id="1100" w:author="Shimon" w:date="2019-07-30T14:34:00Z">
        <w:r w:rsidR="00520F84">
          <w:rPr>
            <w:rStyle w:val="emailstyle17"/>
            <w:rFonts w:ascii="Times New Roman" w:hAnsi="Times New Roman" w:cs="David" w:hint="cs"/>
            <w:color w:val="auto"/>
            <w:sz w:val="24"/>
            <w:rtl/>
          </w:rPr>
          <w:t xml:space="preserve">: אילו </w:t>
        </w:r>
      </w:ins>
      <w:ins w:id="1101" w:author="Shimon" w:date="2019-07-30T14:35:00Z">
        <w:r w:rsidR="00520F84">
          <w:rPr>
            <w:rStyle w:val="emailstyle17"/>
            <w:rFonts w:ascii="Times New Roman" w:hAnsi="Times New Roman" w:cs="David" w:hint="cs"/>
            <w:color w:val="auto"/>
            <w:sz w:val="24"/>
            <w:rtl/>
          </w:rPr>
          <w:t xml:space="preserve">רק </w:t>
        </w:r>
      </w:ins>
      <w:ins w:id="1102" w:author="Shimon" w:date="2019-07-30T14:34:00Z">
        <w:r w:rsidR="00520F84">
          <w:rPr>
            <w:rStyle w:val="emailstyle17"/>
            <w:rFonts w:ascii="Times New Roman" w:hAnsi="Times New Roman" w:cs="David" w:hint="cs"/>
            <w:color w:val="auto"/>
            <w:sz w:val="24"/>
            <w:rtl/>
          </w:rPr>
          <w:t>הייתי חותם על הנספח</w:t>
        </w:r>
      </w:ins>
      <w:ins w:id="1103" w:author="Shimon" w:date="2019-07-30T14:35:00Z">
        <w:r w:rsidR="00520F84">
          <w:rPr>
            <w:rStyle w:val="emailstyle17"/>
            <w:rFonts w:ascii="Times New Roman" w:hAnsi="Times New Roman" w:cs="David" w:hint="cs"/>
            <w:color w:val="auto"/>
            <w:sz w:val="24"/>
            <w:rtl/>
          </w:rPr>
          <w:t>,</w:t>
        </w:r>
      </w:ins>
      <w:ins w:id="1104" w:author="Shimon" w:date="2019-07-30T14:34:00Z">
        <w:r w:rsidR="00520F84">
          <w:rPr>
            <w:rStyle w:val="emailstyle17"/>
            <w:rFonts w:ascii="Times New Roman" w:hAnsi="Times New Roman" w:cs="David" w:hint="cs"/>
            <w:color w:val="auto"/>
            <w:sz w:val="24"/>
            <w:rtl/>
          </w:rPr>
          <w:t xml:space="preserve"> הייתי זכאי לפנסיה לפי 46+</w:t>
        </w:r>
      </w:ins>
      <w:ins w:id="1105" w:author="Shimon" w:date="2019-07-30T14:35:00Z">
        <w:r w:rsidR="00520F84">
          <w:rPr>
            <w:rStyle w:val="emailstyle17"/>
            <w:rFonts w:ascii="Times New Roman" w:hAnsi="Times New Roman" w:cs="David" w:hint="cs"/>
            <w:color w:val="auto"/>
            <w:sz w:val="24"/>
            <w:rtl/>
          </w:rPr>
          <w:t>, כפי שדרשתי.</w:t>
        </w:r>
      </w:ins>
    </w:p>
    <w:p w14:paraId="37146B0C" w14:textId="331ECD1D" w:rsidR="00682792" w:rsidRDefault="00D33932">
      <w:pPr>
        <w:pStyle w:val="11"/>
        <w:numPr>
          <w:ilvl w:val="0"/>
          <w:numId w:val="14"/>
        </w:numPr>
        <w:tabs>
          <w:tab w:val="num" w:pos="523"/>
        </w:tabs>
        <w:spacing w:before="0" w:after="240" w:line="360" w:lineRule="auto"/>
        <w:ind w:left="381"/>
        <w:rPr>
          <w:ins w:id="1106" w:author="Shimon" w:date="2019-07-23T14:16:00Z"/>
          <w:rStyle w:val="emailstyle17"/>
          <w:rFonts w:ascii="Times New Roman" w:hAnsi="Times New Roman" w:cs="David"/>
          <w:b/>
          <w:bCs/>
          <w:color w:val="auto"/>
          <w:szCs w:val="28"/>
          <w:u w:val="single"/>
        </w:rPr>
        <w:pPrChange w:id="1107" w:author="Shimon" w:date="2019-07-30T14:40:00Z">
          <w:pPr>
            <w:pStyle w:val="11"/>
            <w:numPr>
              <w:numId w:val="14"/>
            </w:numPr>
            <w:tabs>
              <w:tab w:val="num" w:pos="1440"/>
            </w:tabs>
            <w:spacing w:before="0" w:after="240" w:line="360" w:lineRule="auto"/>
            <w:ind w:left="510" w:right="360" w:hanging="425"/>
          </w:pPr>
        </w:pPrChange>
      </w:pPr>
      <w:ins w:id="1108" w:author="Shimon" w:date="2019-07-23T14:00:00Z">
        <w:r w:rsidRPr="001500BD">
          <w:rPr>
            <w:rStyle w:val="emailstyle17"/>
            <w:rFonts w:ascii="Times New Roman" w:hAnsi="Times New Roman" w:cs="David" w:hint="eastAsia"/>
            <w:b/>
            <w:bCs/>
            <w:color w:val="auto"/>
            <w:sz w:val="24"/>
            <w:u w:val="single"/>
            <w:rtl/>
            <w:rPrChange w:id="1109" w:author="Shimon" w:date="2019-07-23T14:27:00Z">
              <w:rPr>
                <w:rStyle w:val="emailstyle17"/>
                <w:rFonts w:ascii="Times New Roman" w:hAnsi="Times New Roman" w:cs="David" w:hint="eastAsia"/>
                <w:b/>
                <w:bCs/>
                <w:color w:val="auto"/>
                <w:szCs w:val="28"/>
                <w:u w:val="single"/>
                <w:rtl/>
              </w:rPr>
            </w:rPrChange>
          </w:rPr>
          <w:t>ה</w:t>
        </w:r>
      </w:ins>
      <w:ins w:id="1110" w:author="Shimon" w:date="2019-07-23T13:43:00Z">
        <w:r w:rsidR="00337EAF" w:rsidRPr="001500BD">
          <w:rPr>
            <w:rStyle w:val="emailstyle17"/>
            <w:rFonts w:ascii="Times New Roman" w:hAnsi="Times New Roman" w:cs="David" w:hint="eastAsia"/>
            <w:b/>
            <w:bCs/>
            <w:color w:val="auto"/>
            <w:sz w:val="24"/>
            <w:u w:val="single"/>
            <w:rtl/>
            <w:rPrChange w:id="1111" w:author="Shimon" w:date="2019-07-23T14:27:00Z">
              <w:rPr>
                <w:rStyle w:val="emailstyle17"/>
                <w:rFonts w:ascii="Times New Roman" w:hAnsi="Times New Roman" w:cs="David" w:hint="eastAsia"/>
                <w:b/>
                <w:bCs/>
                <w:color w:val="auto"/>
                <w:szCs w:val="28"/>
                <w:u w:val="single"/>
                <w:rtl/>
              </w:rPr>
            </w:rPrChange>
          </w:rPr>
          <w:t>עובדה</w:t>
        </w:r>
        <w:r w:rsidR="00337EAF" w:rsidRPr="001500BD">
          <w:rPr>
            <w:rStyle w:val="emailstyle17"/>
            <w:rFonts w:ascii="Times New Roman" w:hAnsi="Times New Roman" w:cs="David"/>
            <w:b/>
            <w:bCs/>
            <w:color w:val="auto"/>
            <w:sz w:val="24"/>
            <w:u w:val="single"/>
            <w:rtl/>
            <w:rPrChange w:id="1112" w:author="Shimon" w:date="2019-07-23T14:27:00Z">
              <w:rPr>
                <w:rStyle w:val="emailstyle17"/>
                <w:rFonts w:ascii="Times New Roman" w:hAnsi="Times New Roman" w:cs="David"/>
                <w:b/>
                <w:bCs/>
                <w:color w:val="auto"/>
                <w:szCs w:val="28"/>
                <w:u w:val="single"/>
                <w:rtl/>
              </w:rPr>
            </w:rPrChange>
          </w:rPr>
          <w:t xml:space="preserve"> </w:t>
        </w:r>
      </w:ins>
      <w:ins w:id="1113" w:author="Shimon" w:date="2019-07-23T13:56:00Z">
        <w:r w:rsidR="00435D70" w:rsidRPr="001500BD">
          <w:rPr>
            <w:rStyle w:val="emailstyle17"/>
            <w:rFonts w:ascii="Times New Roman" w:hAnsi="Times New Roman" w:cs="David" w:hint="eastAsia"/>
            <w:b/>
            <w:bCs/>
            <w:color w:val="auto"/>
            <w:sz w:val="24"/>
            <w:u w:val="single"/>
            <w:rtl/>
            <w:rPrChange w:id="1114" w:author="Shimon" w:date="2019-07-23T14:27:00Z">
              <w:rPr>
                <w:rStyle w:val="emailstyle17"/>
                <w:rFonts w:ascii="Times New Roman" w:hAnsi="Times New Roman" w:cs="David" w:hint="eastAsia"/>
                <w:b/>
                <w:bCs/>
                <w:color w:val="auto"/>
                <w:szCs w:val="28"/>
                <w:u w:val="single"/>
                <w:rtl/>
              </w:rPr>
            </w:rPrChange>
          </w:rPr>
          <w:t>שכל</w:t>
        </w:r>
        <w:r w:rsidR="00435D70" w:rsidRPr="001500BD">
          <w:rPr>
            <w:rStyle w:val="emailstyle17"/>
            <w:rFonts w:ascii="Times New Roman" w:hAnsi="Times New Roman" w:cs="David"/>
            <w:b/>
            <w:bCs/>
            <w:color w:val="auto"/>
            <w:sz w:val="24"/>
            <w:u w:val="single"/>
            <w:rtl/>
            <w:rPrChange w:id="1115" w:author="Shimon" w:date="2019-07-23T14:27:00Z">
              <w:rPr>
                <w:rStyle w:val="emailstyle17"/>
                <w:rFonts w:ascii="Times New Roman" w:hAnsi="Times New Roman" w:cs="David"/>
                <w:b/>
                <w:bCs/>
                <w:color w:val="auto"/>
                <w:szCs w:val="28"/>
                <w:u w:val="single"/>
                <w:rtl/>
              </w:rPr>
            </w:rPrChange>
          </w:rPr>
          <w:t xml:space="preserve"> חודש, במשך עשרות שנים, </w:t>
        </w:r>
      </w:ins>
      <w:ins w:id="1116" w:author="Shimon" w:date="2019-07-23T13:53:00Z">
        <w:r w:rsidR="00435D70" w:rsidRPr="001500BD">
          <w:rPr>
            <w:rStyle w:val="emailstyle17"/>
            <w:rFonts w:ascii="Times New Roman" w:hAnsi="Times New Roman" w:cs="David" w:hint="eastAsia"/>
            <w:b/>
            <w:bCs/>
            <w:color w:val="auto"/>
            <w:sz w:val="24"/>
            <w:u w:val="single"/>
            <w:rtl/>
            <w:rPrChange w:id="1117" w:author="Shimon" w:date="2019-07-23T14:27:00Z">
              <w:rPr>
                <w:rStyle w:val="emailstyle17"/>
                <w:rFonts w:ascii="Times New Roman" w:hAnsi="Times New Roman" w:cs="David" w:hint="eastAsia"/>
                <w:b/>
                <w:bCs/>
                <w:color w:val="auto"/>
                <w:szCs w:val="28"/>
                <w:u w:val="single"/>
                <w:rtl/>
              </w:rPr>
            </w:rPrChange>
          </w:rPr>
          <w:t>הופיע</w:t>
        </w:r>
        <w:r w:rsidR="00435D70" w:rsidRPr="001500BD">
          <w:rPr>
            <w:rStyle w:val="emailstyle17"/>
            <w:rFonts w:ascii="Times New Roman" w:hAnsi="Times New Roman" w:cs="David"/>
            <w:b/>
            <w:bCs/>
            <w:color w:val="auto"/>
            <w:sz w:val="24"/>
            <w:u w:val="single"/>
            <w:rtl/>
            <w:rPrChange w:id="1118" w:author="Shimon" w:date="2019-07-23T14:27:00Z">
              <w:rPr>
                <w:rStyle w:val="emailstyle17"/>
                <w:rFonts w:ascii="Times New Roman" w:hAnsi="Times New Roman" w:cs="David"/>
                <w:b/>
                <w:bCs/>
                <w:color w:val="auto"/>
                <w:szCs w:val="28"/>
                <w:u w:val="single"/>
                <w:rtl/>
              </w:rPr>
            </w:rPrChange>
          </w:rPr>
          <w:t xml:space="preserve"> במפורש ע"ג כל אחד מתלושי השכר </w:t>
        </w:r>
      </w:ins>
      <w:ins w:id="1119" w:author="Shimon" w:date="2019-07-23T14:01:00Z">
        <w:r w:rsidRPr="001500BD">
          <w:rPr>
            <w:rStyle w:val="emailstyle17"/>
            <w:rFonts w:ascii="Times New Roman" w:hAnsi="Times New Roman" w:cs="David" w:hint="eastAsia"/>
            <w:b/>
            <w:bCs/>
            <w:color w:val="auto"/>
            <w:sz w:val="24"/>
            <w:u w:val="single"/>
            <w:rtl/>
            <w:rPrChange w:id="1120" w:author="Shimon" w:date="2019-07-23T14:27:00Z">
              <w:rPr>
                <w:rStyle w:val="emailstyle17"/>
                <w:rFonts w:ascii="Times New Roman" w:hAnsi="Times New Roman" w:cs="David" w:hint="eastAsia"/>
                <w:b/>
                <w:bCs/>
                <w:color w:val="auto"/>
                <w:szCs w:val="28"/>
                <w:u w:val="single"/>
                <w:rtl/>
              </w:rPr>
            </w:rPrChange>
          </w:rPr>
          <w:t>של</w:t>
        </w:r>
        <w:r w:rsidRPr="001500BD">
          <w:rPr>
            <w:rStyle w:val="emailstyle17"/>
            <w:rFonts w:ascii="Times New Roman" w:hAnsi="Times New Roman" w:cs="David"/>
            <w:b/>
            <w:bCs/>
            <w:color w:val="auto"/>
            <w:sz w:val="24"/>
            <w:u w:val="single"/>
            <w:rtl/>
            <w:rPrChange w:id="1121" w:author="Shimon" w:date="2019-07-23T14:27:00Z">
              <w:rPr>
                <w:rStyle w:val="emailstyle17"/>
                <w:rFonts w:ascii="Times New Roman" w:hAnsi="Times New Roman" w:cs="David"/>
                <w:b/>
                <w:bCs/>
                <w:color w:val="auto"/>
                <w:szCs w:val="28"/>
                <w:u w:val="single"/>
                <w:rtl/>
              </w:rPr>
            </w:rPrChange>
          </w:rPr>
          <w:t xml:space="preserve"> התובע </w:t>
        </w:r>
      </w:ins>
      <w:ins w:id="1122" w:author="Shimon" w:date="2019-07-23T14:16:00Z">
        <w:r w:rsidR="00682792" w:rsidRPr="001500BD">
          <w:rPr>
            <w:rStyle w:val="emailstyle17"/>
            <w:rFonts w:ascii="Times New Roman" w:hAnsi="Times New Roman" w:cs="David" w:hint="cs"/>
            <w:color w:val="auto"/>
            <w:sz w:val="24"/>
            <w:rtl/>
          </w:rPr>
          <w:t>(</w:t>
        </w:r>
      </w:ins>
      <w:ins w:id="1123" w:author="Shimon" w:date="2019-07-30T14:39:00Z">
        <w:r w:rsidR="00520F84">
          <w:rPr>
            <w:rStyle w:val="emailstyle17"/>
            <w:rFonts w:ascii="Times New Roman" w:hAnsi="Times New Roman" w:cs="David" w:hint="cs"/>
            <w:color w:val="auto"/>
            <w:sz w:val="24"/>
            <w:rtl/>
          </w:rPr>
          <w:t>בטור</w:t>
        </w:r>
      </w:ins>
      <w:ins w:id="1124" w:author="Shimon" w:date="2019-07-23T14:16:00Z">
        <w:r w:rsidR="00682792" w:rsidRPr="001500BD">
          <w:rPr>
            <w:rStyle w:val="emailstyle17"/>
            <w:rFonts w:ascii="Times New Roman" w:hAnsi="Times New Roman" w:cs="David" w:hint="cs"/>
            <w:color w:val="auto"/>
            <w:sz w:val="24"/>
            <w:rtl/>
          </w:rPr>
          <w:t xml:space="preserve"> "נתוני עזר"</w:t>
        </w:r>
      </w:ins>
      <w:ins w:id="1125" w:author="Shimon" w:date="2019-07-30T14:40:00Z">
        <w:r w:rsidR="00520F84">
          <w:rPr>
            <w:rStyle w:val="emailstyle17"/>
            <w:rFonts w:ascii="Times New Roman" w:hAnsi="Times New Roman" w:cs="David" w:hint="cs"/>
            <w:color w:val="auto"/>
            <w:sz w:val="24"/>
            <w:u w:val="single"/>
            <w:rtl/>
          </w:rPr>
          <w:t xml:space="preserve">, בו </w:t>
        </w:r>
      </w:ins>
      <w:ins w:id="1126" w:author="Shimon" w:date="2019-07-23T14:16:00Z">
        <w:r w:rsidR="00682792" w:rsidRPr="001500BD">
          <w:rPr>
            <w:rStyle w:val="emailstyle17"/>
            <w:rFonts w:ascii="Times New Roman" w:hAnsi="Times New Roman" w:cs="David" w:hint="cs"/>
            <w:color w:val="auto"/>
            <w:sz w:val="24"/>
            <w:u w:val="single"/>
            <w:rtl/>
          </w:rPr>
          <w:t>מפ</w:t>
        </w:r>
      </w:ins>
      <w:ins w:id="1127" w:author="Shimon" w:date="2019-07-30T14:40:00Z">
        <w:r w:rsidR="00520F84">
          <w:rPr>
            <w:rStyle w:val="emailstyle17"/>
            <w:rFonts w:ascii="Times New Roman" w:hAnsi="Times New Roman" w:cs="David" w:hint="cs"/>
            <w:color w:val="auto"/>
            <w:sz w:val="24"/>
            <w:u w:val="single"/>
            <w:rtl/>
          </w:rPr>
          <w:t>ו</w:t>
        </w:r>
      </w:ins>
      <w:ins w:id="1128" w:author="Shimon" w:date="2019-07-23T14:16:00Z">
        <w:r w:rsidR="00520F84">
          <w:rPr>
            <w:rStyle w:val="emailstyle17"/>
            <w:rFonts w:ascii="Times New Roman" w:hAnsi="Times New Roman" w:cs="David" w:hint="cs"/>
            <w:color w:val="auto"/>
            <w:sz w:val="24"/>
            <w:u w:val="single"/>
            <w:rtl/>
          </w:rPr>
          <w:t>רטים בין השאר</w:t>
        </w:r>
        <w:r w:rsidR="00682792" w:rsidRPr="001500BD">
          <w:rPr>
            <w:rStyle w:val="emailstyle17"/>
            <w:rFonts w:ascii="Times New Roman" w:hAnsi="Times New Roman" w:cs="David" w:hint="cs"/>
            <w:color w:val="auto"/>
            <w:sz w:val="24"/>
            <w:u w:val="single"/>
            <w:rtl/>
          </w:rPr>
          <w:t xml:space="preserve"> ה"משכורות הקובעות" לפנסיה) </w:t>
        </w:r>
      </w:ins>
      <w:ins w:id="1129" w:author="Shimon" w:date="2019-07-30T14:40:00Z">
        <w:r w:rsidR="00520F84">
          <w:rPr>
            <w:rStyle w:val="emailstyle17"/>
            <w:rFonts w:ascii="Times New Roman" w:hAnsi="Times New Roman" w:cs="David" w:hint="cs"/>
            <w:color w:val="auto"/>
            <w:sz w:val="24"/>
            <w:u w:val="single"/>
            <w:rtl/>
          </w:rPr>
          <w:t>לצד הכותרת</w:t>
        </w:r>
      </w:ins>
      <w:ins w:id="1130" w:author="Shimon" w:date="2019-07-23T14:16:00Z">
        <w:r w:rsidR="00682792" w:rsidRPr="001500BD">
          <w:rPr>
            <w:rStyle w:val="emailstyle17"/>
            <w:rFonts w:ascii="Times New Roman" w:hAnsi="Times New Roman" w:cs="David" w:hint="cs"/>
            <w:color w:val="auto"/>
            <w:sz w:val="24"/>
            <w:u w:val="single"/>
            <w:rtl/>
          </w:rPr>
          <w:t xml:space="preserve"> </w:t>
        </w:r>
      </w:ins>
      <w:ins w:id="1131" w:author="Shimon" w:date="2019-07-30T14:40:00Z">
        <w:r w:rsidR="00520F84" w:rsidRPr="00C92527">
          <w:rPr>
            <w:rStyle w:val="emailstyle17"/>
            <w:rFonts w:ascii="Times New Roman" w:hAnsi="Times New Roman" w:cs="David" w:hint="eastAsia"/>
            <w:b/>
            <w:bCs/>
            <w:color w:val="auto"/>
            <w:sz w:val="24"/>
            <w:u w:val="single"/>
            <w:rtl/>
          </w:rPr>
          <w:t>סכום</w:t>
        </w:r>
        <w:r w:rsidR="00520F84" w:rsidRPr="00C92527">
          <w:rPr>
            <w:rStyle w:val="emailstyle17"/>
            <w:rFonts w:ascii="Times New Roman" w:hAnsi="Times New Roman" w:cs="David"/>
            <w:b/>
            <w:bCs/>
            <w:color w:val="auto"/>
            <w:sz w:val="24"/>
            <w:u w:val="single"/>
            <w:rtl/>
          </w:rPr>
          <w:t xml:space="preserve"> </w:t>
        </w:r>
        <w:r w:rsidR="00520F84" w:rsidRPr="00C92527">
          <w:rPr>
            <w:rStyle w:val="emailstyle17"/>
            <w:rFonts w:ascii="Times New Roman" w:hAnsi="Times New Roman" w:cs="David" w:hint="eastAsia"/>
            <w:b/>
            <w:bCs/>
            <w:color w:val="auto"/>
            <w:sz w:val="24"/>
            <w:u w:val="single"/>
            <w:rtl/>
          </w:rPr>
          <w:t>משכורת</w:t>
        </w:r>
        <w:r w:rsidR="00520F84" w:rsidRPr="00C92527">
          <w:rPr>
            <w:rStyle w:val="emailstyle17"/>
            <w:rFonts w:ascii="Times New Roman" w:hAnsi="Times New Roman" w:cs="David"/>
            <w:b/>
            <w:bCs/>
            <w:color w:val="auto"/>
            <w:sz w:val="24"/>
            <w:u w:val="single"/>
            <w:rtl/>
          </w:rPr>
          <w:t xml:space="preserve"> </w:t>
        </w:r>
        <w:r w:rsidR="00520F84" w:rsidRPr="00C92527">
          <w:rPr>
            <w:rStyle w:val="emailstyle17"/>
            <w:rFonts w:ascii="Times New Roman" w:hAnsi="Times New Roman" w:cs="David" w:hint="eastAsia"/>
            <w:b/>
            <w:bCs/>
            <w:color w:val="auto"/>
            <w:sz w:val="24"/>
            <w:u w:val="single"/>
            <w:rtl/>
          </w:rPr>
          <w:t>בדרגה</w:t>
        </w:r>
        <w:r w:rsidR="00520F84" w:rsidRPr="00C92527">
          <w:rPr>
            <w:rStyle w:val="emailstyle17"/>
            <w:rFonts w:ascii="Times New Roman" w:hAnsi="Times New Roman" w:cs="David"/>
            <w:b/>
            <w:bCs/>
            <w:color w:val="auto"/>
            <w:sz w:val="24"/>
            <w:u w:val="single"/>
            <w:rtl/>
          </w:rPr>
          <w:t xml:space="preserve"> +46</w:t>
        </w:r>
        <w:r w:rsidR="00520F84">
          <w:rPr>
            <w:rStyle w:val="emailstyle17"/>
            <w:rFonts w:ascii="Times New Roman" w:hAnsi="Times New Roman" w:cs="David" w:hint="cs"/>
            <w:b/>
            <w:bCs/>
            <w:color w:val="auto"/>
            <w:sz w:val="24"/>
            <w:u w:val="single"/>
            <w:rtl/>
          </w:rPr>
          <w:t xml:space="preserve"> בשיא הותק כ</w:t>
        </w:r>
      </w:ins>
      <w:ins w:id="1132" w:author="Shimon" w:date="2019-07-23T14:15:00Z">
        <w:r w:rsidR="00682792" w:rsidRPr="001500BD">
          <w:rPr>
            <w:rStyle w:val="emailstyle17"/>
            <w:rFonts w:ascii="Times New Roman" w:hAnsi="Times New Roman" w:cs="David"/>
            <w:b/>
            <w:bCs/>
            <w:color w:val="auto"/>
            <w:sz w:val="24"/>
            <w:u w:val="single"/>
            <w:rtl/>
            <w:rPrChange w:id="1133" w:author="Shimon" w:date="2019-07-23T14:27:00Z">
              <w:rPr>
                <w:rStyle w:val="emailstyle17"/>
                <w:rFonts w:ascii="Times New Roman" w:hAnsi="Times New Roman" w:cs="David"/>
                <w:b/>
                <w:bCs/>
                <w:color w:val="auto"/>
                <w:szCs w:val="28"/>
                <w:u w:val="single"/>
                <w:rtl/>
              </w:rPr>
            </w:rPrChange>
          </w:rPr>
          <w:t>"</w:t>
        </w:r>
      </w:ins>
      <w:ins w:id="1134" w:author="Shimon" w:date="2019-07-23T14:14:00Z">
        <w:r w:rsidR="00682792" w:rsidRPr="001500BD">
          <w:rPr>
            <w:rStyle w:val="emailstyle17"/>
            <w:rFonts w:ascii="Times New Roman" w:hAnsi="Times New Roman" w:cs="David" w:hint="eastAsia"/>
            <w:b/>
            <w:bCs/>
            <w:color w:val="auto"/>
            <w:sz w:val="24"/>
            <w:u w:val="single"/>
            <w:rtl/>
            <w:rPrChange w:id="1135" w:author="Shimon" w:date="2019-07-23T14:27:00Z">
              <w:rPr>
                <w:rStyle w:val="emailstyle17"/>
                <w:rFonts w:ascii="Times New Roman" w:hAnsi="Times New Roman" w:cs="David" w:hint="eastAsia"/>
                <w:b/>
                <w:bCs/>
                <w:color w:val="auto"/>
                <w:szCs w:val="28"/>
                <w:u w:val="single"/>
                <w:rtl/>
              </w:rPr>
            </w:rPrChange>
          </w:rPr>
          <w:t>ברוטו</w:t>
        </w:r>
        <w:r w:rsidR="00682792" w:rsidRPr="001500BD">
          <w:rPr>
            <w:rStyle w:val="emailstyle17"/>
            <w:rFonts w:ascii="Times New Roman" w:hAnsi="Times New Roman" w:cs="David"/>
            <w:b/>
            <w:bCs/>
            <w:color w:val="auto"/>
            <w:sz w:val="24"/>
            <w:u w:val="single"/>
            <w:rtl/>
            <w:rPrChange w:id="1136" w:author="Shimon" w:date="2019-07-23T14:27:00Z">
              <w:rPr>
                <w:rStyle w:val="emailstyle17"/>
                <w:rFonts w:ascii="Times New Roman" w:hAnsi="Times New Roman" w:cs="David"/>
                <w:b/>
                <w:bCs/>
                <w:color w:val="auto"/>
                <w:szCs w:val="28"/>
                <w:u w:val="single"/>
                <w:rtl/>
              </w:rPr>
            </w:rPrChange>
          </w:rPr>
          <w:t xml:space="preserve"> כתב מינוי"</w:t>
        </w:r>
      </w:ins>
      <w:ins w:id="1137" w:author="Shimon" w:date="2019-07-30T14:41:00Z">
        <w:r w:rsidR="00520F84">
          <w:rPr>
            <w:rStyle w:val="emailstyle17"/>
            <w:rFonts w:ascii="Times New Roman" w:hAnsi="Times New Roman" w:cs="David" w:hint="cs"/>
            <w:b/>
            <w:bCs/>
            <w:color w:val="auto"/>
            <w:sz w:val="24"/>
            <w:u w:val="single"/>
            <w:rtl/>
          </w:rPr>
          <w:t>,</w:t>
        </w:r>
      </w:ins>
      <w:ins w:id="1138" w:author="Shimon" w:date="2019-07-23T14:14:00Z">
        <w:r w:rsidR="00682792" w:rsidRPr="001500BD">
          <w:rPr>
            <w:rStyle w:val="emailstyle17"/>
            <w:rFonts w:ascii="Times New Roman" w:hAnsi="Times New Roman" w:cs="David"/>
            <w:b/>
            <w:bCs/>
            <w:color w:val="auto"/>
            <w:sz w:val="24"/>
            <w:u w:val="single"/>
            <w:rtl/>
            <w:rPrChange w:id="1139" w:author="Shimon" w:date="2019-07-23T14:27:00Z">
              <w:rPr>
                <w:rStyle w:val="emailstyle17"/>
                <w:rFonts w:ascii="Times New Roman" w:hAnsi="Times New Roman" w:cs="David"/>
                <w:b/>
                <w:bCs/>
                <w:color w:val="auto"/>
                <w:szCs w:val="28"/>
                <w:u w:val="single"/>
                <w:rtl/>
              </w:rPr>
            </w:rPrChange>
          </w:rPr>
          <w:t xml:space="preserve"> </w:t>
        </w:r>
      </w:ins>
      <w:ins w:id="1140" w:author="Shimon" w:date="2019-07-23T14:16:00Z">
        <w:r w:rsidR="00682792" w:rsidRPr="001500BD">
          <w:rPr>
            <w:rStyle w:val="emailstyle17"/>
            <w:rFonts w:ascii="Times New Roman" w:hAnsi="Times New Roman" w:cs="David" w:hint="eastAsia"/>
            <w:b/>
            <w:bCs/>
            <w:color w:val="auto"/>
            <w:sz w:val="24"/>
            <w:u w:val="single"/>
            <w:rtl/>
            <w:rPrChange w:id="1141" w:author="Shimon" w:date="2019-07-23T14:27:00Z">
              <w:rPr>
                <w:rStyle w:val="emailstyle17"/>
                <w:rFonts w:ascii="Times New Roman" w:hAnsi="Times New Roman" w:cs="David" w:hint="eastAsia"/>
                <w:b/>
                <w:bCs/>
                <w:color w:val="auto"/>
                <w:szCs w:val="28"/>
                <w:u w:val="single"/>
                <w:rtl/>
              </w:rPr>
            </w:rPrChange>
          </w:rPr>
          <w:t>התעלם</w:t>
        </w:r>
        <w:r w:rsidR="00682792" w:rsidRPr="001500BD">
          <w:rPr>
            <w:rStyle w:val="emailstyle17"/>
            <w:rFonts w:ascii="Times New Roman" w:hAnsi="Times New Roman" w:cs="David"/>
            <w:b/>
            <w:bCs/>
            <w:color w:val="auto"/>
            <w:sz w:val="24"/>
            <w:u w:val="single"/>
            <w:rtl/>
            <w:rPrChange w:id="1142" w:author="Shimon" w:date="2019-07-23T14:27:00Z">
              <w:rPr>
                <w:rStyle w:val="emailstyle17"/>
                <w:rFonts w:ascii="Times New Roman" w:hAnsi="Times New Roman" w:cs="David"/>
                <w:b/>
                <w:bCs/>
                <w:color w:val="auto"/>
                <w:szCs w:val="28"/>
                <w:u w:val="single"/>
                <w:rtl/>
              </w:rPr>
            </w:rPrChange>
          </w:rPr>
          <w:t xml:space="preserve"> </w:t>
        </w:r>
        <w:r w:rsidR="00682792" w:rsidRPr="001500BD">
          <w:rPr>
            <w:rStyle w:val="emailstyle17"/>
            <w:rFonts w:ascii="Times New Roman" w:hAnsi="Times New Roman" w:cs="David" w:hint="eastAsia"/>
            <w:b/>
            <w:bCs/>
            <w:color w:val="auto"/>
            <w:sz w:val="24"/>
            <w:u w:val="single"/>
            <w:rtl/>
            <w:rPrChange w:id="1143" w:author="Shimon" w:date="2019-07-23T14:27:00Z">
              <w:rPr>
                <w:rStyle w:val="emailstyle17"/>
                <w:rFonts w:ascii="Times New Roman" w:hAnsi="Times New Roman" w:cs="David" w:hint="eastAsia"/>
                <w:b/>
                <w:bCs/>
                <w:color w:val="auto"/>
                <w:szCs w:val="28"/>
                <w:u w:val="single"/>
                <w:rtl/>
              </w:rPr>
            </w:rPrChange>
          </w:rPr>
          <w:t>מר</w:t>
        </w:r>
        <w:r w:rsidR="00682792" w:rsidRPr="001500BD">
          <w:rPr>
            <w:rStyle w:val="emailstyle17"/>
            <w:rFonts w:ascii="Times New Roman" w:hAnsi="Times New Roman" w:cs="David"/>
            <w:b/>
            <w:bCs/>
            <w:color w:val="auto"/>
            <w:sz w:val="24"/>
            <w:u w:val="single"/>
            <w:rtl/>
            <w:rPrChange w:id="1144" w:author="Shimon" w:date="2019-07-23T14:27:00Z">
              <w:rPr>
                <w:rStyle w:val="emailstyle17"/>
                <w:rFonts w:ascii="Times New Roman" w:hAnsi="Times New Roman" w:cs="David"/>
                <w:b/>
                <w:bCs/>
                <w:color w:val="auto"/>
                <w:szCs w:val="28"/>
                <w:u w:val="single"/>
                <w:rtl/>
              </w:rPr>
            </w:rPrChange>
          </w:rPr>
          <w:t xml:space="preserve"> </w:t>
        </w:r>
        <w:r w:rsidR="00682792" w:rsidRPr="001500BD">
          <w:rPr>
            <w:rStyle w:val="emailstyle17"/>
            <w:rFonts w:ascii="Times New Roman" w:hAnsi="Times New Roman" w:cs="David" w:hint="eastAsia"/>
            <w:b/>
            <w:bCs/>
            <w:color w:val="auto"/>
            <w:sz w:val="24"/>
            <w:u w:val="single"/>
            <w:rtl/>
            <w:rPrChange w:id="1145" w:author="Shimon" w:date="2019-07-23T14:27:00Z">
              <w:rPr>
                <w:rStyle w:val="emailstyle17"/>
                <w:rFonts w:ascii="Times New Roman" w:hAnsi="Times New Roman" w:cs="David" w:hint="eastAsia"/>
                <w:b/>
                <w:bCs/>
                <w:color w:val="auto"/>
                <w:szCs w:val="28"/>
                <w:u w:val="single"/>
                <w:rtl/>
              </w:rPr>
            </w:rPrChange>
          </w:rPr>
          <w:t>ציון</w:t>
        </w:r>
        <w:r w:rsidR="00682792" w:rsidRPr="001500BD">
          <w:rPr>
            <w:rStyle w:val="emailstyle17"/>
            <w:rFonts w:ascii="Times New Roman" w:hAnsi="Times New Roman" w:cs="David"/>
            <w:b/>
            <w:bCs/>
            <w:color w:val="auto"/>
            <w:sz w:val="24"/>
            <w:u w:val="single"/>
            <w:rtl/>
            <w:rPrChange w:id="1146" w:author="Shimon" w:date="2019-07-23T14:27:00Z">
              <w:rPr>
                <w:rStyle w:val="emailstyle17"/>
                <w:rFonts w:ascii="Times New Roman" w:hAnsi="Times New Roman" w:cs="David"/>
                <w:b/>
                <w:bCs/>
                <w:color w:val="auto"/>
                <w:szCs w:val="28"/>
                <w:u w:val="single"/>
                <w:rtl/>
              </w:rPr>
            </w:rPrChange>
          </w:rPr>
          <w:t xml:space="preserve"> </w:t>
        </w:r>
        <w:r w:rsidR="00682792" w:rsidRPr="001500BD">
          <w:rPr>
            <w:rStyle w:val="emailstyle17"/>
            <w:rFonts w:ascii="Times New Roman" w:hAnsi="Times New Roman" w:cs="David" w:hint="eastAsia"/>
            <w:b/>
            <w:bCs/>
            <w:color w:val="auto"/>
            <w:sz w:val="24"/>
            <w:u w:val="single"/>
            <w:rtl/>
            <w:rPrChange w:id="1147" w:author="Shimon" w:date="2019-07-23T14:27:00Z">
              <w:rPr>
                <w:rStyle w:val="emailstyle17"/>
                <w:rFonts w:ascii="Times New Roman" w:hAnsi="Times New Roman" w:cs="David" w:hint="eastAsia"/>
                <w:b/>
                <w:bCs/>
                <w:color w:val="auto"/>
                <w:szCs w:val="28"/>
                <w:u w:val="single"/>
                <w:rtl/>
              </w:rPr>
            </w:rPrChange>
          </w:rPr>
          <w:t>לוי</w:t>
        </w:r>
        <w:r w:rsidR="00682792" w:rsidRPr="001500BD">
          <w:rPr>
            <w:rStyle w:val="emailstyle17"/>
            <w:rFonts w:ascii="Times New Roman" w:hAnsi="Times New Roman" w:cs="David"/>
            <w:b/>
            <w:bCs/>
            <w:color w:val="auto"/>
            <w:sz w:val="24"/>
            <w:u w:val="single"/>
            <w:rtl/>
            <w:rPrChange w:id="1148" w:author="Shimon" w:date="2019-07-23T14:27:00Z">
              <w:rPr>
                <w:rStyle w:val="emailstyle17"/>
                <w:rFonts w:ascii="Times New Roman" w:hAnsi="Times New Roman" w:cs="David"/>
                <w:b/>
                <w:bCs/>
                <w:color w:val="auto"/>
                <w:szCs w:val="28"/>
                <w:u w:val="single"/>
                <w:rtl/>
              </w:rPr>
            </w:rPrChange>
          </w:rPr>
          <w:t xml:space="preserve"> </w:t>
        </w:r>
        <w:r w:rsidR="00682792" w:rsidRPr="001500BD">
          <w:rPr>
            <w:rStyle w:val="emailstyle17"/>
            <w:rFonts w:ascii="Times New Roman" w:hAnsi="Times New Roman" w:cs="David" w:hint="eastAsia"/>
            <w:b/>
            <w:bCs/>
            <w:color w:val="auto"/>
            <w:sz w:val="24"/>
            <w:u w:val="single"/>
            <w:rtl/>
            <w:rPrChange w:id="1149" w:author="Shimon" w:date="2019-07-23T14:27:00Z">
              <w:rPr>
                <w:rStyle w:val="emailstyle17"/>
                <w:rFonts w:ascii="Times New Roman" w:hAnsi="Times New Roman" w:cs="David" w:hint="eastAsia"/>
                <w:b/>
                <w:bCs/>
                <w:color w:val="auto"/>
                <w:szCs w:val="28"/>
                <w:u w:val="single"/>
                <w:rtl/>
              </w:rPr>
            </w:rPrChange>
          </w:rPr>
          <w:t>לחלוטין</w:t>
        </w:r>
        <w:r w:rsidR="00682792">
          <w:rPr>
            <w:rStyle w:val="emailstyle17"/>
            <w:rFonts w:ascii="Times New Roman" w:hAnsi="Times New Roman" w:cs="David" w:hint="cs"/>
            <w:b/>
            <w:bCs/>
            <w:color w:val="auto"/>
            <w:szCs w:val="28"/>
            <w:u w:val="single"/>
            <w:rtl/>
          </w:rPr>
          <w:t>.</w:t>
        </w:r>
      </w:ins>
    </w:p>
    <w:p w14:paraId="447D5021" w14:textId="14B6F092" w:rsidR="00AF49BE" w:rsidRPr="00E555AB" w:rsidRDefault="007C6312">
      <w:pPr>
        <w:pStyle w:val="11"/>
        <w:numPr>
          <w:ilvl w:val="0"/>
          <w:numId w:val="14"/>
        </w:numPr>
        <w:tabs>
          <w:tab w:val="num" w:pos="523"/>
        </w:tabs>
        <w:spacing w:before="0" w:after="240" w:line="360" w:lineRule="auto"/>
        <w:ind w:left="381"/>
        <w:rPr>
          <w:ins w:id="1150" w:author="Shimon" w:date="2019-07-23T13:43:00Z"/>
          <w:rStyle w:val="emailstyle17"/>
          <w:rFonts w:ascii="Times New Roman" w:hAnsi="Times New Roman" w:cs="David"/>
          <w:b/>
          <w:bCs/>
          <w:color w:val="auto"/>
          <w:sz w:val="24"/>
          <w:u w:val="single"/>
          <w:rtl/>
          <w:rPrChange w:id="1151" w:author="Shimon" w:date="2019-07-23T14:32:00Z">
            <w:rPr>
              <w:ins w:id="1152" w:author="Shimon" w:date="2019-07-23T13:43:00Z"/>
              <w:rStyle w:val="emailstyle17"/>
              <w:rFonts w:ascii="Times New Roman" w:hAnsi="Times New Roman" w:cs="David"/>
              <w:color w:val="auto"/>
              <w:sz w:val="24"/>
              <w:rtl/>
            </w:rPr>
          </w:rPrChange>
        </w:rPr>
        <w:pPrChange w:id="1153" w:author="Shimon" w:date="2019-07-30T14:42:00Z">
          <w:pPr>
            <w:pStyle w:val="11"/>
            <w:numPr>
              <w:numId w:val="14"/>
            </w:numPr>
            <w:tabs>
              <w:tab w:val="num" w:pos="1440"/>
            </w:tabs>
            <w:spacing w:before="0" w:after="240" w:line="360" w:lineRule="auto"/>
            <w:ind w:left="510" w:right="360" w:hanging="425"/>
          </w:pPr>
        </w:pPrChange>
      </w:pPr>
      <w:ins w:id="1154" w:author="Shimon" w:date="2019-07-25T11:48:00Z">
        <w:r w:rsidRPr="00283B7E">
          <w:rPr>
            <w:rStyle w:val="emailstyle17"/>
            <w:rFonts w:ascii="Times New Roman" w:hAnsi="Times New Roman" w:cs="David" w:hint="eastAsia"/>
            <w:b/>
            <w:bCs/>
            <w:color w:val="auto"/>
            <w:sz w:val="24"/>
            <w:rtl/>
          </w:rPr>
          <w:t>מר</w:t>
        </w:r>
        <w:r w:rsidRPr="00283B7E">
          <w:rPr>
            <w:rStyle w:val="emailstyle17"/>
            <w:rFonts w:ascii="Times New Roman" w:hAnsi="Times New Roman" w:cs="David"/>
            <w:b/>
            <w:bCs/>
            <w:color w:val="auto"/>
            <w:sz w:val="24"/>
            <w:rtl/>
          </w:rPr>
          <w:t xml:space="preserve"> ציון לוי </w:t>
        </w:r>
      </w:ins>
      <w:ins w:id="1155" w:author="Shimon" w:date="2019-07-30T14:41:00Z">
        <w:r w:rsidR="00520F84">
          <w:rPr>
            <w:rStyle w:val="emailstyle17"/>
            <w:rFonts w:ascii="Times New Roman" w:hAnsi="Times New Roman" w:cs="David" w:hint="cs"/>
            <w:b/>
            <w:bCs/>
            <w:color w:val="auto"/>
            <w:sz w:val="24"/>
            <w:u w:val="single"/>
            <w:rtl/>
          </w:rPr>
          <w:t xml:space="preserve">גם </w:t>
        </w:r>
      </w:ins>
      <w:ins w:id="1156" w:author="Shimon" w:date="2019-07-25T11:48:00Z">
        <w:r>
          <w:rPr>
            <w:rStyle w:val="emailstyle17"/>
            <w:rFonts w:ascii="Times New Roman" w:hAnsi="Times New Roman" w:cs="David" w:hint="cs"/>
            <w:b/>
            <w:bCs/>
            <w:color w:val="auto"/>
            <w:sz w:val="24"/>
            <w:u w:val="single"/>
            <w:rtl/>
          </w:rPr>
          <w:t>אינו מתכחש לעובדה</w:t>
        </w:r>
      </w:ins>
      <w:ins w:id="1157" w:author="Shimon" w:date="2019-07-23T14:16:00Z">
        <w:r w:rsidR="00682792" w:rsidRPr="00E555AB">
          <w:rPr>
            <w:rStyle w:val="emailstyle17"/>
            <w:rFonts w:ascii="Times New Roman" w:hAnsi="Times New Roman" w:cs="David"/>
            <w:b/>
            <w:bCs/>
            <w:color w:val="auto"/>
            <w:sz w:val="24"/>
            <w:rtl/>
            <w:rPrChange w:id="1158" w:author="Shimon" w:date="2019-07-23T14:32:00Z">
              <w:rPr>
                <w:rStyle w:val="emailstyle17"/>
                <w:rFonts w:ascii="Times New Roman" w:hAnsi="Times New Roman" w:cs="David"/>
                <w:b/>
                <w:bCs/>
                <w:color w:val="auto"/>
                <w:szCs w:val="28"/>
                <w:u w:val="single"/>
                <w:rtl/>
              </w:rPr>
            </w:rPrChange>
          </w:rPr>
          <w:t xml:space="preserve"> </w:t>
        </w:r>
      </w:ins>
      <w:ins w:id="1159" w:author="Shimon" w:date="2019-07-25T11:49:00Z">
        <w:r>
          <w:rPr>
            <w:rStyle w:val="emailstyle17"/>
            <w:rFonts w:ascii="Times New Roman" w:hAnsi="Times New Roman" w:cs="David" w:hint="cs"/>
            <w:b/>
            <w:bCs/>
            <w:color w:val="auto"/>
            <w:sz w:val="24"/>
            <w:rtl/>
          </w:rPr>
          <w:t>ש</w:t>
        </w:r>
      </w:ins>
      <w:ins w:id="1160" w:author="Shimon" w:date="2019-07-23T14:17:00Z">
        <w:r w:rsidR="00682792" w:rsidRPr="00E555AB">
          <w:rPr>
            <w:rStyle w:val="emailstyle17"/>
            <w:rFonts w:ascii="Times New Roman" w:hAnsi="Times New Roman" w:cs="David" w:hint="eastAsia"/>
            <w:b/>
            <w:bCs/>
            <w:color w:val="auto"/>
            <w:sz w:val="24"/>
            <w:rtl/>
            <w:rPrChange w:id="1161" w:author="Shimon" w:date="2019-07-23T14:32:00Z">
              <w:rPr>
                <w:rStyle w:val="emailstyle17"/>
                <w:rFonts w:ascii="Times New Roman" w:hAnsi="Times New Roman" w:cs="David" w:hint="eastAsia"/>
                <w:b/>
                <w:bCs/>
                <w:color w:val="auto"/>
                <w:szCs w:val="28"/>
                <w:u w:val="single"/>
                <w:rtl/>
              </w:rPr>
            </w:rPrChange>
          </w:rPr>
          <w:t>המדינה</w:t>
        </w:r>
      </w:ins>
      <w:ins w:id="1162" w:author="Shimon" w:date="2019-07-23T13:43:00Z">
        <w:r w:rsidR="00337EAF" w:rsidRPr="00E555AB">
          <w:rPr>
            <w:rStyle w:val="emailstyle17"/>
            <w:rFonts w:ascii="Times New Roman" w:hAnsi="Times New Roman" w:cs="David"/>
            <w:b/>
            <w:bCs/>
            <w:color w:val="auto"/>
            <w:sz w:val="24"/>
            <w:rtl/>
            <w:rPrChange w:id="1163" w:author="Shimon" w:date="2019-07-23T14:32:00Z">
              <w:rPr>
                <w:rStyle w:val="emailstyle17"/>
                <w:rFonts w:ascii="Times New Roman" w:hAnsi="Times New Roman" w:cs="David"/>
                <w:b/>
                <w:bCs/>
                <w:color w:val="auto"/>
                <w:szCs w:val="28"/>
                <w:u w:val="single"/>
                <w:rtl/>
              </w:rPr>
            </w:rPrChange>
          </w:rPr>
          <w:t xml:space="preserve"> </w:t>
        </w:r>
      </w:ins>
      <w:ins w:id="1164" w:author="Shimon" w:date="2019-07-25T11:49:00Z">
        <w:r w:rsidRPr="000B5801">
          <w:rPr>
            <w:rStyle w:val="emailstyle17"/>
            <w:rFonts w:ascii="Times New Roman" w:hAnsi="Times New Roman" w:cs="David" w:hint="eastAsia"/>
            <w:b/>
            <w:bCs/>
            <w:color w:val="auto"/>
            <w:sz w:val="24"/>
            <w:rtl/>
          </w:rPr>
          <w:t>ניכתה</w:t>
        </w:r>
        <w:r w:rsidRPr="000B5801">
          <w:rPr>
            <w:rStyle w:val="emailstyle17"/>
            <w:rFonts w:ascii="Times New Roman" w:hAnsi="Times New Roman" w:cs="David"/>
            <w:b/>
            <w:bCs/>
            <w:color w:val="auto"/>
            <w:sz w:val="24"/>
            <w:rtl/>
          </w:rPr>
          <w:t xml:space="preserve"> </w:t>
        </w:r>
      </w:ins>
      <w:ins w:id="1165" w:author="Shimon" w:date="2019-07-23T13:43:00Z">
        <w:r w:rsidR="00337EAF" w:rsidRPr="00E555AB">
          <w:rPr>
            <w:rStyle w:val="emailstyle17"/>
            <w:rFonts w:ascii="Times New Roman" w:hAnsi="Times New Roman" w:cs="David"/>
            <w:b/>
            <w:bCs/>
            <w:color w:val="auto"/>
            <w:sz w:val="24"/>
            <w:rtl/>
            <w:rPrChange w:id="1166" w:author="Shimon" w:date="2019-07-23T14:32:00Z">
              <w:rPr>
                <w:rStyle w:val="emailstyle17"/>
                <w:rFonts w:ascii="Times New Roman" w:hAnsi="Times New Roman" w:cs="David"/>
                <w:b/>
                <w:bCs/>
                <w:color w:val="auto"/>
                <w:szCs w:val="28"/>
                <w:u w:val="single"/>
                <w:rtl/>
              </w:rPr>
            </w:rPrChange>
          </w:rPr>
          <w:t>משכרו של התו</w:t>
        </w:r>
      </w:ins>
      <w:ins w:id="1167" w:author="Shimon" w:date="2019-07-23T13:44:00Z">
        <w:r w:rsidR="00337EAF" w:rsidRPr="00E555AB">
          <w:rPr>
            <w:rStyle w:val="emailstyle17"/>
            <w:rFonts w:ascii="Times New Roman" w:hAnsi="Times New Roman" w:cs="David" w:hint="eastAsia"/>
            <w:b/>
            <w:bCs/>
            <w:color w:val="auto"/>
            <w:sz w:val="24"/>
            <w:rtl/>
            <w:rPrChange w:id="1168" w:author="Shimon" w:date="2019-07-23T14:32:00Z">
              <w:rPr>
                <w:rStyle w:val="emailstyle17"/>
                <w:rFonts w:ascii="Times New Roman" w:hAnsi="Times New Roman" w:cs="David" w:hint="eastAsia"/>
                <w:b/>
                <w:bCs/>
                <w:color w:val="auto"/>
                <w:szCs w:val="28"/>
                <w:u w:val="single"/>
                <w:rtl/>
              </w:rPr>
            </w:rPrChange>
          </w:rPr>
          <w:t>בע</w:t>
        </w:r>
      </w:ins>
      <w:ins w:id="1169" w:author="Shimon" w:date="2019-07-25T11:50:00Z">
        <w:r>
          <w:rPr>
            <w:rStyle w:val="emailstyle17"/>
            <w:rFonts w:ascii="Times New Roman" w:hAnsi="Times New Roman" w:cs="David" w:hint="cs"/>
            <w:b/>
            <w:bCs/>
            <w:color w:val="auto"/>
            <w:sz w:val="24"/>
            <w:rtl/>
          </w:rPr>
          <w:t>,</w:t>
        </w:r>
      </w:ins>
      <w:ins w:id="1170" w:author="Shimon" w:date="2019-07-23T13:44:00Z">
        <w:r w:rsidR="00337EAF" w:rsidRPr="00E555AB">
          <w:rPr>
            <w:rStyle w:val="emailstyle17"/>
            <w:rFonts w:ascii="Times New Roman" w:hAnsi="Times New Roman" w:cs="David"/>
            <w:b/>
            <w:bCs/>
            <w:color w:val="auto"/>
            <w:sz w:val="24"/>
            <w:rtl/>
            <w:rPrChange w:id="1171" w:author="Shimon" w:date="2019-07-23T14:32:00Z">
              <w:rPr>
                <w:rStyle w:val="emailstyle17"/>
                <w:rFonts w:ascii="Times New Roman" w:hAnsi="Times New Roman" w:cs="David"/>
                <w:b/>
                <w:bCs/>
                <w:color w:val="auto"/>
                <w:szCs w:val="28"/>
                <w:u w:val="single"/>
                <w:rtl/>
              </w:rPr>
            </w:rPrChange>
          </w:rPr>
          <w:t xml:space="preserve"> </w:t>
        </w:r>
      </w:ins>
      <w:ins w:id="1172" w:author="Shimon" w:date="2019-07-25T11:49:00Z">
        <w:r w:rsidRPr="00E555AB">
          <w:rPr>
            <w:rStyle w:val="emailstyle17"/>
            <w:rFonts w:ascii="Times New Roman" w:hAnsi="Times New Roman" w:cs="David" w:hint="cs"/>
            <w:b/>
            <w:bCs/>
            <w:color w:val="auto"/>
            <w:sz w:val="24"/>
            <w:u w:val="single"/>
            <w:rtl/>
          </w:rPr>
          <w:t>מידי חודש בחודשו</w:t>
        </w:r>
      </w:ins>
      <w:ins w:id="1173" w:author="Shimon" w:date="2019-07-25T11:50:00Z">
        <w:r>
          <w:rPr>
            <w:rStyle w:val="emailstyle17"/>
            <w:rFonts w:ascii="Times New Roman" w:hAnsi="Times New Roman" w:cs="David" w:hint="cs"/>
            <w:b/>
            <w:bCs/>
            <w:color w:val="auto"/>
            <w:sz w:val="24"/>
            <w:rtl/>
          </w:rPr>
          <w:t xml:space="preserve"> לאורך שנים ארוכות מאד</w:t>
        </w:r>
      </w:ins>
      <w:ins w:id="1174" w:author="Shimon" w:date="2019-07-25T11:51:00Z">
        <w:r>
          <w:rPr>
            <w:rStyle w:val="emailstyle17"/>
            <w:rFonts w:ascii="Times New Roman" w:hAnsi="Times New Roman" w:cs="David" w:hint="cs"/>
            <w:b/>
            <w:bCs/>
            <w:color w:val="auto"/>
            <w:sz w:val="24"/>
            <w:rtl/>
          </w:rPr>
          <w:t>,</w:t>
        </w:r>
      </w:ins>
      <w:ins w:id="1175" w:author="Shimon" w:date="2019-07-25T11:49:00Z">
        <w:r w:rsidRPr="00E555AB">
          <w:rPr>
            <w:rStyle w:val="emailstyle17"/>
            <w:rFonts w:ascii="Times New Roman" w:hAnsi="Times New Roman" w:cs="David"/>
            <w:b/>
            <w:bCs/>
            <w:color w:val="auto"/>
            <w:sz w:val="24"/>
            <w:rtl/>
          </w:rPr>
          <w:t xml:space="preserve"> </w:t>
        </w:r>
      </w:ins>
      <w:ins w:id="1176" w:author="Shimon" w:date="2019-07-23T13:44:00Z">
        <w:r w:rsidR="00337EAF" w:rsidRPr="00E555AB">
          <w:rPr>
            <w:rStyle w:val="emailstyle17"/>
            <w:rFonts w:ascii="Times New Roman" w:hAnsi="Times New Roman" w:cs="David" w:hint="eastAsia"/>
            <w:b/>
            <w:bCs/>
            <w:color w:val="auto"/>
            <w:sz w:val="24"/>
            <w:rtl/>
            <w:rPrChange w:id="1177" w:author="Shimon" w:date="2019-07-23T14:32:00Z">
              <w:rPr>
                <w:rStyle w:val="emailstyle17"/>
                <w:rFonts w:ascii="Times New Roman" w:hAnsi="Times New Roman" w:cs="David" w:hint="eastAsia"/>
                <w:b/>
                <w:bCs/>
                <w:color w:val="auto"/>
                <w:szCs w:val="28"/>
                <w:u w:val="single"/>
                <w:rtl/>
              </w:rPr>
            </w:rPrChange>
          </w:rPr>
          <w:t>את</w:t>
        </w:r>
        <w:r w:rsidR="00337EAF" w:rsidRPr="00E555AB">
          <w:rPr>
            <w:rStyle w:val="emailstyle17"/>
            <w:rFonts w:ascii="Times New Roman" w:hAnsi="Times New Roman" w:cs="David"/>
            <w:b/>
            <w:bCs/>
            <w:color w:val="auto"/>
            <w:sz w:val="24"/>
            <w:rtl/>
            <w:rPrChange w:id="1178" w:author="Shimon" w:date="2019-07-23T14:32:00Z">
              <w:rPr>
                <w:rStyle w:val="emailstyle17"/>
                <w:rFonts w:ascii="Times New Roman" w:hAnsi="Times New Roman" w:cs="David"/>
                <w:b/>
                <w:bCs/>
                <w:color w:val="auto"/>
                <w:szCs w:val="28"/>
                <w:u w:val="single"/>
                <w:rtl/>
              </w:rPr>
            </w:rPrChange>
          </w:rPr>
          <w:t xml:space="preserve"> </w:t>
        </w:r>
        <w:r w:rsidR="00337EAF" w:rsidRPr="00E555AB">
          <w:rPr>
            <w:rStyle w:val="emailstyle17"/>
            <w:rFonts w:ascii="Times New Roman" w:hAnsi="Times New Roman" w:cs="David" w:hint="eastAsia"/>
            <w:b/>
            <w:bCs/>
            <w:color w:val="auto"/>
            <w:sz w:val="24"/>
            <w:rtl/>
            <w:rPrChange w:id="1179" w:author="Shimon" w:date="2019-07-23T14:32:00Z">
              <w:rPr>
                <w:rStyle w:val="emailstyle17"/>
                <w:rFonts w:ascii="Times New Roman" w:hAnsi="Times New Roman" w:cs="David" w:hint="eastAsia"/>
                <w:b/>
                <w:bCs/>
                <w:color w:val="auto"/>
                <w:szCs w:val="28"/>
                <w:u w:val="single"/>
                <w:rtl/>
              </w:rPr>
            </w:rPrChange>
          </w:rPr>
          <w:t>חל</w:t>
        </w:r>
        <w:r w:rsidR="00435D70" w:rsidRPr="00E555AB">
          <w:rPr>
            <w:rStyle w:val="emailstyle17"/>
            <w:rFonts w:ascii="Times New Roman" w:hAnsi="Times New Roman" w:cs="David" w:hint="eastAsia"/>
            <w:b/>
            <w:bCs/>
            <w:color w:val="auto"/>
            <w:sz w:val="24"/>
            <w:rtl/>
            <w:rPrChange w:id="1180" w:author="Shimon" w:date="2019-07-23T14:32:00Z">
              <w:rPr>
                <w:rStyle w:val="emailstyle17"/>
                <w:rFonts w:ascii="Times New Roman" w:hAnsi="Times New Roman" w:cs="David" w:hint="eastAsia"/>
                <w:b/>
                <w:bCs/>
                <w:color w:val="auto"/>
                <w:szCs w:val="28"/>
                <w:u w:val="single"/>
                <w:rtl/>
              </w:rPr>
            </w:rPrChange>
          </w:rPr>
          <w:t>קו</w:t>
        </w:r>
        <w:r w:rsidR="00435D70" w:rsidRPr="00E555AB">
          <w:rPr>
            <w:rStyle w:val="emailstyle17"/>
            <w:rFonts w:ascii="Times New Roman" w:hAnsi="Times New Roman" w:cs="David"/>
            <w:b/>
            <w:bCs/>
            <w:color w:val="auto"/>
            <w:sz w:val="24"/>
            <w:rtl/>
            <w:rPrChange w:id="1181" w:author="Shimon" w:date="2019-07-23T14:32:00Z">
              <w:rPr>
                <w:rStyle w:val="emailstyle17"/>
                <w:rFonts w:ascii="Times New Roman" w:hAnsi="Times New Roman" w:cs="David"/>
                <w:b/>
                <w:bCs/>
                <w:color w:val="auto"/>
                <w:szCs w:val="28"/>
                <w:u w:val="single"/>
                <w:rtl/>
              </w:rPr>
            </w:rPrChange>
          </w:rPr>
          <w:t xml:space="preserve"> במימון הפנסיה לפי </w:t>
        </w:r>
        <w:r w:rsidR="00337EAF" w:rsidRPr="00E555AB">
          <w:rPr>
            <w:rStyle w:val="emailstyle17"/>
            <w:rFonts w:ascii="Times New Roman" w:hAnsi="Times New Roman" w:cs="David" w:hint="eastAsia"/>
            <w:b/>
            <w:bCs/>
            <w:color w:val="auto"/>
            <w:sz w:val="24"/>
            <w:rtl/>
            <w:rPrChange w:id="1182" w:author="Shimon" w:date="2019-07-23T14:32:00Z">
              <w:rPr>
                <w:rStyle w:val="emailstyle17"/>
                <w:rFonts w:ascii="Times New Roman" w:hAnsi="Times New Roman" w:cs="David" w:hint="eastAsia"/>
                <w:b/>
                <w:bCs/>
                <w:color w:val="auto"/>
                <w:szCs w:val="28"/>
                <w:u w:val="single"/>
                <w:rtl/>
              </w:rPr>
            </w:rPrChange>
          </w:rPr>
          <w:t>משכורת</w:t>
        </w:r>
        <w:r w:rsidR="00337EAF" w:rsidRPr="00E555AB">
          <w:rPr>
            <w:rStyle w:val="emailstyle17"/>
            <w:rFonts w:ascii="Times New Roman" w:hAnsi="Times New Roman" w:cs="David"/>
            <w:b/>
            <w:bCs/>
            <w:color w:val="auto"/>
            <w:sz w:val="24"/>
            <w:rtl/>
            <w:rPrChange w:id="1183" w:author="Shimon" w:date="2019-07-23T14:32:00Z">
              <w:rPr>
                <w:rStyle w:val="emailstyle17"/>
                <w:rFonts w:ascii="Times New Roman" w:hAnsi="Times New Roman" w:cs="David"/>
                <w:b/>
                <w:bCs/>
                <w:color w:val="auto"/>
                <w:szCs w:val="28"/>
                <w:u w:val="single"/>
                <w:rtl/>
              </w:rPr>
            </w:rPrChange>
          </w:rPr>
          <w:t xml:space="preserve"> </w:t>
        </w:r>
        <w:r w:rsidR="00337EAF" w:rsidRPr="00E555AB">
          <w:rPr>
            <w:rStyle w:val="emailstyle17"/>
            <w:rFonts w:ascii="Times New Roman" w:hAnsi="Times New Roman" w:cs="David" w:hint="eastAsia"/>
            <w:b/>
            <w:bCs/>
            <w:color w:val="auto"/>
            <w:sz w:val="24"/>
            <w:rtl/>
            <w:rPrChange w:id="1184" w:author="Shimon" w:date="2019-07-23T14:32:00Z">
              <w:rPr>
                <w:rStyle w:val="emailstyle17"/>
                <w:rFonts w:ascii="Times New Roman" w:hAnsi="Times New Roman" w:cs="David" w:hint="eastAsia"/>
                <w:b/>
                <w:bCs/>
                <w:color w:val="auto"/>
                <w:szCs w:val="28"/>
                <w:u w:val="single"/>
                <w:rtl/>
              </w:rPr>
            </w:rPrChange>
          </w:rPr>
          <w:t>בדרגה</w:t>
        </w:r>
      </w:ins>
      <w:ins w:id="1185" w:author="Shimon" w:date="2019-07-25T11:51:00Z">
        <w:r>
          <w:rPr>
            <w:rStyle w:val="emailstyle17"/>
            <w:rFonts w:ascii="Times New Roman" w:hAnsi="Times New Roman" w:cs="David" w:hint="cs"/>
            <w:b/>
            <w:bCs/>
            <w:color w:val="auto"/>
            <w:sz w:val="24"/>
            <w:rtl/>
          </w:rPr>
          <w:t xml:space="preserve"> +</w:t>
        </w:r>
      </w:ins>
      <w:ins w:id="1186" w:author="Shimon" w:date="2019-07-23T13:44:00Z">
        <w:r w:rsidR="00337EAF" w:rsidRPr="00E555AB">
          <w:rPr>
            <w:rStyle w:val="emailstyle17"/>
            <w:rFonts w:ascii="Times New Roman" w:hAnsi="Times New Roman" w:cs="David"/>
            <w:b/>
            <w:bCs/>
            <w:color w:val="auto"/>
            <w:sz w:val="24"/>
            <w:rtl/>
            <w:rPrChange w:id="1187" w:author="Shimon" w:date="2019-07-23T14:32:00Z">
              <w:rPr>
                <w:rStyle w:val="emailstyle17"/>
                <w:rFonts w:ascii="Times New Roman" w:hAnsi="Times New Roman" w:cs="David"/>
                <w:b/>
                <w:bCs/>
                <w:color w:val="auto"/>
                <w:szCs w:val="28"/>
                <w:u w:val="single"/>
                <w:rtl/>
              </w:rPr>
            </w:rPrChange>
          </w:rPr>
          <w:t>46</w:t>
        </w:r>
      </w:ins>
      <w:ins w:id="1188" w:author="Shimon" w:date="2019-07-25T11:51:00Z">
        <w:r>
          <w:rPr>
            <w:rStyle w:val="emailstyle17"/>
            <w:rFonts w:ascii="Times New Roman" w:hAnsi="Times New Roman" w:cs="David" w:hint="cs"/>
            <w:b/>
            <w:bCs/>
            <w:color w:val="auto"/>
            <w:sz w:val="24"/>
            <w:rtl/>
          </w:rPr>
          <w:t xml:space="preserve"> </w:t>
        </w:r>
      </w:ins>
      <w:ins w:id="1189" w:author="Shimon" w:date="2019-07-30T14:41:00Z">
        <w:r w:rsidR="00520F84">
          <w:rPr>
            <w:rStyle w:val="emailstyle17"/>
            <w:rFonts w:ascii="Times New Roman" w:hAnsi="Times New Roman" w:cs="David" w:hint="cs"/>
            <w:b/>
            <w:bCs/>
            <w:color w:val="auto"/>
            <w:sz w:val="24"/>
            <w:rtl/>
          </w:rPr>
          <w:t xml:space="preserve">, </w:t>
        </w:r>
      </w:ins>
      <w:ins w:id="1190" w:author="Shimon" w:date="2019-07-25T11:51:00Z">
        <w:r>
          <w:rPr>
            <w:rStyle w:val="emailstyle17"/>
            <w:rFonts w:ascii="Times New Roman" w:hAnsi="Times New Roman" w:cs="David" w:hint="cs"/>
            <w:b/>
            <w:bCs/>
            <w:color w:val="auto"/>
            <w:sz w:val="24"/>
            <w:rtl/>
          </w:rPr>
          <w:t>ו</w:t>
        </w:r>
      </w:ins>
      <w:ins w:id="1191" w:author="Shimon" w:date="2019-07-30T14:41:00Z">
        <w:r w:rsidR="00520F84">
          <w:rPr>
            <w:rStyle w:val="emailstyle17"/>
            <w:rFonts w:ascii="Times New Roman" w:hAnsi="Times New Roman" w:cs="David" w:hint="cs"/>
            <w:b/>
            <w:bCs/>
            <w:color w:val="auto"/>
            <w:sz w:val="24"/>
            <w:rtl/>
          </w:rPr>
          <w:t>ש</w:t>
        </w:r>
      </w:ins>
      <w:ins w:id="1192" w:author="Shimon" w:date="2019-07-25T11:51:00Z">
        <w:r>
          <w:rPr>
            <w:rStyle w:val="emailstyle17"/>
            <w:rFonts w:ascii="Times New Roman" w:hAnsi="Times New Roman" w:cs="David" w:hint="cs"/>
            <w:b/>
            <w:bCs/>
            <w:color w:val="auto"/>
            <w:sz w:val="24"/>
            <w:rtl/>
          </w:rPr>
          <w:t>ב</w:t>
        </w:r>
      </w:ins>
      <w:ins w:id="1193" w:author="Shimon" w:date="2019-07-23T14:29:00Z">
        <w:r w:rsidR="001500BD" w:rsidRPr="00E555AB">
          <w:rPr>
            <w:rStyle w:val="emailstyle17"/>
            <w:rFonts w:ascii="Times New Roman" w:hAnsi="Times New Roman" w:cs="David" w:hint="cs"/>
            <w:b/>
            <w:bCs/>
            <w:color w:val="auto"/>
            <w:sz w:val="24"/>
            <w:rtl/>
          </w:rPr>
          <w:t>כך רכש התו</w:t>
        </w:r>
        <w:r w:rsidR="00E555AB" w:rsidRPr="00E555AB">
          <w:rPr>
            <w:rStyle w:val="emailstyle17"/>
            <w:rFonts w:ascii="Times New Roman" w:hAnsi="Times New Roman" w:cs="David" w:hint="cs"/>
            <w:b/>
            <w:bCs/>
            <w:color w:val="auto"/>
            <w:sz w:val="24"/>
            <w:rtl/>
          </w:rPr>
          <w:t xml:space="preserve">בע בכספו את זכויות הפנסיה לפי דרגה +46, </w:t>
        </w:r>
      </w:ins>
      <w:ins w:id="1194" w:author="Shimon" w:date="2019-07-25T11:52:00Z">
        <w:r w:rsidR="00C91E37">
          <w:rPr>
            <w:rStyle w:val="emailstyle17"/>
            <w:rFonts w:ascii="Times New Roman" w:hAnsi="Times New Roman" w:cs="David" w:hint="cs"/>
            <w:b/>
            <w:bCs/>
            <w:color w:val="auto"/>
            <w:sz w:val="24"/>
            <w:rtl/>
          </w:rPr>
          <w:t>אך לטענת</w:t>
        </w:r>
      </w:ins>
      <w:ins w:id="1195" w:author="Shimon" w:date="2019-07-30T14:42:00Z">
        <w:r w:rsidR="00520F84">
          <w:rPr>
            <w:rStyle w:val="emailstyle17"/>
            <w:rFonts w:ascii="Times New Roman" w:hAnsi="Times New Roman" w:cs="David" w:hint="cs"/>
            <w:b/>
            <w:bCs/>
            <w:color w:val="auto"/>
            <w:sz w:val="24"/>
            <w:rtl/>
          </w:rPr>
          <w:t>ו,</w:t>
        </w:r>
      </w:ins>
      <w:ins w:id="1196" w:author="Shimon" w:date="2019-07-25T11:52:00Z">
        <w:r w:rsidR="00C91E37">
          <w:rPr>
            <w:rStyle w:val="emailstyle17"/>
            <w:rFonts w:ascii="Times New Roman" w:hAnsi="Times New Roman" w:cs="David" w:hint="cs"/>
            <w:b/>
            <w:bCs/>
            <w:color w:val="auto"/>
            <w:sz w:val="24"/>
            <w:rtl/>
          </w:rPr>
          <w:t xml:space="preserve"> </w:t>
        </w:r>
      </w:ins>
      <w:ins w:id="1197" w:author="Shimon" w:date="2019-07-23T14:30:00Z">
        <w:r w:rsidR="00C91E37">
          <w:rPr>
            <w:rStyle w:val="emailstyle17"/>
            <w:rFonts w:ascii="Times New Roman" w:hAnsi="Times New Roman" w:cs="David" w:hint="cs"/>
            <w:b/>
            <w:bCs/>
            <w:color w:val="auto"/>
            <w:sz w:val="24"/>
            <w:rtl/>
          </w:rPr>
          <w:t>מדובר ב.</w:t>
        </w:r>
        <w:r w:rsidR="00E555AB" w:rsidRPr="00E555AB">
          <w:rPr>
            <w:rStyle w:val="emailstyle17"/>
            <w:rFonts w:ascii="Times New Roman" w:hAnsi="Times New Roman" w:cs="David" w:hint="cs"/>
            <w:b/>
            <w:bCs/>
            <w:color w:val="auto"/>
            <w:sz w:val="24"/>
            <w:rtl/>
          </w:rPr>
          <w:t>.</w:t>
        </w:r>
      </w:ins>
      <w:ins w:id="1198" w:author="Shimon" w:date="2019-07-23T14:31:00Z">
        <w:r w:rsidR="00E555AB" w:rsidRPr="00E555AB">
          <w:rPr>
            <w:rStyle w:val="emailstyle17"/>
            <w:rFonts w:ascii="Times New Roman" w:hAnsi="Times New Roman" w:cs="David" w:hint="cs"/>
            <w:b/>
            <w:bCs/>
            <w:color w:val="auto"/>
            <w:sz w:val="24"/>
            <w:rtl/>
          </w:rPr>
          <w:t>"טעות" ו"הסכום שנוכה בטעות יוחזר לך..."</w:t>
        </w:r>
      </w:ins>
      <w:ins w:id="1199" w:author="Shimon" w:date="2019-07-25T11:52:00Z">
        <w:r w:rsidR="00C91E37">
          <w:rPr>
            <w:rStyle w:val="emailstyle17"/>
            <w:rFonts w:ascii="Times New Roman" w:hAnsi="Times New Roman" w:cs="David" w:hint="cs"/>
            <w:b/>
            <w:bCs/>
            <w:color w:val="auto"/>
            <w:sz w:val="24"/>
            <w:u w:val="single"/>
            <w:rtl/>
          </w:rPr>
          <w:t>.</w:t>
        </w:r>
      </w:ins>
      <w:ins w:id="1200" w:author="Shimon" w:date="2019-07-23T14:20:00Z">
        <w:r w:rsidR="001500BD" w:rsidRPr="00E555AB">
          <w:rPr>
            <w:rStyle w:val="emailstyle17"/>
            <w:rFonts w:ascii="Times New Roman" w:hAnsi="Times New Roman" w:cs="David"/>
            <w:b/>
            <w:bCs/>
            <w:color w:val="auto"/>
            <w:sz w:val="24"/>
            <w:u w:val="single"/>
            <w:rtl/>
            <w:rPrChange w:id="1201" w:author="Shimon" w:date="2019-07-23T14:32:00Z">
              <w:rPr>
                <w:rStyle w:val="emailstyle17"/>
                <w:rFonts w:ascii="Times New Roman" w:hAnsi="Times New Roman" w:cs="David"/>
                <w:b/>
                <w:bCs/>
                <w:color w:val="auto"/>
                <w:szCs w:val="28"/>
                <w:u w:val="single"/>
                <w:rtl/>
              </w:rPr>
            </w:rPrChange>
          </w:rPr>
          <w:t xml:space="preserve"> </w:t>
        </w:r>
      </w:ins>
    </w:p>
    <w:p w14:paraId="2D4F8A3E" w14:textId="665C0ED7" w:rsidR="00337EAF" w:rsidRDefault="00C91E37">
      <w:pPr>
        <w:pStyle w:val="11"/>
        <w:numPr>
          <w:ilvl w:val="0"/>
          <w:numId w:val="14"/>
        </w:numPr>
        <w:tabs>
          <w:tab w:val="num" w:pos="523"/>
        </w:tabs>
        <w:spacing w:before="0" w:after="240" w:line="360" w:lineRule="auto"/>
        <w:ind w:left="381"/>
        <w:rPr>
          <w:ins w:id="1202" w:author="Shimon" w:date="2019-07-23T15:40:00Z"/>
          <w:rStyle w:val="emailstyle17"/>
          <w:rFonts w:ascii="Times New Roman" w:hAnsi="Times New Roman" w:cs="David"/>
          <w:b/>
          <w:bCs/>
          <w:color w:val="auto"/>
          <w:sz w:val="24"/>
        </w:rPr>
        <w:pPrChange w:id="1203" w:author="Shimon" w:date="2019-07-25T11:54:00Z">
          <w:pPr>
            <w:pStyle w:val="11"/>
            <w:numPr>
              <w:numId w:val="14"/>
            </w:numPr>
            <w:tabs>
              <w:tab w:val="num" w:pos="1440"/>
            </w:tabs>
            <w:spacing w:before="0" w:after="240" w:line="360" w:lineRule="auto"/>
            <w:ind w:left="510" w:right="360" w:hanging="425"/>
          </w:pPr>
        </w:pPrChange>
      </w:pPr>
      <w:ins w:id="1204" w:author="Shimon" w:date="2019-07-25T11:53:00Z">
        <w:r>
          <w:rPr>
            <w:rStyle w:val="emailstyle17"/>
            <w:rFonts w:ascii="Times New Roman" w:hAnsi="Times New Roman" w:cs="David" w:hint="cs"/>
            <w:b/>
            <w:bCs/>
            <w:color w:val="auto"/>
            <w:sz w:val="24"/>
            <w:rtl/>
          </w:rPr>
          <w:t xml:space="preserve">לגבי נוסחת הפנסיה </w:t>
        </w:r>
      </w:ins>
      <w:ins w:id="1205" w:author="Shimon" w:date="2019-07-25T11:54:00Z">
        <w:r>
          <w:rPr>
            <w:rStyle w:val="emailstyle17"/>
            <w:rFonts w:ascii="Times New Roman" w:hAnsi="Times New Roman" w:cs="David" w:hint="cs"/>
            <w:b/>
            <w:bCs/>
            <w:color w:val="auto"/>
            <w:sz w:val="24"/>
            <w:rtl/>
          </w:rPr>
          <w:t>ב</w:t>
        </w:r>
      </w:ins>
      <w:ins w:id="1206" w:author="Shimon" w:date="2019-07-23T14:33:00Z">
        <w:r w:rsidR="00E555AB" w:rsidRPr="00E555AB">
          <w:rPr>
            <w:rStyle w:val="emailstyle17"/>
            <w:rFonts w:ascii="Times New Roman" w:hAnsi="Times New Roman" w:cs="David" w:hint="eastAsia"/>
            <w:b/>
            <w:bCs/>
            <w:color w:val="auto"/>
            <w:sz w:val="24"/>
            <w:rtl/>
            <w:rPrChange w:id="1207" w:author="Shimon" w:date="2019-07-23T14:37:00Z">
              <w:rPr>
                <w:rStyle w:val="emailstyle17"/>
                <w:rFonts w:ascii="Times New Roman" w:hAnsi="Times New Roman" w:cs="David" w:hint="eastAsia"/>
                <w:b/>
                <w:bCs/>
                <w:color w:val="auto"/>
                <w:szCs w:val="28"/>
                <w:u w:val="single"/>
                <w:rtl/>
              </w:rPr>
            </w:rPrChange>
          </w:rPr>
          <w:t>הנחיותיו</w:t>
        </w:r>
        <w:r w:rsidR="00E555AB" w:rsidRPr="00E555AB">
          <w:rPr>
            <w:rStyle w:val="emailstyle17"/>
            <w:rFonts w:ascii="Times New Roman" w:hAnsi="Times New Roman" w:cs="David"/>
            <w:b/>
            <w:bCs/>
            <w:color w:val="auto"/>
            <w:sz w:val="24"/>
            <w:rtl/>
            <w:rPrChange w:id="1208"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09" w:author="Shimon" w:date="2019-07-23T14:37:00Z">
              <w:rPr>
                <w:rStyle w:val="emailstyle17"/>
                <w:rFonts w:ascii="Times New Roman" w:hAnsi="Times New Roman" w:cs="David" w:hint="eastAsia"/>
                <w:b/>
                <w:bCs/>
                <w:color w:val="auto"/>
                <w:szCs w:val="28"/>
                <w:u w:val="single"/>
                <w:rtl/>
              </w:rPr>
            </w:rPrChange>
          </w:rPr>
          <w:t>של</w:t>
        </w:r>
        <w:r w:rsidR="00E555AB" w:rsidRPr="00E555AB">
          <w:rPr>
            <w:rStyle w:val="emailstyle17"/>
            <w:rFonts w:ascii="Times New Roman" w:hAnsi="Times New Roman" w:cs="David"/>
            <w:b/>
            <w:bCs/>
            <w:color w:val="auto"/>
            <w:sz w:val="24"/>
            <w:rtl/>
            <w:rPrChange w:id="1210"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11" w:author="Shimon" w:date="2019-07-23T14:37:00Z">
              <w:rPr>
                <w:rStyle w:val="emailstyle17"/>
                <w:rFonts w:ascii="Times New Roman" w:hAnsi="Times New Roman" w:cs="David" w:hint="eastAsia"/>
                <w:b/>
                <w:bCs/>
                <w:color w:val="auto"/>
                <w:szCs w:val="28"/>
                <w:u w:val="single"/>
                <w:rtl/>
              </w:rPr>
            </w:rPrChange>
          </w:rPr>
          <w:t>מ</w:t>
        </w:r>
      </w:ins>
      <w:ins w:id="1212" w:author="Shimon" w:date="2019-07-23T14:37:00Z">
        <w:r w:rsidR="00E555AB" w:rsidRPr="00E555AB">
          <w:rPr>
            <w:rStyle w:val="emailstyle17"/>
            <w:rFonts w:ascii="Times New Roman" w:hAnsi="Times New Roman" w:cs="David" w:hint="eastAsia"/>
            <w:b/>
            <w:bCs/>
            <w:color w:val="auto"/>
            <w:sz w:val="24"/>
            <w:rtl/>
            <w:rPrChange w:id="1213" w:author="Shimon" w:date="2019-07-23T14:37:00Z">
              <w:rPr>
                <w:rStyle w:val="emailstyle17"/>
                <w:rFonts w:ascii="Times New Roman" w:hAnsi="Times New Roman" w:cs="David" w:hint="eastAsia"/>
                <w:b/>
                <w:bCs/>
                <w:color w:val="auto"/>
                <w:szCs w:val="28"/>
                <w:u w:val="single"/>
                <w:rtl/>
              </w:rPr>
            </w:rPrChange>
          </w:rPr>
          <w:t>ר</w:t>
        </w:r>
      </w:ins>
      <w:ins w:id="1214" w:author="Shimon" w:date="2019-07-23T14:33:00Z">
        <w:r w:rsidR="00E555AB" w:rsidRPr="00E555AB">
          <w:rPr>
            <w:rStyle w:val="emailstyle17"/>
            <w:rFonts w:ascii="Times New Roman" w:hAnsi="Times New Roman" w:cs="David"/>
            <w:b/>
            <w:bCs/>
            <w:color w:val="auto"/>
            <w:sz w:val="24"/>
            <w:rtl/>
            <w:rPrChange w:id="1215" w:author="Shimon" w:date="2019-07-23T14:37:00Z">
              <w:rPr>
                <w:rStyle w:val="emailstyle17"/>
                <w:rFonts w:ascii="Times New Roman" w:hAnsi="Times New Roman" w:cs="David"/>
                <w:b/>
                <w:bCs/>
                <w:color w:val="auto"/>
                <w:szCs w:val="28"/>
                <w:u w:val="single"/>
                <w:rtl/>
              </w:rPr>
            </w:rPrChange>
          </w:rPr>
          <w:t xml:space="preserve"> אהרונוב </w:t>
        </w:r>
      </w:ins>
      <w:ins w:id="1216" w:author="Shimon" w:date="2019-07-23T14:38:00Z">
        <w:r w:rsidR="00E555AB">
          <w:rPr>
            <w:rStyle w:val="emailstyle17"/>
            <w:rFonts w:ascii="Times New Roman" w:hAnsi="Times New Roman" w:cs="David" w:hint="cs"/>
            <w:b/>
            <w:bCs/>
            <w:color w:val="auto"/>
            <w:sz w:val="24"/>
            <w:rtl/>
          </w:rPr>
          <w:t>שאינם תואמים לחוזה, ו</w:t>
        </w:r>
      </w:ins>
      <w:ins w:id="1217" w:author="Shimon" w:date="2019-07-23T14:33:00Z">
        <w:r w:rsidR="00E555AB" w:rsidRPr="00E555AB">
          <w:rPr>
            <w:rStyle w:val="emailstyle17"/>
            <w:rFonts w:ascii="Times New Roman" w:hAnsi="Times New Roman" w:cs="David" w:hint="eastAsia"/>
            <w:b/>
            <w:bCs/>
            <w:color w:val="auto"/>
            <w:sz w:val="24"/>
            <w:rtl/>
            <w:rPrChange w:id="1218" w:author="Shimon" w:date="2019-07-23T14:37:00Z">
              <w:rPr>
                <w:rStyle w:val="emailstyle17"/>
                <w:rFonts w:ascii="Times New Roman" w:hAnsi="Times New Roman" w:cs="David" w:hint="eastAsia"/>
                <w:b/>
                <w:bCs/>
                <w:color w:val="auto"/>
                <w:szCs w:val="28"/>
                <w:u w:val="single"/>
                <w:rtl/>
              </w:rPr>
            </w:rPrChange>
          </w:rPr>
          <w:t>שבעטיה</w:t>
        </w:r>
        <w:r w:rsidR="00E555AB" w:rsidRPr="00E555AB">
          <w:rPr>
            <w:rStyle w:val="emailstyle17"/>
            <w:rFonts w:ascii="Times New Roman" w:hAnsi="Times New Roman" w:cs="David"/>
            <w:b/>
            <w:bCs/>
            <w:color w:val="auto"/>
            <w:sz w:val="24"/>
            <w:rtl/>
            <w:rPrChange w:id="1219" w:author="Shimon" w:date="2019-07-23T14:37:00Z">
              <w:rPr>
                <w:rStyle w:val="emailstyle17"/>
                <w:rFonts w:ascii="Times New Roman" w:hAnsi="Times New Roman" w:cs="David"/>
                <w:b/>
                <w:bCs/>
                <w:color w:val="auto"/>
                <w:szCs w:val="28"/>
                <w:u w:val="single"/>
                <w:rtl/>
              </w:rPr>
            </w:rPrChange>
          </w:rPr>
          <w:t xml:space="preserve"> </w:t>
        </w:r>
      </w:ins>
      <w:ins w:id="1220" w:author="Shimon" w:date="2019-07-23T14:34:00Z">
        <w:r w:rsidR="00E555AB" w:rsidRPr="00E555AB">
          <w:rPr>
            <w:rStyle w:val="emailstyle17"/>
            <w:rFonts w:ascii="Times New Roman" w:hAnsi="Times New Roman" w:cs="David" w:hint="eastAsia"/>
            <w:b/>
            <w:bCs/>
            <w:color w:val="auto"/>
            <w:sz w:val="24"/>
            <w:rtl/>
            <w:rPrChange w:id="1221" w:author="Shimon" w:date="2019-07-23T14:37:00Z">
              <w:rPr>
                <w:rStyle w:val="emailstyle17"/>
                <w:rFonts w:ascii="Times New Roman" w:hAnsi="Times New Roman" w:cs="David" w:hint="eastAsia"/>
                <w:b/>
                <w:bCs/>
                <w:color w:val="auto"/>
                <w:szCs w:val="28"/>
                <w:u w:val="single"/>
                <w:rtl/>
              </w:rPr>
            </w:rPrChange>
          </w:rPr>
          <w:t>התובע</w:t>
        </w:r>
        <w:r w:rsidR="00E555AB" w:rsidRPr="00E555AB">
          <w:rPr>
            <w:rStyle w:val="emailstyle17"/>
            <w:rFonts w:ascii="Times New Roman" w:hAnsi="Times New Roman" w:cs="David"/>
            <w:b/>
            <w:bCs/>
            <w:color w:val="auto"/>
            <w:sz w:val="24"/>
            <w:rtl/>
            <w:rPrChange w:id="1222"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23" w:author="Shimon" w:date="2019-07-23T14:37:00Z">
              <w:rPr>
                <w:rStyle w:val="emailstyle17"/>
                <w:rFonts w:ascii="Times New Roman" w:hAnsi="Times New Roman" w:cs="David" w:hint="eastAsia"/>
                <w:b/>
                <w:bCs/>
                <w:color w:val="auto"/>
                <w:szCs w:val="28"/>
                <w:u w:val="single"/>
                <w:rtl/>
              </w:rPr>
            </w:rPrChange>
          </w:rPr>
          <w:t>מקבל</w:t>
        </w:r>
        <w:r w:rsidR="00E555AB" w:rsidRPr="00E555AB">
          <w:rPr>
            <w:rStyle w:val="emailstyle17"/>
            <w:rFonts w:ascii="Times New Roman" w:hAnsi="Times New Roman" w:cs="David"/>
            <w:b/>
            <w:bCs/>
            <w:color w:val="auto"/>
            <w:sz w:val="24"/>
            <w:rtl/>
            <w:rPrChange w:id="1224"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25" w:author="Shimon" w:date="2019-07-23T14:37:00Z">
              <w:rPr>
                <w:rStyle w:val="emailstyle17"/>
                <w:rFonts w:ascii="Times New Roman" w:hAnsi="Times New Roman" w:cs="David" w:hint="eastAsia"/>
                <w:b/>
                <w:bCs/>
                <w:color w:val="auto"/>
                <w:szCs w:val="28"/>
                <w:u w:val="single"/>
                <w:rtl/>
              </w:rPr>
            </w:rPrChange>
          </w:rPr>
          <w:t>פנסיה</w:t>
        </w:r>
        <w:r w:rsidR="00E555AB" w:rsidRPr="00E555AB">
          <w:rPr>
            <w:rStyle w:val="emailstyle17"/>
            <w:rFonts w:ascii="Times New Roman" w:hAnsi="Times New Roman" w:cs="David"/>
            <w:b/>
            <w:bCs/>
            <w:color w:val="auto"/>
            <w:sz w:val="24"/>
            <w:rtl/>
            <w:rPrChange w:id="1226"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27" w:author="Shimon" w:date="2019-07-23T14:37:00Z">
              <w:rPr>
                <w:rStyle w:val="emailstyle17"/>
                <w:rFonts w:ascii="Times New Roman" w:hAnsi="Times New Roman" w:cs="David" w:hint="eastAsia"/>
                <w:b/>
                <w:bCs/>
                <w:color w:val="auto"/>
                <w:szCs w:val="28"/>
                <w:u w:val="single"/>
                <w:rtl/>
              </w:rPr>
            </w:rPrChange>
          </w:rPr>
          <w:t>מוקטנת</w:t>
        </w:r>
        <w:r w:rsidR="00E555AB" w:rsidRPr="00E555AB">
          <w:rPr>
            <w:rStyle w:val="emailstyle17"/>
            <w:rFonts w:ascii="Times New Roman" w:hAnsi="Times New Roman" w:cs="David"/>
            <w:b/>
            <w:bCs/>
            <w:color w:val="auto"/>
            <w:sz w:val="24"/>
            <w:rtl/>
            <w:rPrChange w:id="1228"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29" w:author="Shimon" w:date="2019-07-23T14:37:00Z">
              <w:rPr>
                <w:rStyle w:val="emailstyle17"/>
                <w:rFonts w:ascii="Times New Roman" w:hAnsi="Times New Roman" w:cs="David" w:hint="eastAsia"/>
                <w:b/>
                <w:bCs/>
                <w:color w:val="auto"/>
                <w:szCs w:val="28"/>
                <w:u w:val="single"/>
                <w:rtl/>
              </w:rPr>
            </w:rPrChange>
          </w:rPr>
          <w:t>גם</w:t>
        </w:r>
        <w:r w:rsidR="00E555AB" w:rsidRPr="00E555AB">
          <w:rPr>
            <w:rStyle w:val="emailstyle17"/>
            <w:rFonts w:ascii="Times New Roman" w:hAnsi="Times New Roman" w:cs="David"/>
            <w:b/>
            <w:bCs/>
            <w:color w:val="auto"/>
            <w:sz w:val="24"/>
            <w:rtl/>
            <w:rPrChange w:id="1230"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31" w:author="Shimon" w:date="2019-07-23T14:37:00Z">
              <w:rPr>
                <w:rStyle w:val="emailstyle17"/>
                <w:rFonts w:ascii="Times New Roman" w:hAnsi="Times New Roman" w:cs="David" w:hint="eastAsia"/>
                <w:b/>
                <w:bCs/>
                <w:color w:val="auto"/>
                <w:szCs w:val="28"/>
                <w:u w:val="single"/>
                <w:rtl/>
              </w:rPr>
            </w:rPrChange>
          </w:rPr>
          <w:t>בגין</w:t>
        </w:r>
        <w:r w:rsidR="00E555AB" w:rsidRPr="00E555AB">
          <w:rPr>
            <w:rStyle w:val="emailstyle17"/>
            <w:rFonts w:ascii="Times New Roman" w:hAnsi="Times New Roman" w:cs="David"/>
            <w:b/>
            <w:bCs/>
            <w:color w:val="auto"/>
            <w:sz w:val="24"/>
            <w:rtl/>
            <w:rPrChange w:id="1232"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33" w:author="Shimon" w:date="2019-07-23T14:37:00Z">
              <w:rPr>
                <w:rStyle w:val="emailstyle17"/>
                <w:rFonts w:ascii="Times New Roman" w:hAnsi="Times New Roman" w:cs="David" w:hint="eastAsia"/>
                <w:b/>
                <w:bCs/>
                <w:color w:val="auto"/>
                <w:szCs w:val="28"/>
                <w:u w:val="single"/>
                <w:rtl/>
              </w:rPr>
            </w:rPrChange>
          </w:rPr>
          <w:t>תקופת</w:t>
        </w:r>
        <w:r w:rsidR="00E555AB" w:rsidRPr="00E555AB">
          <w:rPr>
            <w:rStyle w:val="emailstyle17"/>
            <w:rFonts w:ascii="Times New Roman" w:hAnsi="Times New Roman" w:cs="David"/>
            <w:b/>
            <w:bCs/>
            <w:color w:val="auto"/>
            <w:sz w:val="24"/>
            <w:rtl/>
            <w:rPrChange w:id="1234"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35" w:author="Shimon" w:date="2019-07-23T14:37:00Z">
              <w:rPr>
                <w:rStyle w:val="emailstyle17"/>
                <w:rFonts w:ascii="Times New Roman" w:hAnsi="Times New Roman" w:cs="David" w:hint="eastAsia"/>
                <w:b/>
                <w:bCs/>
                <w:color w:val="auto"/>
                <w:szCs w:val="28"/>
                <w:u w:val="single"/>
                <w:rtl/>
              </w:rPr>
            </w:rPrChange>
          </w:rPr>
          <w:t>העבו</w:t>
        </w:r>
      </w:ins>
      <w:ins w:id="1236" w:author="Shimon" w:date="2019-07-23T14:35:00Z">
        <w:r w:rsidR="00E555AB" w:rsidRPr="00E555AB">
          <w:rPr>
            <w:rStyle w:val="emailstyle17"/>
            <w:rFonts w:ascii="Times New Roman" w:hAnsi="Times New Roman" w:cs="David" w:hint="eastAsia"/>
            <w:b/>
            <w:bCs/>
            <w:color w:val="auto"/>
            <w:sz w:val="24"/>
            <w:rtl/>
            <w:rPrChange w:id="1237" w:author="Shimon" w:date="2019-07-23T14:37:00Z">
              <w:rPr>
                <w:rStyle w:val="emailstyle17"/>
                <w:rFonts w:ascii="Times New Roman" w:hAnsi="Times New Roman" w:cs="David" w:hint="eastAsia"/>
                <w:b/>
                <w:bCs/>
                <w:color w:val="auto"/>
                <w:szCs w:val="28"/>
                <w:u w:val="single"/>
                <w:rtl/>
              </w:rPr>
            </w:rPrChange>
          </w:rPr>
          <w:t>דה</w:t>
        </w:r>
        <w:r w:rsidR="00E555AB" w:rsidRPr="00E555AB">
          <w:rPr>
            <w:rStyle w:val="emailstyle17"/>
            <w:rFonts w:ascii="Times New Roman" w:hAnsi="Times New Roman" w:cs="David"/>
            <w:b/>
            <w:bCs/>
            <w:color w:val="auto"/>
            <w:sz w:val="24"/>
            <w:rtl/>
            <w:rPrChange w:id="1238"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39" w:author="Shimon" w:date="2019-07-23T14:37:00Z">
              <w:rPr>
                <w:rStyle w:val="emailstyle17"/>
                <w:rFonts w:ascii="Times New Roman" w:hAnsi="Times New Roman" w:cs="David" w:hint="eastAsia"/>
                <w:b/>
                <w:bCs/>
                <w:color w:val="auto"/>
                <w:szCs w:val="28"/>
                <w:u w:val="single"/>
                <w:rtl/>
              </w:rPr>
            </w:rPrChange>
          </w:rPr>
          <w:t>בחוזה</w:t>
        </w:r>
        <w:r w:rsidR="00E555AB" w:rsidRPr="00E555AB">
          <w:rPr>
            <w:rStyle w:val="emailstyle17"/>
            <w:rFonts w:ascii="Times New Roman" w:hAnsi="Times New Roman" w:cs="David"/>
            <w:b/>
            <w:bCs/>
            <w:color w:val="auto"/>
            <w:sz w:val="24"/>
            <w:rtl/>
            <w:rPrChange w:id="1240"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41" w:author="Shimon" w:date="2019-07-23T14:37:00Z">
              <w:rPr>
                <w:rStyle w:val="emailstyle17"/>
                <w:rFonts w:ascii="Times New Roman" w:hAnsi="Times New Roman" w:cs="David" w:hint="eastAsia"/>
                <w:b/>
                <w:bCs/>
                <w:color w:val="auto"/>
                <w:szCs w:val="28"/>
                <w:u w:val="single"/>
                <w:rtl/>
              </w:rPr>
            </w:rPrChange>
          </w:rPr>
          <w:t>וגם</w:t>
        </w:r>
        <w:r w:rsidR="00E555AB" w:rsidRPr="00E555AB">
          <w:rPr>
            <w:rStyle w:val="emailstyle17"/>
            <w:rFonts w:ascii="Times New Roman" w:hAnsi="Times New Roman" w:cs="David"/>
            <w:b/>
            <w:bCs/>
            <w:color w:val="auto"/>
            <w:sz w:val="24"/>
            <w:rtl/>
            <w:rPrChange w:id="1242"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43" w:author="Shimon" w:date="2019-07-23T14:37:00Z">
              <w:rPr>
                <w:rStyle w:val="emailstyle17"/>
                <w:rFonts w:ascii="Times New Roman" w:hAnsi="Times New Roman" w:cs="David" w:hint="eastAsia"/>
                <w:b/>
                <w:bCs/>
                <w:color w:val="auto"/>
                <w:szCs w:val="28"/>
                <w:u w:val="single"/>
                <w:rtl/>
              </w:rPr>
            </w:rPrChange>
          </w:rPr>
          <w:t>בגין</w:t>
        </w:r>
        <w:r w:rsidR="00E555AB" w:rsidRPr="00E555AB">
          <w:rPr>
            <w:rStyle w:val="emailstyle17"/>
            <w:rFonts w:ascii="Times New Roman" w:hAnsi="Times New Roman" w:cs="David"/>
            <w:b/>
            <w:bCs/>
            <w:color w:val="auto"/>
            <w:sz w:val="24"/>
            <w:rtl/>
            <w:rPrChange w:id="1244"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45" w:author="Shimon" w:date="2019-07-23T14:37:00Z">
              <w:rPr>
                <w:rStyle w:val="emailstyle17"/>
                <w:rFonts w:ascii="Times New Roman" w:hAnsi="Times New Roman" w:cs="David" w:hint="eastAsia"/>
                <w:b/>
                <w:bCs/>
                <w:color w:val="auto"/>
                <w:szCs w:val="28"/>
                <w:u w:val="single"/>
                <w:rtl/>
              </w:rPr>
            </w:rPrChange>
          </w:rPr>
          <w:t>תקופת</w:t>
        </w:r>
        <w:r w:rsidR="00E555AB" w:rsidRPr="00E555AB">
          <w:rPr>
            <w:rStyle w:val="emailstyle17"/>
            <w:rFonts w:ascii="Times New Roman" w:hAnsi="Times New Roman" w:cs="David"/>
            <w:b/>
            <w:bCs/>
            <w:color w:val="auto"/>
            <w:sz w:val="24"/>
            <w:rtl/>
            <w:rPrChange w:id="1246"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47" w:author="Shimon" w:date="2019-07-23T14:37:00Z">
              <w:rPr>
                <w:rStyle w:val="emailstyle17"/>
                <w:rFonts w:ascii="Times New Roman" w:hAnsi="Times New Roman" w:cs="David" w:hint="eastAsia"/>
                <w:b/>
                <w:bCs/>
                <w:color w:val="auto"/>
                <w:szCs w:val="28"/>
                <w:u w:val="single"/>
                <w:rtl/>
              </w:rPr>
            </w:rPrChange>
          </w:rPr>
          <w:t>כתב</w:t>
        </w:r>
        <w:r w:rsidR="00E555AB" w:rsidRPr="00E555AB">
          <w:rPr>
            <w:rStyle w:val="emailstyle17"/>
            <w:rFonts w:ascii="Times New Roman" w:hAnsi="Times New Roman" w:cs="David"/>
            <w:b/>
            <w:bCs/>
            <w:color w:val="auto"/>
            <w:sz w:val="24"/>
            <w:rtl/>
            <w:rPrChange w:id="1248"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49" w:author="Shimon" w:date="2019-07-23T14:37:00Z">
              <w:rPr>
                <w:rStyle w:val="emailstyle17"/>
                <w:rFonts w:ascii="Times New Roman" w:hAnsi="Times New Roman" w:cs="David" w:hint="eastAsia"/>
                <w:b/>
                <w:bCs/>
                <w:color w:val="auto"/>
                <w:szCs w:val="28"/>
                <w:u w:val="single"/>
                <w:rtl/>
              </w:rPr>
            </w:rPrChange>
          </w:rPr>
          <w:t>המינוי</w:t>
        </w:r>
        <w:r w:rsidR="00E555AB" w:rsidRPr="00E555AB">
          <w:rPr>
            <w:rStyle w:val="emailstyle17"/>
            <w:rFonts w:ascii="Times New Roman" w:hAnsi="Times New Roman" w:cs="David"/>
            <w:b/>
            <w:bCs/>
            <w:color w:val="auto"/>
            <w:sz w:val="24"/>
            <w:rtl/>
            <w:rPrChange w:id="1250" w:author="Shimon" w:date="2019-07-23T14:37:00Z">
              <w:rPr>
                <w:rStyle w:val="emailstyle17"/>
                <w:rFonts w:ascii="Times New Roman" w:hAnsi="Times New Roman" w:cs="David"/>
                <w:b/>
                <w:bCs/>
                <w:color w:val="auto"/>
                <w:szCs w:val="28"/>
                <w:u w:val="single"/>
                <w:rtl/>
              </w:rPr>
            </w:rPrChange>
          </w:rPr>
          <w:t xml:space="preserve"> (ר' </w:t>
        </w:r>
        <w:r w:rsidR="00520F84">
          <w:rPr>
            <w:rStyle w:val="emailstyle17"/>
            <w:rFonts w:ascii="Times New Roman" w:hAnsi="Times New Roman" w:cs="David" w:hint="eastAsia"/>
            <w:b/>
            <w:bCs/>
            <w:color w:val="auto"/>
            <w:sz w:val="24"/>
            <w:rtl/>
          </w:rPr>
          <w:t>פיסק</w:t>
        </w:r>
      </w:ins>
      <w:ins w:id="1251" w:author="Shimon" w:date="2019-07-30T14:18:00Z">
        <w:r w:rsidR="00520F84">
          <w:rPr>
            <w:rStyle w:val="emailstyle17"/>
            <w:rFonts w:ascii="Times New Roman" w:hAnsi="Times New Roman" w:cs="David" w:hint="cs"/>
            <w:b/>
            <w:bCs/>
            <w:color w:val="auto"/>
            <w:sz w:val="24"/>
            <w:rtl/>
          </w:rPr>
          <w:t>אות 36</w:t>
        </w:r>
      </w:ins>
      <w:ins w:id="1252" w:author="Shimon" w:date="2019-07-23T14:35:00Z">
        <w:r w:rsidR="00E555AB" w:rsidRPr="00E555AB">
          <w:rPr>
            <w:rStyle w:val="emailstyle17"/>
            <w:rFonts w:ascii="Times New Roman" w:hAnsi="Times New Roman" w:cs="David"/>
            <w:b/>
            <w:bCs/>
            <w:color w:val="auto"/>
            <w:sz w:val="24"/>
            <w:rtl/>
            <w:rPrChange w:id="1253" w:author="Shimon" w:date="2019-07-23T14:37:00Z">
              <w:rPr>
                <w:rStyle w:val="emailstyle17"/>
                <w:rFonts w:ascii="Times New Roman" w:hAnsi="Times New Roman" w:cs="David"/>
                <w:b/>
                <w:bCs/>
                <w:color w:val="auto"/>
                <w:szCs w:val="28"/>
                <w:u w:val="single"/>
                <w:rtl/>
              </w:rPr>
            </w:rPrChange>
          </w:rPr>
          <w:t xml:space="preserve"> </w:t>
        </w:r>
      </w:ins>
      <w:ins w:id="1254" w:author="Shimon" w:date="2019-07-30T14:18:00Z">
        <w:r w:rsidR="00520F84">
          <w:rPr>
            <w:rStyle w:val="emailstyle17"/>
            <w:rFonts w:ascii="Times New Roman" w:hAnsi="Times New Roman" w:cs="David" w:hint="cs"/>
            <w:b/>
            <w:bCs/>
            <w:color w:val="auto"/>
            <w:sz w:val="24"/>
            <w:rtl/>
          </w:rPr>
          <w:t>-</w:t>
        </w:r>
      </w:ins>
      <w:ins w:id="1255" w:author="Shimon" w:date="2019-07-23T14:35:00Z">
        <w:r w:rsidR="00E555AB" w:rsidRPr="00E555AB">
          <w:rPr>
            <w:rStyle w:val="emailstyle17"/>
            <w:rFonts w:ascii="Times New Roman" w:hAnsi="Times New Roman" w:cs="David"/>
            <w:b/>
            <w:bCs/>
            <w:color w:val="auto"/>
            <w:sz w:val="24"/>
            <w:rtl/>
            <w:rPrChange w:id="1256" w:author="Shimon" w:date="2019-07-23T14:37:00Z">
              <w:rPr>
                <w:rStyle w:val="emailstyle17"/>
                <w:rFonts w:ascii="Times New Roman" w:hAnsi="Times New Roman" w:cs="David"/>
                <w:b/>
                <w:bCs/>
                <w:color w:val="auto"/>
                <w:szCs w:val="28"/>
                <w:u w:val="single"/>
                <w:rtl/>
              </w:rPr>
            </w:rPrChange>
          </w:rPr>
          <w:t xml:space="preserve">35 </w:t>
        </w:r>
        <w:r w:rsidR="00E555AB" w:rsidRPr="00E555AB">
          <w:rPr>
            <w:rStyle w:val="emailstyle17"/>
            <w:rFonts w:ascii="Times New Roman" w:hAnsi="Times New Roman" w:cs="David" w:hint="eastAsia"/>
            <w:b/>
            <w:bCs/>
            <w:color w:val="auto"/>
            <w:sz w:val="24"/>
            <w:rtl/>
            <w:rPrChange w:id="1257" w:author="Shimon" w:date="2019-07-23T14:37:00Z">
              <w:rPr>
                <w:rStyle w:val="emailstyle17"/>
                <w:rFonts w:ascii="Times New Roman" w:hAnsi="Times New Roman" w:cs="David" w:hint="eastAsia"/>
                <w:b/>
                <w:bCs/>
                <w:color w:val="auto"/>
                <w:szCs w:val="28"/>
                <w:u w:val="single"/>
                <w:rtl/>
              </w:rPr>
            </w:rPrChange>
          </w:rPr>
          <w:t>לעיל</w:t>
        </w:r>
        <w:r w:rsidR="00E555AB" w:rsidRPr="00E555AB">
          <w:rPr>
            <w:rStyle w:val="emailstyle17"/>
            <w:rFonts w:ascii="Times New Roman" w:hAnsi="Times New Roman" w:cs="David"/>
            <w:b/>
            <w:bCs/>
            <w:color w:val="auto"/>
            <w:sz w:val="24"/>
            <w:rtl/>
            <w:rPrChange w:id="1258"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59" w:author="Shimon" w:date="2019-07-23T14:37:00Z">
              <w:rPr>
                <w:rStyle w:val="emailstyle17"/>
                <w:rFonts w:ascii="Times New Roman" w:hAnsi="Times New Roman" w:cs="David" w:hint="eastAsia"/>
                <w:b/>
                <w:bCs/>
                <w:color w:val="auto"/>
                <w:szCs w:val="28"/>
                <w:u w:val="single"/>
                <w:rtl/>
              </w:rPr>
            </w:rPrChange>
          </w:rPr>
          <w:t>כותב</w:t>
        </w:r>
        <w:r w:rsidR="00E555AB" w:rsidRPr="00E555AB">
          <w:rPr>
            <w:rStyle w:val="emailstyle17"/>
            <w:rFonts w:ascii="Times New Roman" w:hAnsi="Times New Roman" w:cs="David"/>
            <w:b/>
            <w:bCs/>
            <w:color w:val="auto"/>
            <w:sz w:val="24"/>
            <w:rtl/>
            <w:rPrChange w:id="1260"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61" w:author="Shimon" w:date="2019-07-23T14:37:00Z">
              <w:rPr>
                <w:rStyle w:val="emailstyle17"/>
                <w:rFonts w:ascii="Times New Roman" w:hAnsi="Times New Roman" w:cs="David" w:hint="eastAsia"/>
                <w:b/>
                <w:bCs/>
                <w:color w:val="auto"/>
                <w:szCs w:val="28"/>
                <w:u w:val="single"/>
                <w:rtl/>
              </w:rPr>
            </w:rPrChange>
          </w:rPr>
          <w:t>מר</w:t>
        </w:r>
        <w:r w:rsidR="00E555AB" w:rsidRPr="00E555AB">
          <w:rPr>
            <w:rStyle w:val="emailstyle17"/>
            <w:rFonts w:ascii="Times New Roman" w:hAnsi="Times New Roman" w:cs="David"/>
            <w:b/>
            <w:bCs/>
            <w:color w:val="auto"/>
            <w:sz w:val="24"/>
            <w:rtl/>
            <w:rPrChange w:id="1262"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63" w:author="Shimon" w:date="2019-07-23T14:37:00Z">
              <w:rPr>
                <w:rStyle w:val="emailstyle17"/>
                <w:rFonts w:ascii="Times New Roman" w:hAnsi="Times New Roman" w:cs="David" w:hint="eastAsia"/>
                <w:b/>
                <w:bCs/>
                <w:color w:val="auto"/>
                <w:szCs w:val="28"/>
                <w:u w:val="single"/>
                <w:rtl/>
              </w:rPr>
            </w:rPrChange>
          </w:rPr>
          <w:t>ציון</w:t>
        </w:r>
        <w:r w:rsidR="00E555AB" w:rsidRPr="00E555AB">
          <w:rPr>
            <w:rStyle w:val="emailstyle17"/>
            <w:rFonts w:ascii="Times New Roman" w:hAnsi="Times New Roman" w:cs="David"/>
            <w:b/>
            <w:bCs/>
            <w:color w:val="auto"/>
            <w:sz w:val="24"/>
            <w:rtl/>
            <w:rPrChange w:id="1264"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65" w:author="Shimon" w:date="2019-07-23T14:37:00Z">
              <w:rPr>
                <w:rStyle w:val="emailstyle17"/>
                <w:rFonts w:ascii="Times New Roman" w:hAnsi="Times New Roman" w:cs="David" w:hint="eastAsia"/>
                <w:b/>
                <w:bCs/>
                <w:color w:val="auto"/>
                <w:szCs w:val="28"/>
                <w:u w:val="single"/>
                <w:rtl/>
              </w:rPr>
            </w:rPrChange>
          </w:rPr>
          <w:t>לוי</w:t>
        </w:r>
      </w:ins>
      <w:ins w:id="1266" w:author="Shimon" w:date="2019-07-23T14:36:00Z">
        <w:r w:rsidR="00E555AB" w:rsidRPr="00E555AB">
          <w:rPr>
            <w:rStyle w:val="emailstyle17"/>
            <w:rFonts w:ascii="Times New Roman" w:hAnsi="Times New Roman" w:cs="David"/>
            <w:b/>
            <w:bCs/>
            <w:color w:val="auto"/>
            <w:sz w:val="24"/>
            <w:rtl/>
            <w:rPrChange w:id="1267" w:author="Shimon" w:date="2019-07-23T14:37:00Z">
              <w:rPr>
                <w:rStyle w:val="emailstyle17"/>
                <w:rFonts w:ascii="Times New Roman" w:hAnsi="Times New Roman" w:cs="David"/>
                <w:b/>
                <w:bCs/>
                <w:color w:val="auto"/>
                <w:szCs w:val="28"/>
                <w:u w:val="single"/>
                <w:rtl/>
              </w:rPr>
            </w:rPrChange>
          </w:rPr>
          <w:t xml:space="preserve">: "אנו </w:t>
        </w:r>
        <w:r w:rsidR="00E555AB" w:rsidRPr="00E555AB">
          <w:rPr>
            <w:rStyle w:val="emailstyle17"/>
            <w:rFonts w:ascii="Times New Roman" w:hAnsi="Times New Roman" w:cs="David" w:hint="eastAsia"/>
            <w:b/>
            <w:bCs/>
            <w:color w:val="auto"/>
            <w:sz w:val="24"/>
            <w:rtl/>
            <w:rPrChange w:id="1268" w:author="Shimon" w:date="2019-07-23T14:37:00Z">
              <w:rPr>
                <w:rStyle w:val="emailstyle17"/>
                <w:rFonts w:ascii="Times New Roman" w:hAnsi="Times New Roman" w:cs="David" w:hint="eastAsia"/>
                <w:b/>
                <w:bCs/>
                <w:color w:val="auto"/>
                <w:szCs w:val="28"/>
                <w:u w:val="single"/>
                <w:rtl/>
              </w:rPr>
            </w:rPrChange>
          </w:rPr>
          <w:t>מבצעים</w:t>
        </w:r>
        <w:r w:rsidR="00E555AB" w:rsidRPr="00E555AB">
          <w:rPr>
            <w:rStyle w:val="emailstyle17"/>
            <w:rFonts w:ascii="Times New Roman" w:hAnsi="Times New Roman" w:cs="David"/>
            <w:b/>
            <w:bCs/>
            <w:color w:val="auto"/>
            <w:sz w:val="24"/>
            <w:rtl/>
            <w:rPrChange w:id="1269"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70" w:author="Shimon" w:date="2019-07-23T14:37:00Z">
              <w:rPr>
                <w:rStyle w:val="emailstyle17"/>
                <w:rFonts w:ascii="Times New Roman" w:hAnsi="Times New Roman" w:cs="David" w:hint="eastAsia"/>
                <w:b/>
                <w:bCs/>
                <w:color w:val="auto"/>
                <w:szCs w:val="28"/>
                <w:u w:val="single"/>
                <w:rtl/>
              </w:rPr>
            </w:rPrChange>
          </w:rPr>
          <w:t>בשלב</w:t>
        </w:r>
        <w:r w:rsidR="00E555AB" w:rsidRPr="00E555AB">
          <w:rPr>
            <w:rStyle w:val="emailstyle17"/>
            <w:rFonts w:ascii="Times New Roman" w:hAnsi="Times New Roman" w:cs="David"/>
            <w:b/>
            <w:bCs/>
            <w:color w:val="auto"/>
            <w:sz w:val="24"/>
            <w:rtl/>
            <w:rPrChange w:id="1271"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72" w:author="Shimon" w:date="2019-07-23T14:37:00Z">
              <w:rPr>
                <w:rStyle w:val="emailstyle17"/>
                <w:rFonts w:ascii="Times New Roman" w:hAnsi="Times New Roman" w:cs="David" w:hint="eastAsia"/>
                <w:b/>
                <w:bCs/>
                <w:color w:val="auto"/>
                <w:szCs w:val="28"/>
                <w:u w:val="single"/>
                <w:rtl/>
              </w:rPr>
            </w:rPrChange>
          </w:rPr>
          <w:t>זה</w:t>
        </w:r>
        <w:r w:rsidR="00E555AB" w:rsidRPr="00E555AB">
          <w:rPr>
            <w:rStyle w:val="emailstyle17"/>
            <w:rFonts w:ascii="Times New Roman" w:hAnsi="Times New Roman" w:cs="David"/>
            <w:b/>
            <w:bCs/>
            <w:color w:val="auto"/>
            <w:sz w:val="24"/>
            <w:rtl/>
            <w:rPrChange w:id="1273"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74" w:author="Shimon" w:date="2019-07-23T14:37:00Z">
              <w:rPr>
                <w:rStyle w:val="emailstyle17"/>
                <w:rFonts w:ascii="Times New Roman" w:hAnsi="Times New Roman" w:cs="David" w:hint="eastAsia"/>
                <w:b/>
                <w:bCs/>
                <w:color w:val="auto"/>
                <w:szCs w:val="28"/>
                <w:u w:val="single"/>
                <w:rtl/>
              </w:rPr>
            </w:rPrChange>
          </w:rPr>
          <w:t>חשיבה</w:t>
        </w:r>
        <w:r w:rsidR="00E555AB" w:rsidRPr="00E555AB">
          <w:rPr>
            <w:rStyle w:val="emailstyle17"/>
            <w:rFonts w:ascii="Times New Roman" w:hAnsi="Times New Roman" w:cs="David"/>
            <w:b/>
            <w:bCs/>
            <w:color w:val="auto"/>
            <w:sz w:val="24"/>
            <w:rtl/>
            <w:rPrChange w:id="1275"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76" w:author="Shimon" w:date="2019-07-23T14:37:00Z">
              <w:rPr>
                <w:rStyle w:val="emailstyle17"/>
                <w:rFonts w:ascii="Times New Roman" w:hAnsi="Times New Roman" w:cs="David" w:hint="eastAsia"/>
                <w:b/>
                <w:bCs/>
                <w:color w:val="auto"/>
                <w:szCs w:val="28"/>
                <w:u w:val="single"/>
                <w:rtl/>
              </w:rPr>
            </w:rPrChange>
          </w:rPr>
          <w:t>ובדיקה</w:t>
        </w:r>
        <w:r w:rsidR="00E555AB" w:rsidRPr="00E555AB">
          <w:rPr>
            <w:rStyle w:val="emailstyle17"/>
            <w:rFonts w:ascii="Times New Roman" w:hAnsi="Times New Roman" w:cs="David"/>
            <w:b/>
            <w:bCs/>
            <w:color w:val="auto"/>
            <w:sz w:val="24"/>
            <w:rtl/>
            <w:rPrChange w:id="1277"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78" w:author="Shimon" w:date="2019-07-23T14:37:00Z">
              <w:rPr>
                <w:rStyle w:val="emailstyle17"/>
                <w:rFonts w:ascii="Times New Roman" w:hAnsi="Times New Roman" w:cs="David" w:hint="eastAsia"/>
                <w:b/>
                <w:bCs/>
                <w:color w:val="auto"/>
                <w:szCs w:val="28"/>
                <w:u w:val="single"/>
                <w:rtl/>
              </w:rPr>
            </w:rPrChange>
          </w:rPr>
          <w:t>ולאחר</w:t>
        </w:r>
        <w:r w:rsidR="00E555AB" w:rsidRPr="00E555AB">
          <w:rPr>
            <w:rStyle w:val="emailstyle17"/>
            <w:rFonts w:ascii="Times New Roman" w:hAnsi="Times New Roman" w:cs="David"/>
            <w:b/>
            <w:bCs/>
            <w:color w:val="auto"/>
            <w:sz w:val="24"/>
            <w:rtl/>
            <w:rPrChange w:id="1279"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80" w:author="Shimon" w:date="2019-07-23T14:37:00Z">
              <w:rPr>
                <w:rStyle w:val="emailstyle17"/>
                <w:rFonts w:ascii="Times New Roman" w:hAnsi="Times New Roman" w:cs="David" w:hint="eastAsia"/>
                <w:b/>
                <w:bCs/>
                <w:color w:val="auto"/>
                <w:szCs w:val="28"/>
                <w:u w:val="single"/>
                <w:rtl/>
              </w:rPr>
            </w:rPrChange>
          </w:rPr>
          <w:t>סיום</w:t>
        </w:r>
        <w:r w:rsidR="00E555AB" w:rsidRPr="00E555AB">
          <w:rPr>
            <w:rStyle w:val="emailstyle17"/>
            <w:rFonts w:ascii="Times New Roman" w:hAnsi="Times New Roman" w:cs="David"/>
            <w:b/>
            <w:bCs/>
            <w:color w:val="auto"/>
            <w:sz w:val="24"/>
            <w:rtl/>
            <w:rPrChange w:id="1281"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82" w:author="Shimon" w:date="2019-07-23T14:37:00Z">
              <w:rPr>
                <w:rStyle w:val="emailstyle17"/>
                <w:rFonts w:ascii="Times New Roman" w:hAnsi="Times New Roman" w:cs="David" w:hint="eastAsia"/>
                <w:b/>
                <w:bCs/>
                <w:color w:val="auto"/>
                <w:szCs w:val="28"/>
                <w:u w:val="single"/>
                <w:rtl/>
              </w:rPr>
            </w:rPrChange>
          </w:rPr>
          <w:t>בדקתינו</w:t>
        </w:r>
        <w:r w:rsidR="00E555AB" w:rsidRPr="00E555AB">
          <w:rPr>
            <w:rStyle w:val="emailstyle17"/>
            <w:rFonts w:ascii="Times New Roman" w:hAnsi="Times New Roman" w:cs="David"/>
            <w:b/>
            <w:bCs/>
            <w:color w:val="auto"/>
            <w:sz w:val="24"/>
            <w:rtl/>
            <w:rPrChange w:id="1283"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84" w:author="Shimon" w:date="2019-07-23T14:37:00Z">
              <w:rPr>
                <w:rStyle w:val="emailstyle17"/>
                <w:rFonts w:ascii="Times New Roman" w:hAnsi="Times New Roman" w:cs="David" w:hint="eastAsia"/>
                <w:b/>
                <w:bCs/>
                <w:color w:val="auto"/>
                <w:szCs w:val="28"/>
                <w:u w:val="single"/>
                <w:rtl/>
              </w:rPr>
            </w:rPrChange>
          </w:rPr>
          <w:t>נשוב</w:t>
        </w:r>
        <w:r w:rsidR="00E555AB" w:rsidRPr="00E555AB">
          <w:rPr>
            <w:rStyle w:val="emailstyle17"/>
            <w:rFonts w:ascii="Times New Roman" w:hAnsi="Times New Roman" w:cs="David"/>
            <w:b/>
            <w:bCs/>
            <w:color w:val="auto"/>
            <w:sz w:val="24"/>
            <w:rtl/>
            <w:rPrChange w:id="1285" w:author="Shimon" w:date="2019-07-23T14:37:00Z">
              <w:rPr>
                <w:rStyle w:val="emailstyle17"/>
                <w:rFonts w:ascii="Times New Roman" w:hAnsi="Times New Roman" w:cs="David"/>
                <w:b/>
                <w:bCs/>
                <w:color w:val="auto"/>
                <w:szCs w:val="28"/>
                <w:u w:val="single"/>
                <w:rtl/>
              </w:rPr>
            </w:rPrChange>
          </w:rPr>
          <w:t xml:space="preserve"> </w:t>
        </w:r>
        <w:r w:rsidR="00E555AB" w:rsidRPr="00E555AB">
          <w:rPr>
            <w:rStyle w:val="emailstyle17"/>
            <w:rFonts w:ascii="Times New Roman" w:hAnsi="Times New Roman" w:cs="David" w:hint="eastAsia"/>
            <w:b/>
            <w:bCs/>
            <w:color w:val="auto"/>
            <w:sz w:val="24"/>
            <w:rtl/>
            <w:rPrChange w:id="1286" w:author="Shimon" w:date="2019-07-23T14:37:00Z">
              <w:rPr>
                <w:rStyle w:val="emailstyle17"/>
                <w:rFonts w:ascii="Times New Roman" w:hAnsi="Times New Roman" w:cs="David" w:hint="eastAsia"/>
                <w:b/>
                <w:bCs/>
                <w:color w:val="auto"/>
                <w:szCs w:val="28"/>
                <w:u w:val="single"/>
                <w:rtl/>
              </w:rPr>
            </w:rPrChange>
          </w:rPr>
          <w:t>ונשיבך</w:t>
        </w:r>
        <w:r w:rsidR="00E555AB" w:rsidRPr="00E555AB">
          <w:rPr>
            <w:rStyle w:val="emailstyle17"/>
            <w:rFonts w:ascii="Times New Roman" w:hAnsi="Times New Roman" w:cs="David"/>
            <w:b/>
            <w:bCs/>
            <w:color w:val="auto"/>
            <w:sz w:val="24"/>
            <w:rtl/>
            <w:rPrChange w:id="1287" w:author="Shimon" w:date="2019-07-23T14:37:00Z">
              <w:rPr>
                <w:rStyle w:val="emailstyle17"/>
                <w:rFonts w:ascii="Times New Roman" w:hAnsi="Times New Roman" w:cs="David"/>
                <w:b/>
                <w:bCs/>
                <w:color w:val="auto"/>
                <w:szCs w:val="28"/>
                <w:u w:val="single"/>
                <w:rtl/>
              </w:rPr>
            </w:rPrChange>
          </w:rPr>
          <w:t>"</w:t>
        </w:r>
      </w:ins>
      <w:ins w:id="1288" w:author="Shimon" w:date="2019-07-23T14:37:00Z">
        <w:r w:rsidR="00E555AB" w:rsidRPr="00E555AB">
          <w:rPr>
            <w:rStyle w:val="emailstyle17"/>
            <w:rFonts w:ascii="Times New Roman" w:hAnsi="Times New Roman" w:cs="David"/>
            <w:b/>
            <w:bCs/>
            <w:color w:val="auto"/>
            <w:sz w:val="24"/>
            <w:rtl/>
            <w:rPrChange w:id="1289" w:author="Shimon" w:date="2019-07-23T14:37:00Z">
              <w:rPr>
                <w:rStyle w:val="emailstyle17"/>
                <w:rFonts w:ascii="Times New Roman" w:hAnsi="Times New Roman" w:cs="David"/>
                <w:b/>
                <w:bCs/>
                <w:color w:val="auto"/>
                <w:szCs w:val="28"/>
                <w:u w:val="single"/>
                <w:rtl/>
              </w:rPr>
            </w:rPrChange>
          </w:rPr>
          <w:t xml:space="preserve"> </w:t>
        </w:r>
      </w:ins>
    </w:p>
    <w:p w14:paraId="285EFF64" w14:textId="77777777" w:rsidR="00E21D10" w:rsidRDefault="00B9328F">
      <w:pPr>
        <w:pStyle w:val="11"/>
        <w:numPr>
          <w:ilvl w:val="0"/>
          <w:numId w:val="14"/>
        </w:numPr>
        <w:tabs>
          <w:tab w:val="num" w:pos="523"/>
        </w:tabs>
        <w:spacing w:before="0" w:after="240" w:line="360" w:lineRule="auto"/>
        <w:ind w:left="98" w:firstLine="0"/>
        <w:pPrChange w:id="1290" w:author="Shimon" w:date="2019-07-23T19:28:00Z">
          <w:pPr>
            <w:pStyle w:val="11"/>
            <w:numPr>
              <w:numId w:val="14"/>
            </w:numPr>
            <w:tabs>
              <w:tab w:val="left" w:pos="566"/>
              <w:tab w:val="num" w:pos="1440"/>
            </w:tabs>
            <w:spacing w:before="0" w:after="240" w:line="360" w:lineRule="auto"/>
            <w:ind w:left="566" w:right="360" w:hanging="425"/>
          </w:pPr>
        </w:pPrChange>
      </w:pPr>
      <w:ins w:id="1291" w:author="Shimon" w:date="2019-07-23T15:40:00Z">
        <w:r w:rsidRPr="00E21D10">
          <w:rPr>
            <w:rStyle w:val="emailstyle17"/>
            <w:rFonts w:ascii="Times New Roman" w:hAnsi="Times New Roman" w:cs="David" w:hint="cs"/>
            <w:b/>
            <w:bCs/>
            <w:color w:val="auto"/>
            <w:sz w:val="24"/>
            <w:rtl/>
          </w:rPr>
          <w:t xml:space="preserve">  </w:t>
        </w:r>
      </w:ins>
      <w:ins w:id="1292" w:author="Shimon" w:date="2019-07-23T14:48:00Z">
        <w:r w:rsidR="00A87DBF">
          <w:rPr>
            <w:rFonts w:hint="cs"/>
            <w:rtl/>
          </w:rPr>
          <w:t xml:space="preserve">התובע ניסה שוב ושוב לשוחח עם </w:t>
        </w:r>
        <w:r w:rsidR="00E21D10">
          <w:rPr>
            <w:rFonts w:hint="cs"/>
            <w:rtl/>
          </w:rPr>
          <w:t>מר ציון לוי ו/או עם מר אהרונו</w:t>
        </w:r>
      </w:ins>
      <w:ins w:id="1293" w:author="Shimon" w:date="2019-07-23T19:24:00Z">
        <w:r w:rsidR="00E21D10">
          <w:rPr>
            <w:rFonts w:hint="cs"/>
            <w:rtl/>
          </w:rPr>
          <w:t>ב מדוע צריך פתא</w:t>
        </w:r>
      </w:ins>
      <w:ins w:id="1294" w:author="Shimon" w:date="2019-07-23T19:26:00Z">
        <w:r w:rsidR="00E21D10">
          <w:rPr>
            <w:rFonts w:hint="cs"/>
            <w:rtl/>
          </w:rPr>
          <w:t>ום</w:t>
        </w:r>
      </w:ins>
      <w:ins w:id="1295" w:author="Shimon" w:date="2019-07-23T19:24:00Z">
        <w:r w:rsidR="00E21D10">
          <w:rPr>
            <w:rFonts w:hint="cs"/>
            <w:rtl/>
          </w:rPr>
          <w:t>, אחרי</w:t>
        </w:r>
      </w:ins>
      <w:ins w:id="1296" w:author="Shimon" w:date="2019-07-23T19:25:00Z">
        <w:r w:rsidR="00E21D10">
          <w:rPr>
            <w:rFonts w:hint="cs"/>
            <w:rtl/>
          </w:rPr>
          <w:t xml:space="preserve"> הפרישה, "לבדוק" את מה שהיה ברור לכל המערכת ולמצער, כמה זמן תערך ה</w:t>
        </w:r>
      </w:ins>
      <w:ins w:id="1297" w:author="Shimon" w:date="2019-07-23T19:26:00Z">
        <w:r w:rsidR="00E21D10">
          <w:rPr>
            <w:rFonts w:hint="cs"/>
            <w:rtl/>
          </w:rPr>
          <w:t>"</w:t>
        </w:r>
      </w:ins>
      <w:ins w:id="1298" w:author="Shimon" w:date="2019-07-23T19:25:00Z">
        <w:r w:rsidR="00E21D10">
          <w:rPr>
            <w:rFonts w:hint="cs"/>
            <w:rtl/>
          </w:rPr>
          <w:t>בדיקה</w:t>
        </w:r>
      </w:ins>
      <w:ins w:id="1299" w:author="Shimon" w:date="2019-07-23T19:26:00Z">
        <w:r w:rsidR="00E21D10">
          <w:rPr>
            <w:rFonts w:hint="cs"/>
            <w:rtl/>
          </w:rPr>
          <w:t xml:space="preserve">", אך </w:t>
        </w:r>
      </w:ins>
      <w:ins w:id="1300" w:author="Shimon" w:date="2019-07-23T14:48:00Z">
        <w:r w:rsidR="00A87DBF">
          <w:rPr>
            <w:rFonts w:hint="cs"/>
            <w:rtl/>
          </w:rPr>
          <w:t xml:space="preserve">ללא הצלחה. </w:t>
        </w:r>
      </w:ins>
      <w:ins w:id="1301" w:author="Shimon" w:date="2019-07-23T14:49:00Z">
        <w:r w:rsidR="00A87DBF">
          <w:rPr>
            <w:rFonts w:hint="cs"/>
            <w:rtl/>
          </w:rPr>
          <w:t xml:space="preserve">באמצעות </w:t>
        </w:r>
      </w:ins>
      <w:ins w:id="1302" w:author="Shimon" w:date="2019-07-23T15:01:00Z">
        <w:r w:rsidR="00500150">
          <w:rPr>
            <w:rFonts w:hint="cs"/>
            <w:rtl/>
          </w:rPr>
          <w:t>ה</w:t>
        </w:r>
      </w:ins>
      <w:ins w:id="1303" w:author="Shimon" w:date="2019-07-23T14:49:00Z">
        <w:r w:rsidR="00A87DBF">
          <w:rPr>
            <w:rFonts w:hint="cs"/>
            <w:rtl/>
          </w:rPr>
          <w:t xml:space="preserve">מזכירות נאמר לו שעליו להעלות את השגותיו וטיעוניו על </w:t>
        </w:r>
      </w:ins>
      <w:ins w:id="1304" w:author="Shimon" w:date="2019-07-23T15:06:00Z">
        <w:r w:rsidR="00500150">
          <w:rPr>
            <w:rFonts w:hint="cs"/>
            <w:rtl/>
          </w:rPr>
          <w:t xml:space="preserve"> הכתב</w:t>
        </w:r>
      </w:ins>
      <w:ins w:id="1305" w:author="Shimon" w:date="2019-07-23T15:07:00Z">
        <w:r w:rsidR="00500150">
          <w:rPr>
            <w:rFonts w:hint="cs"/>
            <w:rtl/>
          </w:rPr>
          <w:t xml:space="preserve"> וכך הוא </w:t>
        </w:r>
      </w:ins>
      <w:ins w:id="1306" w:author="Shimon" w:date="2019-07-23T16:45:00Z">
        <w:r w:rsidR="005D4DA4">
          <w:rPr>
            <w:rFonts w:hint="cs"/>
            <w:rtl/>
          </w:rPr>
          <w:t xml:space="preserve">אכן </w:t>
        </w:r>
      </w:ins>
      <w:ins w:id="1307" w:author="Shimon" w:date="2019-07-23T15:07:00Z">
        <w:r w:rsidR="00500150">
          <w:rPr>
            <w:rFonts w:hint="cs"/>
            <w:rtl/>
          </w:rPr>
          <w:t>עשה</w:t>
        </w:r>
      </w:ins>
      <w:ins w:id="1308" w:author="Shimon" w:date="2019-07-23T17:40:00Z">
        <w:r w:rsidR="00412A8B">
          <w:rPr>
            <w:rFonts w:hint="cs"/>
            <w:rtl/>
          </w:rPr>
          <w:t>.</w:t>
        </w:r>
      </w:ins>
      <w:r w:rsidR="00412A8B" w:rsidRPr="00412A8B" w:rsidDel="00412A8B">
        <w:rPr>
          <w:rFonts w:hint="cs"/>
          <w:rtl/>
        </w:rPr>
        <w:t xml:space="preserve"> </w:t>
      </w:r>
    </w:p>
    <w:p w14:paraId="53AF99EA" w14:textId="28A65E74" w:rsidR="00500150" w:rsidRDefault="00412A8B">
      <w:pPr>
        <w:pStyle w:val="11"/>
        <w:spacing w:before="0" w:after="240" w:line="360" w:lineRule="auto"/>
        <w:ind w:left="-44" w:right="360" w:firstLine="0"/>
        <w:rPr>
          <w:ins w:id="1309" w:author="Shimon" w:date="2019-07-23T16:40:00Z"/>
        </w:rPr>
        <w:pPrChange w:id="1310" w:author="Shimon" w:date="2019-07-30T14:20:00Z">
          <w:pPr>
            <w:pStyle w:val="11"/>
            <w:numPr>
              <w:numId w:val="14"/>
            </w:numPr>
            <w:tabs>
              <w:tab w:val="num" w:pos="523"/>
              <w:tab w:val="num" w:pos="1440"/>
            </w:tabs>
            <w:spacing w:before="0" w:after="240" w:line="360" w:lineRule="auto"/>
            <w:ind w:left="98" w:right="360" w:firstLine="0"/>
          </w:pPr>
        </w:pPrChange>
      </w:pPr>
      <w:ins w:id="1311" w:author="Shimon" w:date="2019-07-23T15:39:00Z">
        <w:r>
          <w:rPr>
            <w:rFonts w:hint="cs"/>
            <w:rtl/>
          </w:rPr>
          <w:t xml:space="preserve">רצ"ב </w:t>
        </w:r>
      </w:ins>
      <w:ins w:id="1312" w:author="Shimon" w:date="2019-07-23T15:37:00Z">
        <w:r>
          <w:rPr>
            <w:rFonts w:hint="cs"/>
            <w:rtl/>
          </w:rPr>
          <w:t>מכתביו של התובע מ8.1.13 תגו</w:t>
        </w:r>
      </w:ins>
      <w:ins w:id="1313" w:author="Shimon" w:date="2019-07-23T15:39:00Z">
        <w:r>
          <w:rPr>
            <w:rFonts w:hint="cs"/>
            <w:rtl/>
          </w:rPr>
          <w:t>ב</w:t>
        </w:r>
      </w:ins>
      <w:ins w:id="1314" w:author="Shimon" w:date="2019-07-23T15:37:00Z">
        <w:r>
          <w:rPr>
            <w:rFonts w:hint="cs"/>
            <w:rtl/>
          </w:rPr>
          <w:t>ת מר צ. ל</w:t>
        </w:r>
      </w:ins>
      <w:ins w:id="1315" w:author="Shimon" w:date="2019-07-23T15:38:00Z">
        <w:r w:rsidR="00520F84">
          <w:rPr>
            <w:rFonts w:hint="cs"/>
            <w:rtl/>
          </w:rPr>
          <w:t>וי מ</w:t>
        </w:r>
      </w:ins>
      <w:ins w:id="1316" w:author="Shimon" w:date="2019-07-30T14:19:00Z">
        <w:r w:rsidR="00520F84">
          <w:rPr>
            <w:rFonts w:hint="cs"/>
            <w:rtl/>
          </w:rPr>
          <w:t>-</w:t>
        </w:r>
      </w:ins>
      <w:ins w:id="1317" w:author="Shimon" w:date="2019-07-23T15:38:00Z">
        <w:r>
          <w:rPr>
            <w:rFonts w:hint="cs"/>
            <w:rtl/>
          </w:rPr>
          <w:t>13.2</w:t>
        </w:r>
      </w:ins>
      <w:ins w:id="1318" w:author="Shimon" w:date="2019-07-30T14:19:00Z">
        <w:r w:rsidR="00520F84">
          <w:rPr>
            <w:rFonts w:hint="cs"/>
            <w:rtl/>
          </w:rPr>
          <w:t>.13</w:t>
        </w:r>
      </w:ins>
      <w:ins w:id="1319" w:author="Shimon" w:date="2019-07-23T15:39:00Z">
        <w:r>
          <w:rPr>
            <w:rFonts w:hint="cs"/>
            <w:rtl/>
          </w:rPr>
          <w:t xml:space="preserve"> ותגובת התובע מ-20.3.13 על נספחיה</w:t>
        </w:r>
      </w:ins>
      <w:ins w:id="1320" w:author="Shimon" w:date="2019-07-23T15:40:00Z">
        <w:r>
          <w:rPr>
            <w:rFonts w:hint="cs"/>
            <w:rtl/>
          </w:rPr>
          <w:t>ם.</w:t>
        </w:r>
      </w:ins>
    </w:p>
    <w:p w14:paraId="2B3B5298" w14:textId="76FB1CF2" w:rsidR="00412A8B" w:rsidRDefault="00B9328F" w:rsidP="00CD3445">
      <w:pPr>
        <w:pStyle w:val="11"/>
        <w:numPr>
          <w:ilvl w:val="0"/>
          <w:numId w:val="14"/>
        </w:numPr>
        <w:tabs>
          <w:tab w:val="num" w:pos="523"/>
        </w:tabs>
        <w:spacing w:before="0" w:line="360" w:lineRule="auto"/>
        <w:ind w:left="380" w:right="357" w:hanging="284"/>
        <w:rPr>
          <w:ins w:id="1321" w:author="Shimon" w:date="2019-07-23T17:44:00Z"/>
        </w:rPr>
      </w:pPr>
      <w:ins w:id="1322" w:author="Shimon" w:date="2019-07-23T15:40:00Z">
        <w:r>
          <w:rPr>
            <w:rFonts w:hint="cs"/>
            <w:rtl/>
          </w:rPr>
          <w:t xml:space="preserve">  </w:t>
        </w:r>
      </w:ins>
      <w:r w:rsidR="00AC0333">
        <w:rPr>
          <w:rFonts w:hint="cs"/>
          <w:rtl/>
        </w:rPr>
        <w:t>כדי לא להלאות את בית הדין</w:t>
      </w:r>
      <w:r w:rsidR="00AC0333" w:rsidRPr="00AC0333">
        <w:rPr>
          <w:rFonts w:hint="cs"/>
          <w:rtl/>
        </w:rPr>
        <w:t xml:space="preserve"> </w:t>
      </w:r>
      <w:r w:rsidR="00AC0333">
        <w:rPr>
          <w:rFonts w:hint="cs"/>
          <w:rtl/>
        </w:rPr>
        <w:t xml:space="preserve">הנכבד, לא נפרט </w:t>
      </w:r>
      <w:del w:id="1323" w:author="Shimon" w:date="2019-07-23T17:38:00Z">
        <w:r w:rsidR="001943FF" w:rsidDel="00AC0333">
          <w:rPr>
            <w:rFonts w:hint="cs"/>
            <w:rtl/>
          </w:rPr>
          <w:delText>דין</w:delText>
        </w:r>
      </w:del>
      <w:r w:rsidR="001943FF">
        <w:rPr>
          <w:rFonts w:hint="cs"/>
          <w:rtl/>
        </w:rPr>
        <w:t xml:space="preserve"> ב</w:t>
      </w:r>
      <w:r w:rsidR="00AC0333">
        <w:rPr>
          <w:rFonts w:hint="cs"/>
          <w:rtl/>
        </w:rPr>
        <w:t>מסמך זה</w:t>
      </w:r>
      <w:del w:id="1324" w:author="Shimon" w:date="2019-07-23T17:38:00Z">
        <w:r w:rsidR="00AC0333" w:rsidDel="00AC0333">
          <w:rPr>
            <w:rFonts w:hint="cs"/>
            <w:rtl/>
          </w:rPr>
          <w:delText xml:space="preserve"> עם</w:delText>
        </w:r>
      </w:del>
      <w:ins w:id="1325" w:author="Shimon" w:date="2019-07-23T17:38:00Z">
        <w:r w:rsidR="00AC0333">
          <w:rPr>
            <w:rFonts w:hint="cs"/>
            <w:rtl/>
          </w:rPr>
          <w:t>את</w:t>
        </w:r>
      </w:ins>
      <w:r w:rsidR="00AC0333">
        <w:rPr>
          <w:rFonts w:hint="cs"/>
          <w:rtl/>
        </w:rPr>
        <w:t xml:space="preserve"> </w:t>
      </w:r>
      <w:del w:id="1326" w:author="Shimon" w:date="2019-07-23T17:39:00Z">
        <w:r w:rsidR="00AC0333" w:rsidDel="00AC0333">
          <w:rPr>
            <w:rFonts w:hint="cs"/>
            <w:rtl/>
          </w:rPr>
          <w:delText>פרוט</w:delText>
        </w:r>
      </w:del>
      <w:ins w:id="1327" w:author="Shimon" w:date="2019-07-23T17:39:00Z">
        <w:r w:rsidR="00AC0333">
          <w:rPr>
            <w:rFonts w:hint="cs"/>
            <w:rtl/>
          </w:rPr>
          <w:t>כל</w:t>
        </w:r>
      </w:ins>
      <w:r w:rsidR="00AC0333">
        <w:rPr>
          <w:rFonts w:hint="cs"/>
          <w:rtl/>
        </w:rPr>
        <w:t xml:space="preserve"> </w:t>
      </w:r>
      <w:ins w:id="1328" w:author="Shimon" w:date="2019-07-23T16:52:00Z">
        <w:r w:rsidR="00EC60D9">
          <w:rPr>
            <w:rFonts w:hint="cs"/>
            <w:rtl/>
          </w:rPr>
          <w:t>ה</w:t>
        </w:r>
      </w:ins>
      <w:r w:rsidR="001943FF">
        <w:rPr>
          <w:rFonts w:hint="cs"/>
          <w:rtl/>
        </w:rPr>
        <w:t>פניות הרבות של התובע לנתבעת, את ההתעלמות מפניותיו, ואת עגמת הנפש</w:t>
      </w:r>
      <w:ins w:id="1329" w:author="Shimon" w:date="2019-07-23T17:39:00Z">
        <w:r w:rsidR="00412A8B">
          <w:rPr>
            <w:rFonts w:hint="cs"/>
            <w:rtl/>
          </w:rPr>
          <w:t xml:space="preserve"> הקשה והמתמשכת</w:t>
        </w:r>
      </w:ins>
      <w:r w:rsidR="001943FF">
        <w:rPr>
          <w:rFonts w:hint="cs"/>
          <w:rtl/>
        </w:rPr>
        <w:t xml:space="preserve"> שנגרמה לו מתחושת "החיזור אחר הפתחים"</w:t>
      </w:r>
      <w:ins w:id="1330" w:author="Shimon" w:date="2019-07-23T19:29:00Z">
        <w:r w:rsidR="00E21D10">
          <w:rPr>
            <w:rFonts w:hint="cs"/>
            <w:rtl/>
          </w:rPr>
          <w:t xml:space="preserve"> ומעצם הצורך המתמשך להשקיע את זמנו בגימלאות לנסות לקבל את </w:t>
        </w:r>
        <w:r w:rsidR="00E21D10">
          <w:rPr>
            <w:rFonts w:hint="cs"/>
            <w:rtl/>
          </w:rPr>
          <w:lastRenderedPageBreak/>
          <w:t>זכויו</w:t>
        </w:r>
      </w:ins>
      <w:ins w:id="1331" w:author="Shimon" w:date="2019-07-23T19:30:00Z">
        <w:r w:rsidR="00E21D10">
          <w:rPr>
            <w:rFonts w:hint="cs"/>
            <w:rtl/>
          </w:rPr>
          <w:t>תיו,</w:t>
        </w:r>
      </w:ins>
      <w:ins w:id="1332" w:author="Shimon" w:date="2019-07-23T16:50:00Z">
        <w:r w:rsidR="00EC60D9">
          <w:rPr>
            <w:rFonts w:hint="cs"/>
            <w:rtl/>
          </w:rPr>
          <w:t xml:space="preserve"> </w:t>
        </w:r>
      </w:ins>
      <w:ins w:id="1333" w:author="Shimon" w:date="2019-07-23T17:41:00Z">
        <w:r w:rsidR="00412A8B">
          <w:rPr>
            <w:rFonts w:hint="cs"/>
            <w:rtl/>
          </w:rPr>
          <w:t>אך ראוי לצטט בהקשר זה חלק ממכתב של  התובע אל מר אהרונוב מיום 20.3.13 בתגובה למכתב של מר צ. לוי</w:t>
        </w:r>
      </w:ins>
      <w:ins w:id="1334" w:author="Shimon" w:date="2019-07-23T17:43:00Z">
        <w:r w:rsidR="00412A8B">
          <w:rPr>
            <w:rFonts w:hint="cs"/>
            <w:rtl/>
          </w:rPr>
          <w:t xml:space="preserve"> וכן דוגמיות </w:t>
        </w:r>
      </w:ins>
      <w:del w:id="1335" w:author="Shimon" w:date="2019-07-23T17:50:00Z">
        <w:r w:rsidR="00CD3445" w:rsidDel="00CD3445">
          <w:rPr>
            <w:rFonts w:hint="cs"/>
            <w:rtl/>
          </w:rPr>
          <w:delText xml:space="preserve">ת </w:delText>
        </w:r>
      </w:del>
      <w:ins w:id="1336" w:author="Shimon" w:date="2019-07-23T17:50:00Z">
        <w:r w:rsidR="00CD3445">
          <w:rPr>
            <w:rFonts w:hint="cs"/>
            <w:rtl/>
          </w:rPr>
          <w:t xml:space="preserve">מהתגובות </w:t>
        </w:r>
      </w:ins>
      <w:ins w:id="1337" w:author="Shimon" w:date="2019-07-23T17:43:00Z">
        <w:r w:rsidR="00412A8B">
          <w:rPr>
            <w:rFonts w:hint="cs"/>
            <w:rtl/>
          </w:rPr>
          <w:t>שקיבל לפניותיו:</w:t>
        </w:r>
      </w:ins>
      <w:ins w:id="1338" w:author="Shimon" w:date="2019-07-23T17:41:00Z">
        <w:r w:rsidR="00412A8B">
          <w:rPr>
            <w:rFonts w:hint="cs"/>
            <w:rtl/>
          </w:rPr>
          <w:t xml:space="preserve"> </w:t>
        </w:r>
      </w:ins>
    </w:p>
    <w:p w14:paraId="7875FDA5" w14:textId="77777777" w:rsidR="00412A8B" w:rsidRDefault="00412A8B">
      <w:pPr>
        <w:pStyle w:val="11"/>
        <w:spacing w:before="0" w:line="360" w:lineRule="auto"/>
        <w:ind w:right="360"/>
        <w:rPr>
          <w:ins w:id="1339" w:author="Shimon" w:date="2019-07-23T17:41:00Z"/>
          <w:rtl/>
        </w:rPr>
        <w:pPrChange w:id="1340" w:author="Shimon" w:date="2019-07-23T17:44:00Z">
          <w:pPr>
            <w:pStyle w:val="11"/>
            <w:numPr>
              <w:numId w:val="14"/>
            </w:numPr>
            <w:tabs>
              <w:tab w:val="num" w:pos="523"/>
              <w:tab w:val="num" w:pos="1440"/>
            </w:tabs>
            <w:spacing w:before="0" w:line="360" w:lineRule="auto"/>
            <w:ind w:left="1440" w:right="357" w:hanging="360"/>
          </w:pPr>
        </w:pPrChange>
      </w:pPr>
    </w:p>
    <w:p w14:paraId="215597F7" w14:textId="77777777" w:rsidR="00412A8B" w:rsidRDefault="00412A8B">
      <w:pPr>
        <w:pStyle w:val="11"/>
        <w:spacing w:before="0" w:after="240" w:line="276" w:lineRule="auto"/>
        <w:ind w:left="380" w:right="993" w:firstLine="0"/>
        <w:rPr>
          <w:ins w:id="1341" w:author="Shimon" w:date="2019-07-23T17:44:00Z"/>
          <w:rtl/>
        </w:rPr>
        <w:pPrChange w:id="1342" w:author="Shimon" w:date="2019-07-23T17:44:00Z">
          <w:pPr>
            <w:pStyle w:val="11"/>
            <w:spacing w:before="0" w:after="240" w:line="276" w:lineRule="auto"/>
            <w:ind w:left="523" w:right="993" w:hanging="129"/>
          </w:pPr>
        </w:pPrChange>
      </w:pPr>
      <w:ins w:id="1343" w:author="Shimon" w:date="2019-07-23T17:44:00Z">
        <w:r>
          <w:rPr>
            <w:rFonts w:hint="cs"/>
            <w:rtl/>
          </w:rPr>
          <w:t>מתוך המכתב לאהרונוב:</w:t>
        </w:r>
      </w:ins>
    </w:p>
    <w:p w14:paraId="1DDC612B" w14:textId="6BB392CE" w:rsidR="00412A8B" w:rsidRPr="002215BF" w:rsidRDefault="00412A8B">
      <w:pPr>
        <w:pStyle w:val="11"/>
        <w:spacing w:before="0" w:after="240" w:line="276" w:lineRule="auto"/>
        <w:ind w:left="380" w:right="993" w:firstLine="0"/>
        <w:rPr>
          <w:ins w:id="1344" w:author="Shimon" w:date="2019-07-23T17:41:00Z"/>
          <w:sz w:val="22"/>
          <w:szCs w:val="22"/>
          <w:rtl/>
          <w:rPrChange w:id="1345" w:author="Shimon" w:date="2019-07-23T18:37:00Z">
            <w:rPr>
              <w:ins w:id="1346" w:author="Shimon" w:date="2019-07-23T17:41:00Z"/>
              <w:rtl/>
            </w:rPr>
          </w:rPrChange>
        </w:rPr>
        <w:pPrChange w:id="1347" w:author="Shimon" w:date="2019-07-23T17:44:00Z">
          <w:pPr>
            <w:pStyle w:val="11"/>
            <w:spacing w:before="0" w:after="240" w:line="276" w:lineRule="auto"/>
            <w:ind w:left="523" w:right="993" w:hanging="129"/>
          </w:pPr>
        </w:pPrChange>
      </w:pPr>
      <w:ins w:id="1348" w:author="Shimon" w:date="2019-07-23T17:43:00Z">
        <w:r>
          <w:rPr>
            <w:rFonts w:hint="cs"/>
            <w:rtl/>
          </w:rPr>
          <w:t xml:space="preserve"> </w:t>
        </w:r>
      </w:ins>
      <w:ins w:id="1349" w:author="Shimon" w:date="2019-07-23T17:44:00Z">
        <w:r w:rsidRPr="002215BF">
          <w:rPr>
            <w:sz w:val="22"/>
            <w:szCs w:val="22"/>
            <w:rtl/>
            <w:rPrChange w:id="1350" w:author="Shimon" w:date="2019-07-23T18:37:00Z">
              <w:rPr>
                <w:rtl/>
              </w:rPr>
            </w:rPrChange>
          </w:rPr>
          <w:t>"</w:t>
        </w:r>
      </w:ins>
      <w:ins w:id="1351" w:author="Shimon" w:date="2019-07-23T17:41:00Z">
        <w:r w:rsidRPr="002215BF">
          <w:rPr>
            <w:rFonts w:hint="eastAsia"/>
            <w:sz w:val="22"/>
            <w:szCs w:val="22"/>
            <w:rtl/>
            <w:rPrChange w:id="1352" w:author="Shimon" w:date="2019-07-23T18:37:00Z">
              <w:rPr>
                <w:rFonts w:hint="eastAsia"/>
                <w:rtl/>
              </w:rPr>
            </w:rPrChange>
          </w:rPr>
          <w:t>ניסיתי</w:t>
        </w:r>
        <w:r w:rsidRPr="002215BF">
          <w:rPr>
            <w:sz w:val="22"/>
            <w:szCs w:val="22"/>
            <w:rtl/>
            <w:rPrChange w:id="1353" w:author="Shimon" w:date="2019-07-23T18:37:00Z">
              <w:rPr>
                <w:rtl/>
              </w:rPr>
            </w:rPrChange>
          </w:rPr>
          <w:t xml:space="preserve"> פעמים מספר להגיע למר ציון לוי לקבלת הבהרות אך הוא אינו מוכן לדבר אתי ("תכתוב"). ניסיתי לשוחח אתך אך אתה מתחמק בשיטתיות למרות שאתה –</w:t>
        </w:r>
        <w:r w:rsidRPr="002215BF">
          <w:rPr>
            <w:rFonts w:hint="eastAsia"/>
            <w:sz w:val="22"/>
            <w:szCs w:val="22"/>
            <w:rtl/>
            <w:rPrChange w:id="1354" w:author="Shimon" w:date="2019-07-23T18:37:00Z">
              <w:rPr>
                <w:rFonts w:hint="eastAsia"/>
                <w:rtl/>
              </w:rPr>
            </w:rPrChange>
          </w:rPr>
          <w:t>ולא</w:t>
        </w:r>
        <w:r w:rsidRPr="002215BF">
          <w:rPr>
            <w:sz w:val="22"/>
            <w:szCs w:val="22"/>
            <w:rtl/>
            <w:rPrChange w:id="1355" w:author="Shimon" w:date="2019-07-23T18:37:00Z">
              <w:rPr>
                <w:rtl/>
              </w:rPr>
            </w:rPrChange>
          </w:rPr>
          <w:t xml:space="preserve"> </w:t>
        </w:r>
        <w:r w:rsidRPr="002215BF">
          <w:rPr>
            <w:rFonts w:hint="eastAsia"/>
            <w:sz w:val="22"/>
            <w:szCs w:val="22"/>
            <w:rtl/>
            <w:rPrChange w:id="1356" w:author="Shimon" w:date="2019-07-23T18:37:00Z">
              <w:rPr>
                <w:rFonts w:hint="eastAsia"/>
                <w:rtl/>
              </w:rPr>
            </w:rPrChange>
          </w:rPr>
          <w:t>ציון</w:t>
        </w:r>
        <w:r w:rsidRPr="002215BF">
          <w:rPr>
            <w:sz w:val="22"/>
            <w:szCs w:val="22"/>
            <w:rtl/>
            <w:rPrChange w:id="1357" w:author="Shimon" w:date="2019-07-23T18:37:00Z">
              <w:rPr>
                <w:rtl/>
              </w:rPr>
            </w:rPrChange>
          </w:rPr>
          <w:t xml:space="preserve"> </w:t>
        </w:r>
        <w:r w:rsidRPr="002215BF">
          <w:rPr>
            <w:rFonts w:hint="eastAsia"/>
            <w:sz w:val="22"/>
            <w:szCs w:val="22"/>
            <w:rtl/>
            <w:rPrChange w:id="1358" w:author="Shimon" w:date="2019-07-23T18:37:00Z">
              <w:rPr>
                <w:rFonts w:hint="eastAsia"/>
                <w:rtl/>
              </w:rPr>
            </w:rPrChange>
          </w:rPr>
          <w:t>לוי</w:t>
        </w:r>
        <w:r w:rsidRPr="002215BF">
          <w:rPr>
            <w:sz w:val="22"/>
            <w:szCs w:val="22"/>
            <w:rtl/>
            <w:rPrChange w:id="1359" w:author="Shimon" w:date="2019-07-23T18:37:00Z">
              <w:rPr>
                <w:rtl/>
              </w:rPr>
            </w:rPrChange>
          </w:rPr>
          <w:t xml:space="preserve">- </w:t>
        </w:r>
        <w:r w:rsidRPr="002215BF">
          <w:rPr>
            <w:rFonts w:hint="eastAsia"/>
            <w:sz w:val="22"/>
            <w:szCs w:val="22"/>
            <w:rtl/>
            <w:rPrChange w:id="1360" w:author="Shimon" w:date="2019-07-23T18:37:00Z">
              <w:rPr>
                <w:rFonts w:hint="eastAsia"/>
                <w:rtl/>
              </w:rPr>
            </w:rPrChange>
          </w:rPr>
          <w:t>חתום</w:t>
        </w:r>
        <w:r w:rsidRPr="002215BF">
          <w:rPr>
            <w:sz w:val="22"/>
            <w:szCs w:val="22"/>
            <w:rtl/>
            <w:rPrChange w:id="1361" w:author="Shimon" w:date="2019-07-23T18:37:00Z">
              <w:rPr>
                <w:rtl/>
              </w:rPr>
            </w:rPrChange>
          </w:rPr>
          <w:t xml:space="preserve"> </w:t>
        </w:r>
        <w:r w:rsidRPr="002215BF">
          <w:rPr>
            <w:rFonts w:hint="eastAsia"/>
            <w:sz w:val="22"/>
            <w:szCs w:val="22"/>
            <w:rtl/>
            <w:rPrChange w:id="1362" w:author="Shimon" w:date="2019-07-23T18:37:00Z">
              <w:rPr>
                <w:rFonts w:hint="eastAsia"/>
                <w:rtl/>
              </w:rPr>
            </w:rPrChange>
          </w:rPr>
          <w:t>על</w:t>
        </w:r>
        <w:r w:rsidRPr="002215BF">
          <w:rPr>
            <w:sz w:val="22"/>
            <w:szCs w:val="22"/>
            <w:rtl/>
            <w:rPrChange w:id="1363" w:author="Shimon" w:date="2019-07-23T18:37:00Z">
              <w:rPr>
                <w:rtl/>
              </w:rPr>
            </w:rPrChange>
          </w:rPr>
          <w:t xml:space="preserve"> </w:t>
        </w:r>
        <w:r w:rsidRPr="002215BF">
          <w:rPr>
            <w:rFonts w:hint="eastAsia"/>
            <w:sz w:val="22"/>
            <w:szCs w:val="22"/>
            <w:rtl/>
            <w:rPrChange w:id="1364" w:author="Shimon" w:date="2019-07-23T18:37:00Z">
              <w:rPr>
                <w:rFonts w:hint="eastAsia"/>
                <w:rtl/>
              </w:rPr>
            </w:rPrChange>
          </w:rPr>
          <w:t>ההנחיה</w:t>
        </w:r>
        <w:r w:rsidRPr="002215BF">
          <w:rPr>
            <w:sz w:val="22"/>
            <w:szCs w:val="22"/>
            <w:rtl/>
            <w:rPrChange w:id="1365" w:author="Shimon" w:date="2019-07-23T18:37:00Z">
              <w:rPr>
                <w:rtl/>
              </w:rPr>
            </w:rPrChange>
          </w:rPr>
          <w:t xml:space="preserve"> </w:t>
        </w:r>
        <w:r w:rsidRPr="002215BF">
          <w:rPr>
            <w:rFonts w:hint="eastAsia"/>
            <w:sz w:val="22"/>
            <w:szCs w:val="22"/>
            <w:rtl/>
            <w:rPrChange w:id="1366" w:author="Shimon" w:date="2019-07-23T18:37:00Z">
              <w:rPr>
                <w:rFonts w:hint="eastAsia"/>
                <w:rtl/>
              </w:rPr>
            </w:rPrChange>
          </w:rPr>
          <w:t>המקורית</w:t>
        </w:r>
        <w:r w:rsidRPr="002215BF">
          <w:rPr>
            <w:sz w:val="22"/>
            <w:szCs w:val="22"/>
            <w:rtl/>
            <w:rPrChange w:id="1367" w:author="Shimon" w:date="2019-07-23T18:37:00Z">
              <w:rPr>
                <w:rtl/>
              </w:rPr>
            </w:rPrChange>
          </w:rPr>
          <w:t xml:space="preserve"> </w:t>
        </w:r>
        <w:r w:rsidRPr="002215BF">
          <w:rPr>
            <w:rFonts w:hint="eastAsia"/>
            <w:sz w:val="22"/>
            <w:szCs w:val="22"/>
            <w:rtl/>
            <w:rPrChange w:id="1368" w:author="Shimon" w:date="2019-07-23T18:37:00Z">
              <w:rPr>
                <w:rFonts w:hint="eastAsia"/>
                <w:rtl/>
              </w:rPr>
            </w:rPrChange>
          </w:rPr>
          <w:t>למינהלת</w:t>
        </w:r>
        <w:r w:rsidRPr="002215BF">
          <w:rPr>
            <w:sz w:val="22"/>
            <w:szCs w:val="22"/>
            <w:rtl/>
            <w:rPrChange w:id="1369" w:author="Shimon" w:date="2019-07-23T18:37:00Z">
              <w:rPr>
                <w:rtl/>
              </w:rPr>
            </w:rPrChange>
          </w:rPr>
          <w:t xml:space="preserve"> </w:t>
        </w:r>
        <w:r w:rsidRPr="002215BF">
          <w:rPr>
            <w:rFonts w:hint="eastAsia"/>
            <w:sz w:val="22"/>
            <w:szCs w:val="22"/>
            <w:rtl/>
            <w:rPrChange w:id="1370" w:author="Shimon" w:date="2019-07-23T18:37:00Z">
              <w:rPr>
                <w:rFonts w:hint="eastAsia"/>
                <w:rtl/>
              </w:rPr>
            </w:rPrChange>
          </w:rPr>
          <w:t>הגימלאות</w:t>
        </w:r>
        <w:r w:rsidRPr="002215BF">
          <w:rPr>
            <w:sz w:val="22"/>
            <w:szCs w:val="22"/>
            <w:rtl/>
            <w:rPrChange w:id="1371" w:author="Shimon" w:date="2019-07-23T18:37:00Z">
              <w:rPr>
                <w:rtl/>
              </w:rPr>
            </w:rPrChange>
          </w:rPr>
          <w:t xml:space="preserve"> </w:t>
        </w:r>
        <w:r w:rsidRPr="002215BF">
          <w:rPr>
            <w:rFonts w:hint="eastAsia"/>
            <w:sz w:val="22"/>
            <w:szCs w:val="22"/>
            <w:rtl/>
            <w:rPrChange w:id="1372" w:author="Shimon" w:date="2019-07-23T18:37:00Z">
              <w:rPr>
                <w:rFonts w:hint="eastAsia"/>
                <w:rtl/>
              </w:rPr>
            </w:rPrChange>
          </w:rPr>
          <w:t>שגזלה</w:t>
        </w:r>
        <w:r w:rsidRPr="002215BF">
          <w:rPr>
            <w:sz w:val="22"/>
            <w:szCs w:val="22"/>
            <w:rtl/>
            <w:rPrChange w:id="1373" w:author="Shimon" w:date="2019-07-23T18:37:00Z">
              <w:rPr>
                <w:rtl/>
              </w:rPr>
            </w:rPrChange>
          </w:rPr>
          <w:t xml:space="preserve"> </w:t>
        </w:r>
        <w:r w:rsidRPr="002215BF">
          <w:rPr>
            <w:rFonts w:hint="eastAsia"/>
            <w:sz w:val="22"/>
            <w:szCs w:val="22"/>
            <w:rtl/>
            <w:rPrChange w:id="1374" w:author="Shimon" w:date="2019-07-23T18:37:00Z">
              <w:rPr>
                <w:rFonts w:hint="eastAsia"/>
                <w:rtl/>
              </w:rPr>
            </w:rPrChange>
          </w:rPr>
          <w:t>ממני</w:t>
        </w:r>
        <w:r w:rsidRPr="002215BF">
          <w:rPr>
            <w:sz w:val="22"/>
            <w:szCs w:val="22"/>
            <w:rtl/>
            <w:rPrChange w:id="1375" w:author="Shimon" w:date="2019-07-23T18:37:00Z">
              <w:rPr>
                <w:rtl/>
              </w:rPr>
            </w:rPrChange>
          </w:rPr>
          <w:t xml:space="preserve"> </w:t>
        </w:r>
        <w:r w:rsidRPr="002215BF">
          <w:rPr>
            <w:rFonts w:hint="eastAsia"/>
            <w:sz w:val="22"/>
            <w:szCs w:val="22"/>
            <w:rtl/>
            <w:rPrChange w:id="1376" w:author="Shimon" w:date="2019-07-23T18:37:00Z">
              <w:rPr>
                <w:rFonts w:hint="eastAsia"/>
                <w:rtl/>
              </w:rPr>
            </w:rPrChange>
          </w:rPr>
          <w:t>זכויות</w:t>
        </w:r>
        <w:r w:rsidRPr="002215BF">
          <w:rPr>
            <w:sz w:val="22"/>
            <w:szCs w:val="22"/>
            <w:rtl/>
            <w:rPrChange w:id="1377" w:author="Shimon" w:date="2019-07-23T18:37:00Z">
              <w:rPr>
                <w:rtl/>
              </w:rPr>
            </w:rPrChange>
          </w:rPr>
          <w:t xml:space="preserve"> </w:t>
        </w:r>
        <w:r w:rsidRPr="002215BF">
          <w:rPr>
            <w:rFonts w:hint="eastAsia"/>
            <w:sz w:val="22"/>
            <w:szCs w:val="22"/>
            <w:rtl/>
            <w:rPrChange w:id="1378" w:author="Shimon" w:date="2019-07-23T18:37:00Z">
              <w:rPr>
                <w:rFonts w:hint="eastAsia"/>
                <w:rtl/>
              </w:rPr>
            </w:rPrChange>
          </w:rPr>
          <w:t>של</w:t>
        </w:r>
        <w:r w:rsidRPr="002215BF">
          <w:rPr>
            <w:sz w:val="22"/>
            <w:szCs w:val="22"/>
            <w:rtl/>
            <w:rPrChange w:id="1379" w:author="Shimon" w:date="2019-07-23T18:37:00Z">
              <w:rPr>
                <w:rtl/>
              </w:rPr>
            </w:rPrChange>
          </w:rPr>
          <w:t xml:space="preserve"> </w:t>
        </w:r>
        <w:r w:rsidRPr="002215BF">
          <w:rPr>
            <w:rFonts w:hint="eastAsia"/>
            <w:sz w:val="22"/>
            <w:szCs w:val="22"/>
            <w:rtl/>
            <w:rPrChange w:id="1380" w:author="Shimon" w:date="2019-07-23T18:37:00Z">
              <w:rPr>
                <w:rFonts w:hint="eastAsia"/>
                <w:rtl/>
              </w:rPr>
            </w:rPrChange>
          </w:rPr>
          <w:t>שנים</w:t>
        </w:r>
        <w:r w:rsidRPr="002215BF">
          <w:rPr>
            <w:sz w:val="22"/>
            <w:szCs w:val="22"/>
            <w:rtl/>
            <w:rPrChange w:id="1381" w:author="Shimon" w:date="2019-07-23T18:37:00Z">
              <w:rPr>
                <w:rtl/>
              </w:rPr>
            </w:rPrChange>
          </w:rPr>
          <w:t xml:space="preserve"> </w:t>
        </w:r>
        <w:r w:rsidRPr="002215BF">
          <w:rPr>
            <w:rFonts w:hint="eastAsia"/>
            <w:sz w:val="22"/>
            <w:szCs w:val="22"/>
            <w:rtl/>
            <w:rPrChange w:id="1382" w:author="Shimon" w:date="2019-07-23T18:37:00Z">
              <w:rPr>
                <w:rFonts w:hint="eastAsia"/>
                <w:rtl/>
              </w:rPr>
            </w:rPrChange>
          </w:rPr>
          <w:t>שצברתי</w:t>
        </w:r>
        <w:r w:rsidRPr="002215BF">
          <w:rPr>
            <w:sz w:val="22"/>
            <w:szCs w:val="22"/>
            <w:rtl/>
            <w:rPrChange w:id="1383" w:author="Shimon" w:date="2019-07-23T18:37:00Z">
              <w:rPr>
                <w:rtl/>
              </w:rPr>
            </w:rPrChange>
          </w:rPr>
          <w:t xml:space="preserve"> </w:t>
        </w:r>
        <w:r w:rsidRPr="002215BF">
          <w:rPr>
            <w:rFonts w:hint="eastAsia"/>
            <w:sz w:val="22"/>
            <w:szCs w:val="22"/>
            <w:rtl/>
            <w:rPrChange w:id="1384" w:author="Shimon" w:date="2019-07-23T18:37:00Z">
              <w:rPr>
                <w:rFonts w:hint="eastAsia"/>
                <w:rtl/>
              </w:rPr>
            </w:rPrChange>
          </w:rPr>
          <w:t>שנים</w:t>
        </w:r>
        <w:r w:rsidRPr="002215BF">
          <w:rPr>
            <w:sz w:val="22"/>
            <w:szCs w:val="22"/>
            <w:rtl/>
            <w:rPrChange w:id="1385" w:author="Shimon" w:date="2019-07-23T18:37:00Z">
              <w:rPr>
                <w:rtl/>
              </w:rPr>
            </w:rPrChange>
          </w:rPr>
          <w:t xml:space="preserve"> </w:t>
        </w:r>
        <w:r w:rsidRPr="002215BF">
          <w:rPr>
            <w:rFonts w:hint="eastAsia"/>
            <w:sz w:val="22"/>
            <w:szCs w:val="22"/>
            <w:rtl/>
            <w:rPrChange w:id="1386" w:author="Shimon" w:date="2019-07-23T18:37:00Z">
              <w:rPr>
                <w:rFonts w:hint="eastAsia"/>
                <w:rtl/>
              </w:rPr>
            </w:rPrChange>
          </w:rPr>
          <w:t>ארוכות</w:t>
        </w:r>
        <w:r w:rsidRPr="002215BF">
          <w:rPr>
            <w:sz w:val="22"/>
            <w:szCs w:val="22"/>
            <w:rtl/>
            <w:rPrChange w:id="1387" w:author="Shimon" w:date="2019-07-23T18:37:00Z">
              <w:rPr>
                <w:rtl/>
              </w:rPr>
            </w:rPrChange>
          </w:rPr>
          <w:t xml:space="preserve"> </w:t>
        </w:r>
        <w:r w:rsidRPr="002215BF">
          <w:rPr>
            <w:rFonts w:hint="eastAsia"/>
            <w:sz w:val="22"/>
            <w:szCs w:val="22"/>
            <w:rtl/>
            <w:rPrChange w:id="1388" w:author="Shimon" w:date="2019-07-23T18:37:00Z">
              <w:rPr>
                <w:rFonts w:hint="eastAsia"/>
                <w:rtl/>
              </w:rPr>
            </w:rPrChange>
          </w:rPr>
          <w:t>בעבודה</w:t>
        </w:r>
        <w:r w:rsidRPr="002215BF">
          <w:rPr>
            <w:sz w:val="22"/>
            <w:szCs w:val="22"/>
            <w:rtl/>
            <w:rPrChange w:id="1389" w:author="Shimon" w:date="2019-07-23T18:37:00Z">
              <w:rPr>
                <w:rtl/>
              </w:rPr>
            </w:rPrChange>
          </w:rPr>
          <w:t xml:space="preserve"> </w:t>
        </w:r>
        <w:r w:rsidRPr="002215BF">
          <w:rPr>
            <w:rFonts w:hint="eastAsia"/>
            <w:sz w:val="22"/>
            <w:szCs w:val="22"/>
            <w:rtl/>
            <w:rPrChange w:id="1390" w:author="Shimon" w:date="2019-07-23T18:37:00Z">
              <w:rPr>
                <w:rFonts w:hint="eastAsia"/>
                <w:rtl/>
              </w:rPr>
            </w:rPrChange>
          </w:rPr>
          <w:t>קשה</w:t>
        </w:r>
        <w:r w:rsidRPr="002215BF">
          <w:rPr>
            <w:sz w:val="22"/>
            <w:szCs w:val="22"/>
            <w:rtl/>
            <w:rPrChange w:id="1391" w:author="Shimon" w:date="2019-07-23T18:37:00Z">
              <w:rPr>
                <w:rtl/>
              </w:rPr>
            </w:rPrChange>
          </w:rPr>
          <w:t xml:space="preserve">, </w:t>
        </w:r>
        <w:r w:rsidRPr="002215BF">
          <w:rPr>
            <w:rFonts w:hint="eastAsia"/>
            <w:sz w:val="22"/>
            <w:szCs w:val="22"/>
            <w:rtl/>
            <w:rPrChange w:id="1392" w:author="Shimon" w:date="2019-07-23T18:37:00Z">
              <w:rPr>
                <w:rFonts w:hint="eastAsia"/>
                <w:rtl/>
              </w:rPr>
            </w:rPrChange>
          </w:rPr>
          <w:t>ושעל</w:t>
        </w:r>
        <w:r w:rsidRPr="002215BF">
          <w:rPr>
            <w:sz w:val="22"/>
            <w:szCs w:val="22"/>
            <w:rtl/>
            <w:rPrChange w:id="1393" w:author="Shimon" w:date="2019-07-23T18:37:00Z">
              <w:rPr>
                <w:rtl/>
              </w:rPr>
            </w:rPrChange>
          </w:rPr>
          <w:t xml:space="preserve"> </w:t>
        </w:r>
        <w:r w:rsidRPr="002215BF">
          <w:rPr>
            <w:rFonts w:hint="eastAsia"/>
            <w:sz w:val="22"/>
            <w:szCs w:val="22"/>
            <w:rtl/>
            <w:rPrChange w:id="1394" w:author="Shimon" w:date="2019-07-23T18:37:00Z">
              <w:rPr>
                <w:rFonts w:hint="eastAsia"/>
                <w:rtl/>
              </w:rPr>
            </w:rPrChange>
          </w:rPr>
          <w:t>פיהם</w:t>
        </w:r>
        <w:r w:rsidRPr="002215BF">
          <w:rPr>
            <w:sz w:val="22"/>
            <w:szCs w:val="22"/>
            <w:rtl/>
            <w:rPrChange w:id="1395" w:author="Shimon" w:date="2019-07-23T18:37:00Z">
              <w:rPr>
                <w:rtl/>
              </w:rPr>
            </w:rPrChange>
          </w:rPr>
          <w:t xml:space="preserve"> </w:t>
        </w:r>
        <w:r w:rsidRPr="002215BF">
          <w:rPr>
            <w:rFonts w:hint="eastAsia"/>
            <w:sz w:val="22"/>
            <w:szCs w:val="22"/>
            <w:rtl/>
            <w:rPrChange w:id="1396" w:author="Shimon" w:date="2019-07-23T18:37:00Z">
              <w:rPr>
                <w:rFonts w:hint="eastAsia"/>
                <w:rtl/>
              </w:rPr>
            </w:rPrChange>
          </w:rPr>
          <w:t>תיכננתי</w:t>
        </w:r>
        <w:r w:rsidRPr="002215BF">
          <w:rPr>
            <w:sz w:val="22"/>
            <w:szCs w:val="22"/>
            <w:rtl/>
            <w:rPrChange w:id="1397" w:author="Shimon" w:date="2019-07-23T18:37:00Z">
              <w:rPr>
                <w:rtl/>
              </w:rPr>
            </w:rPrChange>
          </w:rPr>
          <w:t xml:space="preserve"> </w:t>
        </w:r>
        <w:r w:rsidRPr="002215BF">
          <w:rPr>
            <w:rFonts w:hint="eastAsia"/>
            <w:sz w:val="22"/>
            <w:szCs w:val="22"/>
            <w:rtl/>
            <w:rPrChange w:id="1398" w:author="Shimon" w:date="2019-07-23T18:37:00Z">
              <w:rPr>
                <w:rFonts w:hint="eastAsia"/>
                <w:rtl/>
              </w:rPr>
            </w:rPrChange>
          </w:rPr>
          <w:t>את</w:t>
        </w:r>
        <w:r w:rsidRPr="002215BF">
          <w:rPr>
            <w:sz w:val="22"/>
            <w:szCs w:val="22"/>
            <w:rtl/>
            <w:rPrChange w:id="1399" w:author="Shimon" w:date="2019-07-23T18:37:00Z">
              <w:rPr>
                <w:rtl/>
              </w:rPr>
            </w:rPrChange>
          </w:rPr>
          <w:t xml:space="preserve"> </w:t>
        </w:r>
        <w:r w:rsidRPr="002215BF">
          <w:rPr>
            <w:rFonts w:hint="eastAsia"/>
            <w:sz w:val="22"/>
            <w:szCs w:val="22"/>
            <w:rtl/>
            <w:rPrChange w:id="1400" w:author="Shimon" w:date="2019-07-23T18:37:00Z">
              <w:rPr>
                <w:rFonts w:hint="eastAsia"/>
                <w:rtl/>
              </w:rPr>
            </w:rPrChange>
          </w:rPr>
          <w:t>מסלול</w:t>
        </w:r>
        <w:r w:rsidRPr="002215BF">
          <w:rPr>
            <w:sz w:val="22"/>
            <w:szCs w:val="22"/>
            <w:rtl/>
            <w:rPrChange w:id="1401" w:author="Shimon" w:date="2019-07-23T18:37:00Z">
              <w:rPr>
                <w:rtl/>
              </w:rPr>
            </w:rPrChange>
          </w:rPr>
          <w:t xml:space="preserve"> </w:t>
        </w:r>
        <w:r w:rsidRPr="002215BF">
          <w:rPr>
            <w:rFonts w:hint="eastAsia"/>
            <w:sz w:val="22"/>
            <w:szCs w:val="22"/>
            <w:rtl/>
            <w:rPrChange w:id="1402" w:author="Shimon" w:date="2019-07-23T18:37:00Z">
              <w:rPr>
                <w:rFonts w:hint="eastAsia"/>
                <w:rtl/>
              </w:rPr>
            </w:rPrChange>
          </w:rPr>
          <w:t>עבודתי</w:t>
        </w:r>
        <w:r w:rsidRPr="002215BF">
          <w:rPr>
            <w:sz w:val="22"/>
            <w:szCs w:val="22"/>
            <w:rtl/>
            <w:rPrChange w:id="1403" w:author="Shimon" w:date="2019-07-23T18:37:00Z">
              <w:rPr>
                <w:rtl/>
              </w:rPr>
            </w:rPrChange>
          </w:rPr>
          <w:t xml:space="preserve"> </w:t>
        </w:r>
        <w:r w:rsidRPr="002215BF">
          <w:rPr>
            <w:rFonts w:hint="eastAsia"/>
            <w:sz w:val="22"/>
            <w:szCs w:val="22"/>
            <w:rtl/>
            <w:rPrChange w:id="1404" w:author="Shimon" w:date="2019-07-23T18:37:00Z">
              <w:rPr>
                <w:rFonts w:hint="eastAsia"/>
                <w:rtl/>
              </w:rPr>
            </w:rPrChange>
          </w:rPr>
          <w:t>ולמעשה</w:t>
        </w:r>
        <w:r w:rsidRPr="002215BF">
          <w:rPr>
            <w:sz w:val="22"/>
            <w:szCs w:val="22"/>
            <w:rtl/>
            <w:rPrChange w:id="1405" w:author="Shimon" w:date="2019-07-23T18:37:00Z">
              <w:rPr>
                <w:rtl/>
              </w:rPr>
            </w:rPrChange>
          </w:rPr>
          <w:t xml:space="preserve"> </w:t>
        </w:r>
        <w:r w:rsidRPr="002215BF">
          <w:rPr>
            <w:rFonts w:hint="eastAsia"/>
            <w:sz w:val="22"/>
            <w:szCs w:val="22"/>
            <w:rtl/>
            <w:rPrChange w:id="1406" w:author="Shimon" w:date="2019-07-23T18:37:00Z">
              <w:rPr>
                <w:rFonts w:hint="eastAsia"/>
                <w:rtl/>
              </w:rPr>
            </w:rPrChange>
          </w:rPr>
          <w:t>את</w:t>
        </w:r>
        <w:r w:rsidRPr="002215BF">
          <w:rPr>
            <w:sz w:val="22"/>
            <w:szCs w:val="22"/>
            <w:rtl/>
            <w:rPrChange w:id="1407" w:author="Shimon" w:date="2019-07-23T18:37:00Z">
              <w:rPr>
                <w:rtl/>
              </w:rPr>
            </w:rPrChange>
          </w:rPr>
          <w:t xml:space="preserve"> </w:t>
        </w:r>
        <w:r w:rsidRPr="002215BF">
          <w:rPr>
            <w:rFonts w:hint="eastAsia"/>
            <w:sz w:val="22"/>
            <w:szCs w:val="22"/>
            <w:rtl/>
            <w:rPrChange w:id="1408" w:author="Shimon" w:date="2019-07-23T18:37:00Z">
              <w:rPr>
                <w:rFonts w:hint="eastAsia"/>
                <w:rtl/>
              </w:rPr>
            </w:rPrChange>
          </w:rPr>
          <w:t>כל</w:t>
        </w:r>
        <w:r w:rsidRPr="002215BF">
          <w:rPr>
            <w:sz w:val="22"/>
            <w:szCs w:val="22"/>
            <w:rtl/>
            <w:rPrChange w:id="1409" w:author="Shimon" w:date="2019-07-23T18:37:00Z">
              <w:rPr>
                <w:rtl/>
              </w:rPr>
            </w:rPrChange>
          </w:rPr>
          <w:t xml:space="preserve"> </w:t>
        </w:r>
        <w:r w:rsidRPr="002215BF">
          <w:rPr>
            <w:rFonts w:hint="eastAsia"/>
            <w:sz w:val="22"/>
            <w:szCs w:val="22"/>
            <w:rtl/>
            <w:rPrChange w:id="1410" w:author="Shimon" w:date="2019-07-23T18:37:00Z">
              <w:rPr>
                <w:rFonts w:hint="eastAsia"/>
                <w:rtl/>
              </w:rPr>
            </w:rPrChange>
          </w:rPr>
          <w:t>חיי</w:t>
        </w:r>
        <w:r w:rsidRPr="002215BF">
          <w:rPr>
            <w:sz w:val="22"/>
            <w:szCs w:val="22"/>
            <w:rtl/>
            <w:rPrChange w:id="1411" w:author="Shimon" w:date="2019-07-23T18:37:00Z">
              <w:rPr>
                <w:rtl/>
              </w:rPr>
            </w:rPrChange>
          </w:rPr>
          <w:t>.</w:t>
        </w:r>
      </w:ins>
    </w:p>
    <w:p w14:paraId="2A888132" w14:textId="77777777" w:rsidR="00412A8B" w:rsidRPr="002215BF" w:rsidRDefault="00412A8B" w:rsidP="00412A8B">
      <w:pPr>
        <w:pStyle w:val="11"/>
        <w:spacing w:before="0" w:after="240" w:line="276" w:lineRule="auto"/>
        <w:ind w:left="381" w:right="993" w:firstLine="13"/>
        <w:rPr>
          <w:ins w:id="1412" w:author="Shimon" w:date="2019-07-23T17:41:00Z"/>
          <w:sz w:val="22"/>
          <w:szCs w:val="22"/>
          <w:rtl/>
          <w:rPrChange w:id="1413" w:author="Shimon" w:date="2019-07-23T18:37:00Z">
            <w:rPr>
              <w:ins w:id="1414" w:author="Shimon" w:date="2019-07-23T17:41:00Z"/>
              <w:rtl/>
            </w:rPr>
          </w:rPrChange>
        </w:rPr>
      </w:pPr>
      <w:ins w:id="1415" w:author="Shimon" w:date="2019-07-23T17:41:00Z">
        <w:r w:rsidRPr="002215BF">
          <w:rPr>
            <w:rFonts w:hint="eastAsia"/>
            <w:sz w:val="22"/>
            <w:szCs w:val="22"/>
            <w:rtl/>
            <w:rPrChange w:id="1416" w:author="Shimon" w:date="2019-07-23T18:37:00Z">
              <w:rPr>
                <w:rFonts w:hint="eastAsia"/>
                <w:rtl/>
              </w:rPr>
            </w:rPrChange>
          </w:rPr>
          <w:t>נוצר</w:t>
        </w:r>
        <w:r w:rsidRPr="002215BF">
          <w:rPr>
            <w:sz w:val="22"/>
            <w:szCs w:val="22"/>
            <w:rtl/>
            <w:rPrChange w:id="1417" w:author="Shimon" w:date="2019-07-23T18:37:00Z">
              <w:rPr>
                <w:rtl/>
              </w:rPr>
            </w:rPrChange>
          </w:rPr>
          <w:t xml:space="preserve"> </w:t>
        </w:r>
        <w:r w:rsidRPr="002215BF">
          <w:rPr>
            <w:rFonts w:hint="eastAsia"/>
            <w:sz w:val="22"/>
            <w:szCs w:val="22"/>
            <w:rtl/>
            <w:rPrChange w:id="1418" w:author="Shimon" w:date="2019-07-23T18:37:00Z">
              <w:rPr>
                <w:rFonts w:hint="eastAsia"/>
                <w:rtl/>
              </w:rPr>
            </w:rPrChange>
          </w:rPr>
          <w:t>מצב</w:t>
        </w:r>
        <w:r w:rsidRPr="002215BF">
          <w:rPr>
            <w:sz w:val="22"/>
            <w:szCs w:val="22"/>
            <w:rtl/>
            <w:rPrChange w:id="1419" w:author="Shimon" w:date="2019-07-23T18:37:00Z">
              <w:rPr>
                <w:rtl/>
              </w:rPr>
            </w:rPrChange>
          </w:rPr>
          <w:t xml:space="preserve"> </w:t>
        </w:r>
        <w:r w:rsidRPr="002215BF">
          <w:rPr>
            <w:rFonts w:hint="eastAsia"/>
            <w:sz w:val="22"/>
            <w:szCs w:val="22"/>
            <w:rtl/>
            <w:rPrChange w:id="1420" w:author="Shimon" w:date="2019-07-23T18:37:00Z">
              <w:rPr>
                <w:rFonts w:hint="eastAsia"/>
                <w:rtl/>
              </w:rPr>
            </w:rPrChange>
          </w:rPr>
          <w:t>בלתי</w:t>
        </w:r>
        <w:r w:rsidRPr="002215BF">
          <w:rPr>
            <w:sz w:val="22"/>
            <w:szCs w:val="22"/>
            <w:rtl/>
            <w:rPrChange w:id="1421" w:author="Shimon" w:date="2019-07-23T18:37:00Z">
              <w:rPr>
                <w:rtl/>
              </w:rPr>
            </w:rPrChange>
          </w:rPr>
          <w:t xml:space="preserve"> </w:t>
        </w:r>
        <w:r w:rsidRPr="002215BF">
          <w:rPr>
            <w:rFonts w:hint="eastAsia"/>
            <w:sz w:val="22"/>
            <w:szCs w:val="22"/>
            <w:rtl/>
            <w:rPrChange w:id="1422" w:author="Shimon" w:date="2019-07-23T18:37:00Z">
              <w:rPr>
                <w:rFonts w:hint="eastAsia"/>
                <w:rtl/>
              </w:rPr>
            </w:rPrChange>
          </w:rPr>
          <w:t>אפשרי</w:t>
        </w:r>
        <w:r w:rsidRPr="002215BF">
          <w:rPr>
            <w:sz w:val="22"/>
            <w:szCs w:val="22"/>
            <w:rtl/>
            <w:rPrChange w:id="1423" w:author="Shimon" w:date="2019-07-23T18:37:00Z">
              <w:rPr>
                <w:rtl/>
              </w:rPr>
            </w:rPrChange>
          </w:rPr>
          <w:t xml:space="preserve"> </w:t>
        </w:r>
        <w:r w:rsidRPr="002215BF">
          <w:rPr>
            <w:rFonts w:hint="eastAsia"/>
            <w:sz w:val="22"/>
            <w:szCs w:val="22"/>
            <w:rtl/>
            <w:rPrChange w:id="1424" w:author="Shimon" w:date="2019-07-23T18:37:00Z">
              <w:rPr>
                <w:rFonts w:hint="eastAsia"/>
                <w:rtl/>
              </w:rPr>
            </w:rPrChange>
          </w:rPr>
          <w:t>ובלתי</w:t>
        </w:r>
        <w:r w:rsidRPr="002215BF">
          <w:rPr>
            <w:sz w:val="22"/>
            <w:szCs w:val="22"/>
            <w:rtl/>
            <w:rPrChange w:id="1425" w:author="Shimon" w:date="2019-07-23T18:37:00Z">
              <w:rPr>
                <w:rtl/>
              </w:rPr>
            </w:rPrChange>
          </w:rPr>
          <w:t xml:space="preserve"> </w:t>
        </w:r>
        <w:r w:rsidRPr="002215BF">
          <w:rPr>
            <w:rFonts w:hint="eastAsia"/>
            <w:sz w:val="22"/>
            <w:szCs w:val="22"/>
            <w:rtl/>
            <w:rPrChange w:id="1426" w:author="Shimon" w:date="2019-07-23T18:37:00Z">
              <w:rPr>
                <w:rFonts w:hint="eastAsia"/>
                <w:rtl/>
              </w:rPr>
            </w:rPrChange>
          </w:rPr>
          <w:t>הגון</w:t>
        </w:r>
        <w:r w:rsidRPr="002215BF">
          <w:rPr>
            <w:sz w:val="22"/>
            <w:szCs w:val="22"/>
            <w:rtl/>
            <w:rPrChange w:id="1427" w:author="Shimon" w:date="2019-07-23T18:37:00Z">
              <w:rPr>
                <w:rtl/>
              </w:rPr>
            </w:rPrChange>
          </w:rPr>
          <w:t xml:space="preserve"> </w:t>
        </w:r>
        <w:r w:rsidRPr="002215BF">
          <w:rPr>
            <w:rFonts w:hint="eastAsia"/>
            <w:sz w:val="22"/>
            <w:szCs w:val="22"/>
            <w:rtl/>
            <w:rPrChange w:id="1428" w:author="Shimon" w:date="2019-07-23T18:37:00Z">
              <w:rPr>
                <w:rFonts w:hint="eastAsia"/>
                <w:rtl/>
              </w:rPr>
            </w:rPrChange>
          </w:rPr>
          <w:t>בעליל</w:t>
        </w:r>
        <w:r w:rsidRPr="002215BF">
          <w:rPr>
            <w:sz w:val="22"/>
            <w:szCs w:val="22"/>
            <w:rtl/>
            <w:rPrChange w:id="1429" w:author="Shimon" w:date="2019-07-23T18:37:00Z">
              <w:rPr>
                <w:rtl/>
              </w:rPr>
            </w:rPrChange>
          </w:rPr>
          <w:t xml:space="preserve">: </w:t>
        </w:r>
        <w:r w:rsidRPr="002215BF">
          <w:rPr>
            <w:rFonts w:hint="eastAsia"/>
            <w:sz w:val="22"/>
            <w:szCs w:val="22"/>
            <w:rtl/>
            <w:rPrChange w:id="1430" w:author="Shimon" w:date="2019-07-23T18:37:00Z">
              <w:rPr>
                <w:rFonts w:hint="eastAsia"/>
                <w:rtl/>
              </w:rPr>
            </w:rPrChange>
          </w:rPr>
          <w:t>יש</w:t>
        </w:r>
        <w:r w:rsidRPr="002215BF">
          <w:rPr>
            <w:sz w:val="22"/>
            <w:szCs w:val="22"/>
            <w:rtl/>
            <w:rPrChange w:id="1431" w:author="Shimon" w:date="2019-07-23T18:37:00Z">
              <w:rPr>
                <w:rtl/>
              </w:rPr>
            </w:rPrChange>
          </w:rPr>
          <w:t xml:space="preserve"> </w:t>
        </w:r>
        <w:r w:rsidRPr="002215BF">
          <w:rPr>
            <w:rFonts w:hint="eastAsia"/>
            <w:sz w:val="22"/>
            <w:szCs w:val="22"/>
            <w:rtl/>
            <w:rPrChange w:id="1432" w:author="Shimon" w:date="2019-07-23T18:37:00Z">
              <w:rPr>
                <w:rFonts w:hint="eastAsia"/>
                <w:rtl/>
              </w:rPr>
            </w:rPrChange>
          </w:rPr>
          <w:t>לי</w:t>
        </w:r>
        <w:r w:rsidRPr="002215BF">
          <w:rPr>
            <w:sz w:val="22"/>
            <w:szCs w:val="22"/>
            <w:rtl/>
            <w:rPrChange w:id="1433" w:author="Shimon" w:date="2019-07-23T18:37:00Z">
              <w:rPr>
                <w:rtl/>
              </w:rPr>
            </w:rPrChange>
          </w:rPr>
          <w:t xml:space="preserve"> </w:t>
        </w:r>
        <w:r w:rsidRPr="002215BF">
          <w:rPr>
            <w:rFonts w:hint="eastAsia"/>
            <w:sz w:val="22"/>
            <w:szCs w:val="22"/>
            <w:rtl/>
            <w:rPrChange w:id="1434" w:author="Shimon" w:date="2019-07-23T18:37:00Z">
              <w:rPr>
                <w:rFonts w:hint="eastAsia"/>
                <w:rtl/>
              </w:rPr>
            </w:rPrChange>
          </w:rPr>
          <w:t>חוזה</w:t>
        </w:r>
        <w:r w:rsidRPr="002215BF">
          <w:rPr>
            <w:sz w:val="22"/>
            <w:szCs w:val="22"/>
            <w:rtl/>
            <w:rPrChange w:id="1435" w:author="Shimon" w:date="2019-07-23T18:37:00Z">
              <w:rPr>
                <w:rtl/>
              </w:rPr>
            </w:rPrChange>
          </w:rPr>
          <w:t xml:space="preserve"> </w:t>
        </w:r>
        <w:r w:rsidRPr="002215BF">
          <w:rPr>
            <w:rFonts w:hint="eastAsia"/>
            <w:sz w:val="22"/>
            <w:szCs w:val="22"/>
            <w:rtl/>
            <w:rPrChange w:id="1436" w:author="Shimon" w:date="2019-07-23T18:37:00Z">
              <w:rPr>
                <w:rFonts w:hint="eastAsia"/>
                <w:rtl/>
              </w:rPr>
            </w:rPrChange>
          </w:rPr>
          <w:t>העסקה</w:t>
        </w:r>
        <w:r w:rsidRPr="002215BF">
          <w:rPr>
            <w:sz w:val="22"/>
            <w:szCs w:val="22"/>
            <w:rtl/>
            <w:rPrChange w:id="1437" w:author="Shimon" w:date="2019-07-23T18:37:00Z">
              <w:rPr>
                <w:rtl/>
              </w:rPr>
            </w:rPrChange>
          </w:rPr>
          <w:t xml:space="preserve"> </w:t>
        </w:r>
        <w:r w:rsidRPr="002215BF">
          <w:rPr>
            <w:rFonts w:hint="eastAsia"/>
            <w:sz w:val="22"/>
            <w:szCs w:val="22"/>
            <w:rtl/>
            <w:rPrChange w:id="1438" w:author="Shimon" w:date="2019-07-23T18:37:00Z">
              <w:rPr>
                <w:rFonts w:hint="eastAsia"/>
                <w:rtl/>
              </w:rPr>
            </w:rPrChange>
          </w:rPr>
          <w:t>תקף</w:t>
        </w:r>
        <w:r w:rsidRPr="002215BF">
          <w:rPr>
            <w:sz w:val="22"/>
            <w:szCs w:val="22"/>
            <w:rtl/>
            <w:rPrChange w:id="1439" w:author="Shimon" w:date="2019-07-23T18:37:00Z">
              <w:rPr>
                <w:rtl/>
              </w:rPr>
            </w:rPrChange>
          </w:rPr>
          <w:t xml:space="preserve"> </w:t>
        </w:r>
        <w:r w:rsidRPr="002215BF">
          <w:rPr>
            <w:rFonts w:hint="eastAsia"/>
            <w:sz w:val="22"/>
            <w:szCs w:val="22"/>
            <w:rtl/>
            <w:rPrChange w:id="1440" w:author="Shimon" w:date="2019-07-23T18:37:00Z">
              <w:rPr>
                <w:rFonts w:hint="eastAsia"/>
                <w:rtl/>
              </w:rPr>
            </w:rPrChange>
          </w:rPr>
          <w:t>עם</w:t>
        </w:r>
        <w:r w:rsidRPr="002215BF">
          <w:rPr>
            <w:sz w:val="22"/>
            <w:szCs w:val="22"/>
            <w:rtl/>
            <w:rPrChange w:id="1441" w:author="Shimon" w:date="2019-07-23T18:37:00Z">
              <w:rPr>
                <w:rtl/>
              </w:rPr>
            </w:rPrChange>
          </w:rPr>
          <w:t xml:space="preserve"> </w:t>
        </w:r>
        <w:r w:rsidRPr="002215BF">
          <w:rPr>
            <w:rFonts w:hint="eastAsia"/>
            <w:sz w:val="22"/>
            <w:szCs w:val="22"/>
            <w:rtl/>
            <w:rPrChange w:id="1442" w:author="Shimon" w:date="2019-07-23T18:37:00Z">
              <w:rPr>
                <w:rFonts w:hint="eastAsia"/>
                <w:rtl/>
              </w:rPr>
            </w:rPrChange>
          </w:rPr>
          <w:t>נציבות</w:t>
        </w:r>
        <w:r w:rsidRPr="002215BF">
          <w:rPr>
            <w:sz w:val="22"/>
            <w:szCs w:val="22"/>
            <w:rtl/>
            <w:rPrChange w:id="1443" w:author="Shimon" w:date="2019-07-23T18:37:00Z">
              <w:rPr>
                <w:rtl/>
              </w:rPr>
            </w:rPrChange>
          </w:rPr>
          <w:t xml:space="preserve"> </w:t>
        </w:r>
        <w:r w:rsidRPr="002215BF">
          <w:rPr>
            <w:rFonts w:hint="eastAsia"/>
            <w:sz w:val="22"/>
            <w:szCs w:val="22"/>
            <w:rtl/>
            <w:rPrChange w:id="1444" w:author="Shimon" w:date="2019-07-23T18:37:00Z">
              <w:rPr>
                <w:rFonts w:hint="eastAsia"/>
                <w:rtl/>
              </w:rPr>
            </w:rPrChange>
          </w:rPr>
          <w:t>שרות</w:t>
        </w:r>
        <w:r w:rsidRPr="002215BF">
          <w:rPr>
            <w:sz w:val="22"/>
            <w:szCs w:val="22"/>
            <w:rtl/>
            <w:rPrChange w:id="1445" w:author="Shimon" w:date="2019-07-23T18:37:00Z">
              <w:rPr>
                <w:rtl/>
              </w:rPr>
            </w:rPrChange>
          </w:rPr>
          <w:t xml:space="preserve"> </w:t>
        </w:r>
        <w:r w:rsidRPr="002215BF">
          <w:rPr>
            <w:rFonts w:hint="eastAsia"/>
            <w:sz w:val="22"/>
            <w:szCs w:val="22"/>
            <w:rtl/>
            <w:rPrChange w:id="1446" w:author="Shimon" w:date="2019-07-23T18:37:00Z">
              <w:rPr>
                <w:rFonts w:hint="eastAsia"/>
                <w:rtl/>
              </w:rPr>
            </w:rPrChange>
          </w:rPr>
          <w:t>המדינה</w:t>
        </w:r>
        <w:r w:rsidRPr="002215BF">
          <w:rPr>
            <w:sz w:val="22"/>
            <w:szCs w:val="22"/>
            <w:rtl/>
            <w:rPrChange w:id="1447" w:author="Shimon" w:date="2019-07-23T18:37:00Z">
              <w:rPr>
                <w:rtl/>
              </w:rPr>
            </w:rPrChange>
          </w:rPr>
          <w:t xml:space="preserve">, </w:t>
        </w:r>
        <w:r w:rsidRPr="002215BF">
          <w:rPr>
            <w:rFonts w:hint="eastAsia"/>
            <w:sz w:val="22"/>
            <w:szCs w:val="22"/>
            <w:rtl/>
            <w:rPrChange w:id="1448" w:author="Shimon" w:date="2019-07-23T18:37:00Z">
              <w:rPr>
                <w:rFonts w:hint="eastAsia"/>
                <w:rtl/>
              </w:rPr>
            </w:rPrChange>
          </w:rPr>
          <w:t>שעליו</w:t>
        </w:r>
        <w:r w:rsidRPr="002215BF">
          <w:rPr>
            <w:sz w:val="22"/>
            <w:szCs w:val="22"/>
            <w:rtl/>
            <w:rPrChange w:id="1449" w:author="Shimon" w:date="2019-07-23T18:37:00Z">
              <w:rPr>
                <w:rtl/>
              </w:rPr>
            </w:rPrChange>
          </w:rPr>
          <w:t xml:space="preserve"> </w:t>
        </w:r>
        <w:r w:rsidRPr="002215BF">
          <w:rPr>
            <w:rFonts w:hint="eastAsia"/>
            <w:sz w:val="22"/>
            <w:szCs w:val="22"/>
            <w:rtl/>
            <w:rPrChange w:id="1450" w:author="Shimon" w:date="2019-07-23T18:37:00Z">
              <w:rPr>
                <w:rFonts w:hint="eastAsia"/>
                <w:rtl/>
              </w:rPr>
            </w:rPrChange>
          </w:rPr>
          <w:t>חתום</w:t>
        </w:r>
        <w:r w:rsidRPr="002215BF">
          <w:rPr>
            <w:sz w:val="22"/>
            <w:szCs w:val="22"/>
            <w:rtl/>
            <w:rPrChange w:id="1451" w:author="Shimon" w:date="2019-07-23T18:37:00Z">
              <w:rPr>
                <w:rtl/>
              </w:rPr>
            </w:rPrChange>
          </w:rPr>
          <w:t xml:space="preserve"> </w:t>
        </w:r>
        <w:r w:rsidRPr="002215BF">
          <w:rPr>
            <w:rFonts w:hint="eastAsia"/>
            <w:sz w:val="22"/>
            <w:szCs w:val="22"/>
            <w:rtl/>
            <w:rPrChange w:id="1452" w:author="Shimon" w:date="2019-07-23T18:37:00Z">
              <w:rPr>
                <w:rFonts w:hint="eastAsia"/>
                <w:rtl/>
              </w:rPr>
            </w:rPrChange>
          </w:rPr>
          <w:t>בשם</w:t>
        </w:r>
        <w:r w:rsidRPr="002215BF">
          <w:rPr>
            <w:sz w:val="22"/>
            <w:szCs w:val="22"/>
            <w:rtl/>
            <w:rPrChange w:id="1453" w:author="Shimon" w:date="2019-07-23T18:37:00Z">
              <w:rPr>
                <w:rtl/>
              </w:rPr>
            </w:rPrChange>
          </w:rPr>
          <w:t xml:space="preserve"> </w:t>
        </w:r>
        <w:r w:rsidRPr="002215BF">
          <w:rPr>
            <w:rFonts w:hint="eastAsia"/>
            <w:sz w:val="22"/>
            <w:szCs w:val="22"/>
            <w:rtl/>
            <w:rPrChange w:id="1454" w:author="Shimon" w:date="2019-07-23T18:37:00Z">
              <w:rPr>
                <w:rFonts w:hint="eastAsia"/>
                <w:rtl/>
              </w:rPr>
            </w:rPrChange>
          </w:rPr>
          <w:t>הנציב</w:t>
        </w:r>
        <w:r w:rsidRPr="002215BF">
          <w:rPr>
            <w:sz w:val="22"/>
            <w:szCs w:val="22"/>
            <w:rtl/>
            <w:rPrChange w:id="1455" w:author="Shimon" w:date="2019-07-23T18:37:00Z">
              <w:rPr>
                <w:rtl/>
              </w:rPr>
            </w:rPrChange>
          </w:rPr>
          <w:t xml:space="preserve"> </w:t>
        </w:r>
        <w:r w:rsidRPr="002215BF">
          <w:rPr>
            <w:rFonts w:hint="eastAsia"/>
            <w:sz w:val="22"/>
            <w:szCs w:val="22"/>
            <w:rtl/>
            <w:rPrChange w:id="1456" w:author="Shimon" w:date="2019-07-23T18:37:00Z">
              <w:rPr>
                <w:rFonts w:hint="eastAsia"/>
                <w:rtl/>
              </w:rPr>
            </w:rPrChange>
          </w:rPr>
          <w:t>מי</w:t>
        </w:r>
        <w:r w:rsidRPr="002215BF">
          <w:rPr>
            <w:sz w:val="22"/>
            <w:szCs w:val="22"/>
            <w:rtl/>
            <w:rPrChange w:id="1457" w:author="Shimon" w:date="2019-07-23T18:37:00Z">
              <w:rPr>
                <w:rtl/>
              </w:rPr>
            </w:rPrChange>
          </w:rPr>
          <w:t xml:space="preserve"> </w:t>
        </w:r>
        <w:r w:rsidRPr="002215BF">
          <w:rPr>
            <w:rFonts w:hint="eastAsia"/>
            <w:sz w:val="22"/>
            <w:szCs w:val="22"/>
            <w:rtl/>
            <w:rPrChange w:id="1458" w:author="Shimon" w:date="2019-07-23T18:37:00Z">
              <w:rPr>
                <w:rFonts w:hint="eastAsia"/>
                <w:rtl/>
              </w:rPr>
            </w:rPrChange>
          </w:rPr>
          <w:t>שמילא</w:t>
        </w:r>
        <w:r w:rsidRPr="002215BF">
          <w:rPr>
            <w:sz w:val="22"/>
            <w:szCs w:val="22"/>
            <w:rtl/>
            <w:rPrChange w:id="1459" w:author="Shimon" w:date="2019-07-23T18:37:00Z">
              <w:rPr>
                <w:rtl/>
              </w:rPr>
            </w:rPrChange>
          </w:rPr>
          <w:t xml:space="preserve"> </w:t>
        </w:r>
        <w:r w:rsidRPr="002215BF">
          <w:rPr>
            <w:rFonts w:hint="eastAsia"/>
            <w:sz w:val="22"/>
            <w:szCs w:val="22"/>
            <w:rtl/>
            <w:rPrChange w:id="1460" w:author="Shimon" w:date="2019-07-23T18:37:00Z">
              <w:rPr>
                <w:rFonts w:hint="eastAsia"/>
                <w:rtl/>
              </w:rPr>
            </w:rPrChange>
          </w:rPr>
          <w:t>בזמנו</w:t>
        </w:r>
        <w:r w:rsidRPr="002215BF">
          <w:rPr>
            <w:sz w:val="22"/>
            <w:szCs w:val="22"/>
            <w:rtl/>
            <w:rPrChange w:id="1461" w:author="Shimon" w:date="2019-07-23T18:37:00Z">
              <w:rPr>
                <w:rtl/>
              </w:rPr>
            </w:rPrChange>
          </w:rPr>
          <w:t xml:space="preserve"> </w:t>
        </w:r>
        <w:r w:rsidRPr="002215BF">
          <w:rPr>
            <w:rFonts w:hint="eastAsia"/>
            <w:sz w:val="22"/>
            <w:szCs w:val="22"/>
            <w:rtl/>
            <w:rPrChange w:id="1462" w:author="Shimon" w:date="2019-07-23T18:37:00Z">
              <w:rPr>
                <w:rFonts w:hint="eastAsia"/>
                <w:rtl/>
              </w:rPr>
            </w:rPrChange>
          </w:rPr>
          <w:t>את</w:t>
        </w:r>
        <w:r w:rsidRPr="002215BF">
          <w:rPr>
            <w:sz w:val="22"/>
            <w:szCs w:val="22"/>
            <w:rtl/>
            <w:rPrChange w:id="1463" w:author="Shimon" w:date="2019-07-23T18:37:00Z">
              <w:rPr>
                <w:rtl/>
              </w:rPr>
            </w:rPrChange>
          </w:rPr>
          <w:t xml:space="preserve"> </w:t>
        </w:r>
        <w:r w:rsidRPr="002215BF">
          <w:rPr>
            <w:rFonts w:hint="eastAsia"/>
            <w:sz w:val="22"/>
            <w:szCs w:val="22"/>
            <w:rtl/>
            <w:rPrChange w:id="1464" w:author="Shimon" w:date="2019-07-23T18:37:00Z">
              <w:rPr>
                <w:rFonts w:hint="eastAsia"/>
                <w:rtl/>
              </w:rPr>
            </w:rPrChange>
          </w:rPr>
          <w:t>התפקיד</w:t>
        </w:r>
        <w:r w:rsidRPr="002215BF">
          <w:rPr>
            <w:sz w:val="22"/>
            <w:szCs w:val="22"/>
            <w:rtl/>
            <w:rPrChange w:id="1465" w:author="Shimon" w:date="2019-07-23T18:37:00Z">
              <w:rPr>
                <w:rtl/>
              </w:rPr>
            </w:rPrChange>
          </w:rPr>
          <w:t xml:space="preserve"> </w:t>
        </w:r>
        <w:r w:rsidRPr="002215BF">
          <w:rPr>
            <w:rFonts w:hint="eastAsia"/>
            <w:sz w:val="22"/>
            <w:szCs w:val="22"/>
            <w:rtl/>
            <w:rPrChange w:id="1466" w:author="Shimon" w:date="2019-07-23T18:37:00Z">
              <w:rPr>
                <w:rFonts w:hint="eastAsia"/>
                <w:rtl/>
              </w:rPr>
            </w:rPrChange>
          </w:rPr>
          <w:t>הנוכחי</w:t>
        </w:r>
        <w:r w:rsidRPr="002215BF">
          <w:rPr>
            <w:sz w:val="22"/>
            <w:szCs w:val="22"/>
            <w:rtl/>
            <w:rPrChange w:id="1467" w:author="Shimon" w:date="2019-07-23T18:37:00Z">
              <w:rPr>
                <w:rtl/>
              </w:rPr>
            </w:rPrChange>
          </w:rPr>
          <w:t xml:space="preserve"> </w:t>
        </w:r>
        <w:r w:rsidRPr="002215BF">
          <w:rPr>
            <w:rFonts w:hint="eastAsia"/>
            <w:sz w:val="22"/>
            <w:szCs w:val="22"/>
            <w:rtl/>
            <w:rPrChange w:id="1468" w:author="Shimon" w:date="2019-07-23T18:37:00Z">
              <w:rPr>
                <w:rFonts w:hint="eastAsia"/>
                <w:rtl/>
              </w:rPr>
            </w:rPrChange>
          </w:rPr>
          <w:t>שלך</w:t>
        </w:r>
        <w:r w:rsidRPr="002215BF">
          <w:rPr>
            <w:sz w:val="22"/>
            <w:szCs w:val="22"/>
            <w:rtl/>
            <w:rPrChange w:id="1469" w:author="Shimon" w:date="2019-07-23T18:37:00Z">
              <w:rPr>
                <w:rtl/>
              </w:rPr>
            </w:rPrChange>
          </w:rPr>
          <w:t xml:space="preserve">, </w:t>
        </w:r>
        <w:r w:rsidRPr="002215BF">
          <w:rPr>
            <w:rFonts w:hint="eastAsia"/>
            <w:sz w:val="22"/>
            <w:szCs w:val="22"/>
            <w:rtl/>
            <w:rPrChange w:id="1470" w:author="Shimon" w:date="2019-07-23T18:37:00Z">
              <w:rPr>
                <w:rFonts w:hint="eastAsia"/>
                <w:rtl/>
              </w:rPr>
            </w:rPrChange>
          </w:rPr>
          <w:t>אך</w:t>
        </w:r>
        <w:r w:rsidRPr="002215BF">
          <w:rPr>
            <w:sz w:val="22"/>
            <w:szCs w:val="22"/>
            <w:rtl/>
            <w:rPrChange w:id="1471" w:author="Shimon" w:date="2019-07-23T18:37:00Z">
              <w:rPr>
                <w:rtl/>
              </w:rPr>
            </w:rPrChange>
          </w:rPr>
          <w:t xml:space="preserve"> </w:t>
        </w:r>
        <w:r w:rsidRPr="002215BF">
          <w:rPr>
            <w:rFonts w:hint="eastAsia"/>
            <w:sz w:val="22"/>
            <w:szCs w:val="22"/>
            <w:rtl/>
            <w:rPrChange w:id="1472" w:author="Shimon" w:date="2019-07-23T18:37:00Z">
              <w:rPr>
                <w:rFonts w:hint="eastAsia"/>
                <w:rtl/>
              </w:rPr>
            </w:rPrChange>
          </w:rPr>
          <w:t>אין</w:t>
        </w:r>
        <w:r w:rsidRPr="002215BF">
          <w:rPr>
            <w:sz w:val="22"/>
            <w:szCs w:val="22"/>
            <w:rtl/>
            <w:rPrChange w:id="1473" w:author="Shimon" w:date="2019-07-23T18:37:00Z">
              <w:rPr>
                <w:rtl/>
              </w:rPr>
            </w:rPrChange>
          </w:rPr>
          <w:t xml:space="preserve"> </w:t>
        </w:r>
        <w:r w:rsidRPr="002215BF">
          <w:rPr>
            <w:rFonts w:hint="eastAsia"/>
            <w:sz w:val="22"/>
            <w:szCs w:val="22"/>
            <w:rtl/>
            <w:rPrChange w:id="1474" w:author="Shimon" w:date="2019-07-23T18:37:00Z">
              <w:rPr>
                <w:rFonts w:hint="eastAsia"/>
                <w:rtl/>
              </w:rPr>
            </w:rPrChange>
          </w:rPr>
          <w:t>איש</w:t>
        </w:r>
        <w:r w:rsidRPr="002215BF">
          <w:rPr>
            <w:sz w:val="22"/>
            <w:szCs w:val="22"/>
            <w:rtl/>
            <w:rPrChange w:id="1475" w:author="Shimon" w:date="2019-07-23T18:37:00Z">
              <w:rPr>
                <w:rtl/>
              </w:rPr>
            </w:rPrChange>
          </w:rPr>
          <w:t xml:space="preserve"> </w:t>
        </w:r>
        <w:r w:rsidRPr="002215BF">
          <w:rPr>
            <w:rFonts w:hint="eastAsia"/>
            <w:sz w:val="22"/>
            <w:szCs w:val="22"/>
            <w:rtl/>
            <w:rPrChange w:id="1476" w:author="Shimon" w:date="2019-07-23T18:37:00Z">
              <w:rPr>
                <w:rFonts w:hint="eastAsia"/>
                <w:rtl/>
              </w:rPr>
            </w:rPrChange>
          </w:rPr>
          <w:t>בכל</w:t>
        </w:r>
        <w:r w:rsidRPr="002215BF">
          <w:rPr>
            <w:sz w:val="22"/>
            <w:szCs w:val="22"/>
            <w:rtl/>
            <w:rPrChange w:id="1477" w:author="Shimon" w:date="2019-07-23T18:37:00Z">
              <w:rPr>
                <w:rtl/>
              </w:rPr>
            </w:rPrChange>
          </w:rPr>
          <w:t xml:space="preserve"> </w:t>
        </w:r>
        <w:r w:rsidRPr="002215BF">
          <w:rPr>
            <w:rFonts w:hint="eastAsia"/>
            <w:sz w:val="22"/>
            <w:szCs w:val="22"/>
            <w:rtl/>
            <w:rPrChange w:id="1478" w:author="Shimon" w:date="2019-07-23T18:37:00Z">
              <w:rPr>
                <w:rFonts w:hint="eastAsia"/>
                <w:rtl/>
              </w:rPr>
            </w:rPrChange>
          </w:rPr>
          <w:t>המערכת</w:t>
        </w:r>
        <w:r w:rsidRPr="002215BF">
          <w:rPr>
            <w:sz w:val="22"/>
            <w:szCs w:val="22"/>
            <w:rtl/>
            <w:rPrChange w:id="1479" w:author="Shimon" w:date="2019-07-23T18:37:00Z">
              <w:rPr>
                <w:rtl/>
              </w:rPr>
            </w:rPrChange>
          </w:rPr>
          <w:t xml:space="preserve"> </w:t>
        </w:r>
        <w:r w:rsidRPr="002215BF">
          <w:rPr>
            <w:rFonts w:hint="eastAsia"/>
            <w:sz w:val="22"/>
            <w:szCs w:val="22"/>
            <w:rtl/>
            <w:rPrChange w:id="1480" w:author="Shimon" w:date="2019-07-23T18:37:00Z">
              <w:rPr>
                <w:rFonts w:hint="eastAsia"/>
                <w:rtl/>
              </w:rPr>
            </w:rPrChange>
          </w:rPr>
          <w:t>הממשלתית</w:t>
        </w:r>
        <w:r w:rsidRPr="002215BF">
          <w:rPr>
            <w:sz w:val="22"/>
            <w:szCs w:val="22"/>
            <w:rtl/>
            <w:rPrChange w:id="1481" w:author="Shimon" w:date="2019-07-23T18:37:00Z">
              <w:rPr>
                <w:rtl/>
              </w:rPr>
            </w:rPrChange>
          </w:rPr>
          <w:t xml:space="preserve"> </w:t>
        </w:r>
        <w:r w:rsidRPr="002215BF">
          <w:rPr>
            <w:rFonts w:hint="eastAsia"/>
            <w:sz w:val="22"/>
            <w:szCs w:val="22"/>
            <w:rtl/>
            <w:rPrChange w:id="1482" w:author="Shimon" w:date="2019-07-23T18:37:00Z">
              <w:rPr>
                <w:rFonts w:hint="eastAsia"/>
                <w:rtl/>
              </w:rPr>
            </w:rPrChange>
          </w:rPr>
          <w:t>שמוכן</w:t>
        </w:r>
        <w:r w:rsidRPr="002215BF">
          <w:rPr>
            <w:sz w:val="22"/>
            <w:szCs w:val="22"/>
            <w:rtl/>
            <w:rPrChange w:id="1483" w:author="Shimon" w:date="2019-07-23T18:37:00Z">
              <w:rPr>
                <w:rtl/>
              </w:rPr>
            </w:rPrChange>
          </w:rPr>
          <w:t xml:space="preserve"> </w:t>
        </w:r>
        <w:r w:rsidRPr="002215BF">
          <w:rPr>
            <w:rFonts w:hint="eastAsia"/>
            <w:sz w:val="22"/>
            <w:szCs w:val="22"/>
            <w:rtl/>
            <w:rPrChange w:id="1484" w:author="Shimon" w:date="2019-07-23T18:37:00Z">
              <w:rPr>
                <w:rFonts w:hint="eastAsia"/>
                <w:rtl/>
              </w:rPr>
            </w:rPrChange>
          </w:rPr>
          <w:t>לדבר</w:t>
        </w:r>
        <w:r w:rsidRPr="002215BF">
          <w:rPr>
            <w:sz w:val="22"/>
            <w:szCs w:val="22"/>
            <w:rtl/>
            <w:rPrChange w:id="1485" w:author="Shimon" w:date="2019-07-23T18:37:00Z">
              <w:rPr>
                <w:rtl/>
              </w:rPr>
            </w:rPrChange>
          </w:rPr>
          <w:t xml:space="preserve"> </w:t>
        </w:r>
        <w:r w:rsidRPr="002215BF">
          <w:rPr>
            <w:rFonts w:hint="eastAsia"/>
            <w:sz w:val="22"/>
            <w:szCs w:val="22"/>
            <w:rtl/>
            <w:rPrChange w:id="1486" w:author="Shimon" w:date="2019-07-23T18:37:00Z">
              <w:rPr>
                <w:rFonts w:hint="eastAsia"/>
                <w:rtl/>
              </w:rPr>
            </w:rPrChange>
          </w:rPr>
          <w:t>אתי</w:t>
        </w:r>
        <w:r w:rsidRPr="002215BF">
          <w:rPr>
            <w:sz w:val="22"/>
            <w:szCs w:val="22"/>
            <w:rtl/>
            <w:rPrChange w:id="1487" w:author="Shimon" w:date="2019-07-23T18:37:00Z">
              <w:rPr>
                <w:rtl/>
              </w:rPr>
            </w:rPrChange>
          </w:rPr>
          <w:t xml:space="preserve"> </w:t>
        </w:r>
        <w:r w:rsidRPr="002215BF">
          <w:rPr>
            <w:rFonts w:hint="eastAsia"/>
            <w:sz w:val="22"/>
            <w:szCs w:val="22"/>
            <w:rtl/>
            <w:rPrChange w:id="1488" w:author="Shimon" w:date="2019-07-23T18:37:00Z">
              <w:rPr>
                <w:rFonts w:hint="eastAsia"/>
                <w:rtl/>
              </w:rPr>
            </w:rPrChange>
          </w:rPr>
          <w:t>ישירות</w:t>
        </w:r>
        <w:r w:rsidRPr="002215BF">
          <w:rPr>
            <w:sz w:val="22"/>
            <w:szCs w:val="22"/>
            <w:rtl/>
            <w:rPrChange w:id="1489" w:author="Shimon" w:date="2019-07-23T18:37:00Z">
              <w:rPr>
                <w:rtl/>
              </w:rPr>
            </w:rPrChange>
          </w:rPr>
          <w:t xml:space="preserve">. </w:t>
        </w:r>
        <w:r w:rsidRPr="002215BF">
          <w:rPr>
            <w:rFonts w:hint="eastAsia"/>
            <w:sz w:val="22"/>
            <w:szCs w:val="22"/>
            <w:rtl/>
            <w:rPrChange w:id="1490" w:author="Shimon" w:date="2019-07-23T18:37:00Z">
              <w:rPr>
                <w:rFonts w:hint="eastAsia"/>
                <w:rtl/>
              </w:rPr>
            </w:rPrChange>
          </w:rPr>
          <w:t>האם</w:t>
        </w:r>
        <w:r w:rsidRPr="002215BF">
          <w:rPr>
            <w:sz w:val="22"/>
            <w:szCs w:val="22"/>
            <w:rtl/>
            <w:rPrChange w:id="1491" w:author="Shimon" w:date="2019-07-23T18:37:00Z">
              <w:rPr>
                <w:rtl/>
              </w:rPr>
            </w:rPrChange>
          </w:rPr>
          <w:t xml:space="preserve"> </w:t>
        </w:r>
        <w:r w:rsidRPr="002215BF">
          <w:rPr>
            <w:rFonts w:hint="eastAsia"/>
            <w:sz w:val="22"/>
            <w:szCs w:val="22"/>
            <w:rtl/>
            <w:rPrChange w:id="1492" w:author="Shimon" w:date="2019-07-23T18:37:00Z">
              <w:rPr>
                <w:rFonts w:hint="eastAsia"/>
                <w:rtl/>
              </w:rPr>
            </w:rPrChange>
          </w:rPr>
          <w:t>היית</w:t>
        </w:r>
        <w:r w:rsidRPr="002215BF">
          <w:rPr>
            <w:sz w:val="22"/>
            <w:szCs w:val="22"/>
            <w:rtl/>
            <w:rPrChange w:id="1493" w:author="Shimon" w:date="2019-07-23T18:37:00Z">
              <w:rPr>
                <w:rtl/>
              </w:rPr>
            </w:rPrChange>
          </w:rPr>
          <w:t xml:space="preserve"> </w:t>
        </w:r>
        <w:r w:rsidRPr="002215BF">
          <w:rPr>
            <w:rFonts w:hint="eastAsia"/>
            <w:sz w:val="22"/>
            <w:szCs w:val="22"/>
            <w:rtl/>
            <w:rPrChange w:id="1494" w:author="Shimon" w:date="2019-07-23T18:37:00Z">
              <w:rPr>
                <w:rFonts w:hint="eastAsia"/>
                <w:rtl/>
              </w:rPr>
            </w:rPrChange>
          </w:rPr>
          <w:t>נותן</w:t>
        </w:r>
        <w:r w:rsidRPr="002215BF">
          <w:rPr>
            <w:sz w:val="22"/>
            <w:szCs w:val="22"/>
            <w:rtl/>
            <w:rPrChange w:id="1495" w:author="Shimon" w:date="2019-07-23T18:37:00Z">
              <w:rPr>
                <w:rtl/>
              </w:rPr>
            </w:rPrChange>
          </w:rPr>
          <w:t xml:space="preserve"> </w:t>
        </w:r>
        <w:r w:rsidRPr="002215BF">
          <w:rPr>
            <w:rFonts w:hint="eastAsia"/>
            <w:sz w:val="22"/>
            <w:szCs w:val="22"/>
            <w:rtl/>
            <w:rPrChange w:id="1496" w:author="Shimon" w:date="2019-07-23T18:37:00Z">
              <w:rPr>
                <w:rFonts w:hint="eastAsia"/>
                <w:rtl/>
              </w:rPr>
            </w:rPrChange>
          </w:rPr>
          <w:t>לנציב</w:t>
        </w:r>
        <w:r w:rsidRPr="002215BF">
          <w:rPr>
            <w:sz w:val="22"/>
            <w:szCs w:val="22"/>
            <w:rtl/>
            <w:rPrChange w:id="1497" w:author="Shimon" w:date="2019-07-23T18:37:00Z">
              <w:rPr>
                <w:rtl/>
              </w:rPr>
            </w:rPrChange>
          </w:rPr>
          <w:t xml:space="preserve"> </w:t>
        </w:r>
        <w:r w:rsidRPr="002215BF">
          <w:rPr>
            <w:rFonts w:hint="eastAsia"/>
            <w:sz w:val="22"/>
            <w:szCs w:val="22"/>
            <w:rtl/>
            <w:rPrChange w:id="1498" w:author="Shimon" w:date="2019-07-23T18:37:00Z">
              <w:rPr>
                <w:rFonts w:hint="eastAsia"/>
                <w:rtl/>
              </w:rPr>
            </w:rPrChange>
          </w:rPr>
          <w:t>שרות</w:t>
        </w:r>
        <w:r w:rsidRPr="002215BF">
          <w:rPr>
            <w:sz w:val="22"/>
            <w:szCs w:val="22"/>
            <w:rtl/>
            <w:rPrChange w:id="1499" w:author="Shimon" w:date="2019-07-23T18:37:00Z">
              <w:rPr>
                <w:rtl/>
              </w:rPr>
            </w:rPrChange>
          </w:rPr>
          <w:t xml:space="preserve"> </w:t>
        </w:r>
        <w:r w:rsidRPr="002215BF">
          <w:rPr>
            <w:rFonts w:hint="eastAsia"/>
            <w:sz w:val="22"/>
            <w:szCs w:val="22"/>
            <w:rtl/>
            <w:rPrChange w:id="1500" w:author="Shimon" w:date="2019-07-23T18:37:00Z">
              <w:rPr>
                <w:rFonts w:hint="eastAsia"/>
                <w:rtl/>
              </w:rPr>
            </w:rPrChange>
          </w:rPr>
          <w:t>המדינה</w:t>
        </w:r>
        <w:r w:rsidRPr="002215BF">
          <w:rPr>
            <w:sz w:val="22"/>
            <w:szCs w:val="22"/>
            <w:rtl/>
            <w:rPrChange w:id="1501" w:author="Shimon" w:date="2019-07-23T18:37:00Z">
              <w:rPr>
                <w:rtl/>
              </w:rPr>
            </w:rPrChange>
          </w:rPr>
          <w:t xml:space="preserve"> </w:t>
        </w:r>
        <w:r w:rsidRPr="002215BF">
          <w:rPr>
            <w:rFonts w:hint="eastAsia"/>
            <w:sz w:val="22"/>
            <w:szCs w:val="22"/>
            <w:rtl/>
            <w:rPrChange w:id="1502" w:author="Shimon" w:date="2019-07-23T18:37:00Z">
              <w:rPr>
                <w:rFonts w:hint="eastAsia"/>
                <w:rtl/>
              </w:rPr>
            </w:rPrChange>
          </w:rPr>
          <w:t>או</w:t>
        </w:r>
        <w:r w:rsidRPr="002215BF">
          <w:rPr>
            <w:sz w:val="22"/>
            <w:szCs w:val="22"/>
            <w:rtl/>
            <w:rPrChange w:id="1503" w:author="Shimon" w:date="2019-07-23T18:37:00Z">
              <w:rPr>
                <w:rtl/>
              </w:rPr>
            </w:rPrChange>
          </w:rPr>
          <w:t xml:space="preserve"> </w:t>
        </w:r>
        <w:r w:rsidRPr="002215BF">
          <w:rPr>
            <w:rFonts w:hint="eastAsia"/>
            <w:sz w:val="22"/>
            <w:szCs w:val="22"/>
            <w:rtl/>
            <w:rPrChange w:id="1504" w:author="Shimon" w:date="2019-07-23T18:37:00Z">
              <w:rPr>
                <w:rFonts w:hint="eastAsia"/>
                <w:rtl/>
              </w:rPr>
            </w:rPrChange>
          </w:rPr>
          <w:t>החשב</w:t>
        </w:r>
        <w:r w:rsidRPr="002215BF">
          <w:rPr>
            <w:sz w:val="22"/>
            <w:szCs w:val="22"/>
            <w:rtl/>
            <w:rPrChange w:id="1505" w:author="Shimon" w:date="2019-07-23T18:37:00Z">
              <w:rPr>
                <w:rtl/>
              </w:rPr>
            </w:rPrChange>
          </w:rPr>
          <w:t xml:space="preserve"> </w:t>
        </w:r>
        <w:r w:rsidRPr="002215BF">
          <w:rPr>
            <w:rFonts w:hint="eastAsia"/>
            <w:sz w:val="22"/>
            <w:szCs w:val="22"/>
            <w:rtl/>
            <w:rPrChange w:id="1506" w:author="Shimon" w:date="2019-07-23T18:37:00Z">
              <w:rPr>
                <w:rFonts w:hint="eastAsia"/>
                <w:rtl/>
              </w:rPr>
            </w:rPrChange>
          </w:rPr>
          <w:t>הכללי</w:t>
        </w:r>
        <w:r w:rsidRPr="002215BF">
          <w:rPr>
            <w:sz w:val="22"/>
            <w:szCs w:val="22"/>
            <w:rtl/>
            <w:rPrChange w:id="1507" w:author="Shimon" w:date="2019-07-23T18:37:00Z">
              <w:rPr>
                <w:rtl/>
              </w:rPr>
            </w:rPrChange>
          </w:rPr>
          <w:t xml:space="preserve"> </w:t>
        </w:r>
        <w:r w:rsidRPr="002215BF">
          <w:rPr>
            <w:rFonts w:hint="eastAsia"/>
            <w:sz w:val="22"/>
            <w:szCs w:val="22"/>
            <w:rtl/>
            <w:rPrChange w:id="1508" w:author="Shimon" w:date="2019-07-23T18:37:00Z">
              <w:rPr>
                <w:rFonts w:hint="eastAsia"/>
                <w:rtl/>
              </w:rPr>
            </w:rPrChange>
          </w:rPr>
          <w:t>להמתין</w:t>
        </w:r>
        <w:r w:rsidRPr="002215BF">
          <w:rPr>
            <w:sz w:val="22"/>
            <w:szCs w:val="22"/>
            <w:rtl/>
            <w:rPrChange w:id="1509" w:author="Shimon" w:date="2019-07-23T18:37:00Z">
              <w:rPr>
                <w:rtl/>
              </w:rPr>
            </w:rPrChange>
          </w:rPr>
          <w:t xml:space="preserve"> </w:t>
        </w:r>
        <w:r w:rsidRPr="002215BF">
          <w:rPr>
            <w:rFonts w:hint="eastAsia"/>
            <w:sz w:val="22"/>
            <w:szCs w:val="22"/>
            <w:rtl/>
            <w:rPrChange w:id="1510" w:author="Shimon" w:date="2019-07-23T18:37:00Z">
              <w:rPr>
                <w:rFonts w:hint="eastAsia"/>
                <w:rtl/>
              </w:rPr>
            </w:rPrChange>
          </w:rPr>
          <w:t>חודשים</w:t>
        </w:r>
        <w:r w:rsidRPr="002215BF">
          <w:rPr>
            <w:sz w:val="22"/>
            <w:szCs w:val="22"/>
            <w:rtl/>
            <w:rPrChange w:id="1511" w:author="Shimon" w:date="2019-07-23T18:37:00Z">
              <w:rPr>
                <w:rtl/>
              </w:rPr>
            </w:rPrChange>
          </w:rPr>
          <w:t xml:space="preserve"> </w:t>
        </w:r>
        <w:r w:rsidRPr="002215BF">
          <w:rPr>
            <w:rFonts w:hint="eastAsia"/>
            <w:sz w:val="22"/>
            <w:szCs w:val="22"/>
            <w:rtl/>
            <w:rPrChange w:id="1512" w:author="Shimon" w:date="2019-07-23T18:37:00Z">
              <w:rPr>
                <w:rFonts w:hint="eastAsia"/>
                <w:rtl/>
              </w:rPr>
            </w:rPrChange>
          </w:rPr>
          <w:t>לתגובה</w:t>
        </w:r>
        <w:r w:rsidRPr="002215BF">
          <w:rPr>
            <w:sz w:val="22"/>
            <w:szCs w:val="22"/>
            <w:rtl/>
            <w:rPrChange w:id="1513" w:author="Shimon" w:date="2019-07-23T18:37:00Z">
              <w:rPr>
                <w:rtl/>
              </w:rPr>
            </w:rPrChange>
          </w:rPr>
          <w:t xml:space="preserve"> </w:t>
        </w:r>
        <w:r w:rsidRPr="002215BF">
          <w:rPr>
            <w:rFonts w:hint="eastAsia"/>
            <w:sz w:val="22"/>
            <w:szCs w:val="22"/>
            <w:rtl/>
            <w:rPrChange w:id="1514" w:author="Shimon" w:date="2019-07-23T18:37:00Z">
              <w:rPr>
                <w:rFonts w:hint="eastAsia"/>
                <w:rtl/>
              </w:rPr>
            </w:rPrChange>
          </w:rPr>
          <w:t>ולא</w:t>
        </w:r>
        <w:r w:rsidRPr="002215BF">
          <w:rPr>
            <w:sz w:val="22"/>
            <w:szCs w:val="22"/>
            <w:rtl/>
            <w:rPrChange w:id="1515" w:author="Shimon" w:date="2019-07-23T18:37:00Z">
              <w:rPr>
                <w:rtl/>
              </w:rPr>
            </w:rPrChange>
          </w:rPr>
          <w:t xml:space="preserve"> </w:t>
        </w:r>
        <w:r w:rsidRPr="002215BF">
          <w:rPr>
            <w:rFonts w:hint="eastAsia"/>
            <w:sz w:val="22"/>
            <w:szCs w:val="22"/>
            <w:rtl/>
            <w:rPrChange w:id="1516" w:author="Shimon" w:date="2019-07-23T18:37:00Z">
              <w:rPr>
                <w:rFonts w:hint="eastAsia"/>
                <w:rtl/>
              </w:rPr>
            </w:rPrChange>
          </w:rPr>
          <w:t>מוכן</w:t>
        </w:r>
        <w:r w:rsidRPr="002215BF">
          <w:rPr>
            <w:sz w:val="22"/>
            <w:szCs w:val="22"/>
            <w:rtl/>
            <w:rPrChange w:id="1517" w:author="Shimon" w:date="2019-07-23T18:37:00Z">
              <w:rPr>
                <w:rtl/>
              </w:rPr>
            </w:rPrChange>
          </w:rPr>
          <w:t xml:space="preserve"> </w:t>
        </w:r>
        <w:r w:rsidRPr="002215BF">
          <w:rPr>
            <w:rFonts w:hint="eastAsia"/>
            <w:sz w:val="22"/>
            <w:szCs w:val="22"/>
            <w:rtl/>
            <w:rPrChange w:id="1518" w:author="Shimon" w:date="2019-07-23T18:37:00Z">
              <w:rPr>
                <w:rFonts w:hint="eastAsia"/>
                <w:rtl/>
              </w:rPr>
            </w:rPrChange>
          </w:rPr>
          <w:t>לדבר</w:t>
        </w:r>
        <w:r w:rsidRPr="002215BF">
          <w:rPr>
            <w:sz w:val="22"/>
            <w:szCs w:val="22"/>
            <w:rtl/>
            <w:rPrChange w:id="1519" w:author="Shimon" w:date="2019-07-23T18:37:00Z">
              <w:rPr>
                <w:rtl/>
              </w:rPr>
            </w:rPrChange>
          </w:rPr>
          <w:t xml:space="preserve"> </w:t>
        </w:r>
        <w:r w:rsidRPr="002215BF">
          <w:rPr>
            <w:rFonts w:hint="eastAsia"/>
            <w:sz w:val="22"/>
            <w:szCs w:val="22"/>
            <w:rtl/>
            <w:rPrChange w:id="1520" w:author="Shimon" w:date="2019-07-23T18:37:00Z">
              <w:rPr>
                <w:rFonts w:hint="eastAsia"/>
                <w:rtl/>
              </w:rPr>
            </w:rPrChange>
          </w:rPr>
          <w:t>עמם</w:t>
        </w:r>
        <w:r w:rsidRPr="002215BF">
          <w:rPr>
            <w:sz w:val="22"/>
            <w:szCs w:val="22"/>
            <w:rtl/>
            <w:rPrChange w:id="1521" w:author="Shimon" w:date="2019-07-23T18:37:00Z">
              <w:rPr>
                <w:rtl/>
              </w:rPr>
            </w:rPrChange>
          </w:rPr>
          <w:t xml:space="preserve"> </w:t>
        </w:r>
        <w:r w:rsidRPr="002215BF">
          <w:rPr>
            <w:rFonts w:hint="eastAsia"/>
            <w:sz w:val="22"/>
            <w:szCs w:val="22"/>
            <w:rtl/>
            <w:rPrChange w:id="1522" w:author="Shimon" w:date="2019-07-23T18:37:00Z">
              <w:rPr>
                <w:rFonts w:hint="eastAsia"/>
                <w:rtl/>
              </w:rPr>
            </w:rPrChange>
          </w:rPr>
          <w:t>בשאלות</w:t>
        </w:r>
        <w:r w:rsidRPr="002215BF">
          <w:rPr>
            <w:sz w:val="22"/>
            <w:szCs w:val="22"/>
            <w:rtl/>
            <w:rPrChange w:id="1523" w:author="Shimon" w:date="2019-07-23T18:37:00Z">
              <w:rPr>
                <w:rtl/>
              </w:rPr>
            </w:rPrChange>
          </w:rPr>
          <w:t xml:space="preserve"> </w:t>
        </w:r>
        <w:r w:rsidRPr="002215BF">
          <w:rPr>
            <w:rFonts w:hint="eastAsia"/>
            <w:sz w:val="22"/>
            <w:szCs w:val="22"/>
            <w:rtl/>
            <w:rPrChange w:id="1524" w:author="Shimon" w:date="2019-07-23T18:37:00Z">
              <w:rPr>
                <w:rFonts w:hint="eastAsia"/>
                <w:rtl/>
              </w:rPr>
            </w:rPrChange>
          </w:rPr>
          <w:t>מעין</w:t>
        </w:r>
        <w:r w:rsidRPr="002215BF">
          <w:rPr>
            <w:sz w:val="22"/>
            <w:szCs w:val="22"/>
            <w:rtl/>
            <w:rPrChange w:id="1525" w:author="Shimon" w:date="2019-07-23T18:37:00Z">
              <w:rPr>
                <w:rtl/>
              </w:rPr>
            </w:rPrChange>
          </w:rPr>
          <w:t xml:space="preserve"> </w:t>
        </w:r>
        <w:r w:rsidRPr="002215BF">
          <w:rPr>
            <w:rFonts w:hint="eastAsia"/>
            <w:sz w:val="22"/>
            <w:szCs w:val="22"/>
            <w:rtl/>
            <w:rPrChange w:id="1526" w:author="Shimon" w:date="2019-07-23T18:37:00Z">
              <w:rPr>
                <w:rFonts w:hint="eastAsia"/>
                <w:rtl/>
              </w:rPr>
            </w:rPrChange>
          </w:rPr>
          <w:t>אלו</w:t>
        </w:r>
        <w:r w:rsidRPr="002215BF">
          <w:rPr>
            <w:sz w:val="22"/>
            <w:szCs w:val="22"/>
            <w:rtl/>
            <w:rPrChange w:id="1527" w:author="Shimon" w:date="2019-07-23T18:37:00Z">
              <w:rPr>
                <w:rtl/>
              </w:rPr>
            </w:rPrChange>
          </w:rPr>
          <w:t xml:space="preserve"> </w:t>
        </w:r>
        <w:r w:rsidRPr="002215BF">
          <w:rPr>
            <w:rFonts w:hint="eastAsia"/>
            <w:sz w:val="22"/>
            <w:szCs w:val="22"/>
            <w:rtl/>
            <w:rPrChange w:id="1528" w:author="Shimon" w:date="2019-07-23T18:37:00Z">
              <w:rPr>
                <w:rFonts w:hint="eastAsia"/>
                <w:rtl/>
              </w:rPr>
            </w:rPrChange>
          </w:rPr>
          <w:t>שאני</w:t>
        </w:r>
        <w:r w:rsidRPr="002215BF">
          <w:rPr>
            <w:sz w:val="22"/>
            <w:szCs w:val="22"/>
            <w:rtl/>
            <w:rPrChange w:id="1529" w:author="Shimon" w:date="2019-07-23T18:37:00Z">
              <w:rPr>
                <w:rtl/>
              </w:rPr>
            </w:rPrChange>
          </w:rPr>
          <w:t xml:space="preserve"> </w:t>
        </w:r>
        <w:r w:rsidRPr="002215BF">
          <w:rPr>
            <w:rFonts w:hint="eastAsia"/>
            <w:sz w:val="22"/>
            <w:szCs w:val="22"/>
            <w:rtl/>
            <w:rPrChange w:id="1530" w:author="Shimon" w:date="2019-07-23T18:37:00Z">
              <w:rPr>
                <w:rFonts w:hint="eastAsia"/>
                <w:rtl/>
              </w:rPr>
            </w:rPrChange>
          </w:rPr>
          <w:t>פונה</w:t>
        </w:r>
        <w:r w:rsidRPr="002215BF">
          <w:rPr>
            <w:sz w:val="22"/>
            <w:szCs w:val="22"/>
            <w:rtl/>
            <w:rPrChange w:id="1531" w:author="Shimon" w:date="2019-07-23T18:37:00Z">
              <w:rPr>
                <w:rtl/>
              </w:rPr>
            </w:rPrChange>
          </w:rPr>
          <w:t xml:space="preserve"> </w:t>
        </w:r>
        <w:r w:rsidRPr="002215BF">
          <w:rPr>
            <w:rFonts w:hint="eastAsia"/>
            <w:sz w:val="22"/>
            <w:szCs w:val="22"/>
            <w:rtl/>
            <w:rPrChange w:id="1532" w:author="Shimon" w:date="2019-07-23T18:37:00Z">
              <w:rPr>
                <w:rFonts w:hint="eastAsia"/>
                <w:rtl/>
              </w:rPr>
            </w:rPrChange>
          </w:rPr>
          <w:t>אליך</w:t>
        </w:r>
        <w:r w:rsidRPr="002215BF">
          <w:rPr>
            <w:sz w:val="22"/>
            <w:szCs w:val="22"/>
            <w:rtl/>
            <w:rPrChange w:id="1533" w:author="Shimon" w:date="2019-07-23T18:37:00Z">
              <w:rPr>
                <w:rtl/>
              </w:rPr>
            </w:rPrChange>
          </w:rPr>
          <w:t xml:space="preserve">? </w:t>
        </w:r>
        <w:r w:rsidRPr="002215BF">
          <w:rPr>
            <w:rFonts w:hint="eastAsia"/>
            <w:sz w:val="22"/>
            <w:szCs w:val="22"/>
            <w:rtl/>
            <w:rPrChange w:id="1534" w:author="Shimon" w:date="2019-07-23T18:37:00Z">
              <w:rPr>
                <w:rFonts w:hint="eastAsia"/>
                <w:rtl/>
              </w:rPr>
            </w:rPrChange>
          </w:rPr>
          <w:t>לא</w:t>
        </w:r>
        <w:r w:rsidRPr="002215BF">
          <w:rPr>
            <w:sz w:val="22"/>
            <w:szCs w:val="22"/>
            <w:rtl/>
            <w:rPrChange w:id="1535" w:author="Shimon" w:date="2019-07-23T18:37:00Z">
              <w:rPr>
                <w:rtl/>
              </w:rPr>
            </w:rPrChange>
          </w:rPr>
          <w:t xml:space="preserve"> </w:t>
        </w:r>
        <w:r w:rsidRPr="002215BF">
          <w:rPr>
            <w:rFonts w:hint="eastAsia"/>
            <w:sz w:val="22"/>
            <w:szCs w:val="22"/>
            <w:rtl/>
            <w:rPrChange w:id="1536" w:author="Shimon" w:date="2019-07-23T18:37:00Z">
              <w:rPr>
                <w:rFonts w:hint="eastAsia"/>
                <w:rtl/>
              </w:rPr>
            </w:rPrChange>
          </w:rPr>
          <w:t>הפכתי</w:t>
        </w:r>
        <w:r w:rsidRPr="002215BF">
          <w:rPr>
            <w:sz w:val="22"/>
            <w:szCs w:val="22"/>
            <w:rtl/>
            <w:rPrChange w:id="1537" w:author="Shimon" w:date="2019-07-23T18:37:00Z">
              <w:rPr>
                <w:rtl/>
              </w:rPr>
            </w:rPrChange>
          </w:rPr>
          <w:t xml:space="preserve"> </w:t>
        </w:r>
        <w:r w:rsidRPr="002215BF">
          <w:rPr>
            <w:rFonts w:hint="eastAsia"/>
            <w:sz w:val="22"/>
            <w:szCs w:val="22"/>
            <w:rtl/>
            <w:rPrChange w:id="1538" w:author="Shimon" w:date="2019-07-23T18:37:00Z">
              <w:rPr>
                <w:rFonts w:hint="eastAsia"/>
                <w:rtl/>
              </w:rPr>
            </w:rPrChange>
          </w:rPr>
          <w:t>אחרי</w:t>
        </w:r>
        <w:r w:rsidRPr="002215BF">
          <w:rPr>
            <w:sz w:val="22"/>
            <w:szCs w:val="22"/>
            <w:rtl/>
            <w:rPrChange w:id="1539" w:author="Shimon" w:date="2019-07-23T18:37:00Z">
              <w:rPr>
                <w:rtl/>
              </w:rPr>
            </w:rPrChange>
          </w:rPr>
          <w:t xml:space="preserve"> </w:t>
        </w:r>
        <w:r w:rsidRPr="002215BF">
          <w:rPr>
            <w:rFonts w:hint="eastAsia"/>
            <w:sz w:val="22"/>
            <w:szCs w:val="22"/>
            <w:rtl/>
            <w:rPrChange w:id="1540" w:author="Shimon" w:date="2019-07-23T18:37:00Z">
              <w:rPr>
                <w:rFonts w:hint="eastAsia"/>
                <w:rtl/>
              </w:rPr>
            </w:rPrChange>
          </w:rPr>
          <w:t>כמעט</w:t>
        </w:r>
        <w:r w:rsidRPr="002215BF">
          <w:rPr>
            <w:sz w:val="22"/>
            <w:szCs w:val="22"/>
            <w:rtl/>
            <w:rPrChange w:id="1541" w:author="Shimon" w:date="2019-07-23T18:37:00Z">
              <w:rPr>
                <w:rtl/>
              </w:rPr>
            </w:rPrChange>
          </w:rPr>
          <w:t xml:space="preserve"> 43 </w:t>
        </w:r>
        <w:r w:rsidRPr="002215BF">
          <w:rPr>
            <w:rFonts w:hint="eastAsia"/>
            <w:sz w:val="22"/>
            <w:szCs w:val="22"/>
            <w:rtl/>
            <w:rPrChange w:id="1542" w:author="Shimon" w:date="2019-07-23T18:37:00Z">
              <w:rPr>
                <w:rFonts w:hint="eastAsia"/>
                <w:rtl/>
              </w:rPr>
            </w:rPrChange>
          </w:rPr>
          <w:t>שנות</w:t>
        </w:r>
        <w:r w:rsidRPr="002215BF">
          <w:rPr>
            <w:sz w:val="22"/>
            <w:szCs w:val="22"/>
            <w:rtl/>
            <w:rPrChange w:id="1543" w:author="Shimon" w:date="2019-07-23T18:37:00Z">
              <w:rPr>
                <w:rtl/>
              </w:rPr>
            </w:rPrChange>
          </w:rPr>
          <w:t xml:space="preserve"> </w:t>
        </w:r>
        <w:r w:rsidRPr="002215BF">
          <w:rPr>
            <w:rFonts w:hint="eastAsia"/>
            <w:sz w:val="22"/>
            <w:szCs w:val="22"/>
            <w:rtl/>
            <w:rPrChange w:id="1544" w:author="Shimon" w:date="2019-07-23T18:37:00Z">
              <w:rPr>
                <w:rFonts w:hint="eastAsia"/>
                <w:rtl/>
              </w:rPr>
            </w:rPrChange>
          </w:rPr>
          <w:t>שרות</w:t>
        </w:r>
        <w:r w:rsidRPr="002215BF">
          <w:rPr>
            <w:sz w:val="22"/>
            <w:szCs w:val="22"/>
            <w:rtl/>
            <w:rPrChange w:id="1545" w:author="Shimon" w:date="2019-07-23T18:37:00Z">
              <w:rPr>
                <w:rtl/>
              </w:rPr>
            </w:rPrChange>
          </w:rPr>
          <w:t xml:space="preserve"> </w:t>
        </w:r>
        <w:r w:rsidRPr="002215BF">
          <w:rPr>
            <w:rFonts w:hint="eastAsia"/>
            <w:sz w:val="22"/>
            <w:szCs w:val="22"/>
            <w:rtl/>
            <w:rPrChange w:id="1546" w:author="Shimon" w:date="2019-07-23T18:37:00Z">
              <w:rPr>
                <w:rFonts w:hint="eastAsia"/>
                <w:rtl/>
              </w:rPr>
            </w:rPrChange>
          </w:rPr>
          <w:t>לאויב</w:t>
        </w:r>
        <w:r w:rsidRPr="002215BF">
          <w:rPr>
            <w:sz w:val="22"/>
            <w:szCs w:val="22"/>
            <w:rtl/>
            <w:rPrChange w:id="1547" w:author="Shimon" w:date="2019-07-23T18:37:00Z">
              <w:rPr>
                <w:rtl/>
              </w:rPr>
            </w:rPrChange>
          </w:rPr>
          <w:t xml:space="preserve"> </w:t>
        </w:r>
        <w:r w:rsidRPr="002215BF">
          <w:rPr>
            <w:rFonts w:hint="eastAsia"/>
            <w:sz w:val="22"/>
            <w:szCs w:val="22"/>
            <w:rtl/>
            <w:rPrChange w:id="1548" w:author="Shimon" w:date="2019-07-23T18:37:00Z">
              <w:rPr>
                <w:rFonts w:hint="eastAsia"/>
                <w:rtl/>
              </w:rPr>
            </w:rPrChange>
          </w:rPr>
          <w:t>שצריך</w:t>
        </w:r>
        <w:r w:rsidRPr="002215BF">
          <w:rPr>
            <w:sz w:val="22"/>
            <w:szCs w:val="22"/>
            <w:rtl/>
            <w:rPrChange w:id="1549" w:author="Shimon" w:date="2019-07-23T18:37:00Z">
              <w:rPr>
                <w:rtl/>
              </w:rPr>
            </w:rPrChange>
          </w:rPr>
          <w:t xml:space="preserve"> </w:t>
        </w:r>
        <w:r w:rsidRPr="002215BF">
          <w:rPr>
            <w:rFonts w:hint="eastAsia"/>
            <w:sz w:val="22"/>
            <w:szCs w:val="22"/>
            <w:rtl/>
            <w:rPrChange w:id="1550" w:author="Shimon" w:date="2019-07-23T18:37:00Z">
              <w:rPr>
                <w:rFonts w:hint="eastAsia"/>
                <w:rtl/>
              </w:rPr>
            </w:rPrChange>
          </w:rPr>
          <w:t>להסתר</w:t>
        </w:r>
        <w:r w:rsidRPr="002215BF">
          <w:rPr>
            <w:sz w:val="22"/>
            <w:szCs w:val="22"/>
            <w:rtl/>
            <w:rPrChange w:id="1551" w:author="Shimon" w:date="2019-07-23T18:37:00Z">
              <w:rPr>
                <w:rtl/>
              </w:rPr>
            </w:rPrChange>
          </w:rPr>
          <w:t xml:space="preserve"> </w:t>
        </w:r>
        <w:r w:rsidRPr="002215BF">
          <w:rPr>
            <w:rFonts w:hint="eastAsia"/>
            <w:sz w:val="22"/>
            <w:szCs w:val="22"/>
            <w:rtl/>
            <w:rPrChange w:id="1552" w:author="Shimon" w:date="2019-07-23T18:37:00Z">
              <w:rPr>
                <w:rFonts w:hint="eastAsia"/>
                <w:rtl/>
              </w:rPr>
            </w:rPrChange>
          </w:rPr>
          <w:t>ולהתחמק</w:t>
        </w:r>
        <w:r w:rsidRPr="002215BF">
          <w:rPr>
            <w:sz w:val="22"/>
            <w:szCs w:val="22"/>
            <w:rtl/>
            <w:rPrChange w:id="1553" w:author="Shimon" w:date="2019-07-23T18:37:00Z">
              <w:rPr>
                <w:rtl/>
              </w:rPr>
            </w:rPrChange>
          </w:rPr>
          <w:t xml:space="preserve"> </w:t>
        </w:r>
        <w:r w:rsidRPr="002215BF">
          <w:rPr>
            <w:rFonts w:hint="eastAsia"/>
            <w:sz w:val="22"/>
            <w:szCs w:val="22"/>
            <w:rtl/>
            <w:rPrChange w:id="1554" w:author="Shimon" w:date="2019-07-23T18:37:00Z">
              <w:rPr>
                <w:rFonts w:hint="eastAsia"/>
                <w:rtl/>
              </w:rPr>
            </w:rPrChange>
          </w:rPr>
          <w:t>מפניו</w:t>
        </w:r>
        <w:r w:rsidRPr="002215BF">
          <w:rPr>
            <w:sz w:val="22"/>
            <w:szCs w:val="22"/>
            <w:rtl/>
            <w:rPrChange w:id="1555" w:author="Shimon" w:date="2019-07-23T18:37:00Z">
              <w:rPr>
                <w:rtl/>
              </w:rPr>
            </w:rPrChange>
          </w:rPr>
          <w:t>.</w:t>
        </w:r>
      </w:ins>
    </w:p>
    <w:p w14:paraId="51D11515" w14:textId="45781F8D" w:rsidR="00412A8B" w:rsidRPr="002215BF" w:rsidRDefault="00412A8B" w:rsidP="00412A8B">
      <w:pPr>
        <w:pStyle w:val="11"/>
        <w:spacing w:before="0" w:after="240" w:line="276" w:lineRule="auto"/>
        <w:ind w:left="381" w:right="993" w:firstLine="13"/>
        <w:rPr>
          <w:ins w:id="1556" w:author="Shimon" w:date="2019-07-23T17:41:00Z"/>
          <w:sz w:val="22"/>
          <w:szCs w:val="22"/>
          <w:rtl/>
          <w:rPrChange w:id="1557" w:author="Shimon" w:date="2019-07-23T18:37:00Z">
            <w:rPr>
              <w:ins w:id="1558" w:author="Shimon" w:date="2019-07-23T17:41:00Z"/>
              <w:rtl/>
            </w:rPr>
          </w:rPrChange>
        </w:rPr>
      </w:pPr>
      <w:ins w:id="1559" w:author="Shimon" w:date="2019-07-23T17:41:00Z">
        <w:r w:rsidRPr="002215BF">
          <w:rPr>
            <w:rFonts w:hint="eastAsia"/>
            <w:sz w:val="22"/>
            <w:szCs w:val="22"/>
            <w:rtl/>
            <w:rPrChange w:id="1560" w:author="Shimon" w:date="2019-07-23T18:37:00Z">
              <w:rPr>
                <w:rFonts w:hint="eastAsia"/>
                <w:rtl/>
              </w:rPr>
            </w:rPrChange>
          </w:rPr>
          <w:t>מחוסר</w:t>
        </w:r>
        <w:r w:rsidRPr="002215BF">
          <w:rPr>
            <w:sz w:val="22"/>
            <w:szCs w:val="22"/>
            <w:rtl/>
            <w:rPrChange w:id="1561" w:author="Shimon" w:date="2019-07-23T18:37:00Z">
              <w:rPr>
                <w:rtl/>
              </w:rPr>
            </w:rPrChange>
          </w:rPr>
          <w:t xml:space="preserve"> </w:t>
        </w:r>
        <w:r w:rsidRPr="002215BF">
          <w:rPr>
            <w:rFonts w:hint="eastAsia"/>
            <w:sz w:val="22"/>
            <w:szCs w:val="22"/>
            <w:rtl/>
            <w:rPrChange w:id="1562" w:author="Shimon" w:date="2019-07-23T18:37:00Z">
              <w:rPr>
                <w:rFonts w:hint="eastAsia"/>
                <w:rtl/>
              </w:rPr>
            </w:rPrChange>
          </w:rPr>
          <w:t>ברירה</w:t>
        </w:r>
        <w:r w:rsidRPr="002215BF">
          <w:rPr>
            <w:sz w:val="22"/>
            <w:szCs w:val="22"/>
            <w:rtl/>
            <w:rPrChange w:id="1563" w:author="Shimon" w:date="2019-07-23T18:37:00Z">
              <w:rPr>
                <w:rtl/>
              </w:rPr>
            </w:rPrChange>
          </w:rPr>
          <w:t xml:space="preserve"> </w:t>
        </w:r>
        <w:r w:rsidRPr="002215BF">
          <w:rPr>
            <w:rFonts w:hint="eastAsia"/>
            <w:sz w:val="22"/>
            <w:szCs w:val="22"/>
            <w:rtl/>
            <w:rPrChange w:id="1564" w:author="Shimon" w:date="2019-07-23T18:37:00Z">
              <w:rPr>
                <w:rFonts w:hint="eastAsia"/>
                <w:rtl/>
              </w:rPr>
            </w:rPrChange>
          </w:rPr>
          <w:t>אני</w:t>
        </w:r>
        <w:r w:rsidRPr="002215BF">
          <w:rPr>
            <w:sz w:val="22"/>
            <w:szCs w:val="22"/>
            <w:rtl/>
            <w:rPrChange w:id="1565" w:author="Shimon" w:date="2019-07-23T18:37:00Z">
              <w:rPr>
                <w:rtl/>
              </w:rPr>
            </w:rPrChange>
          </w:rPr>
          <w:t xml:space="preserve"> </w:t>
        </w:r>
        <w:r w:rsidRPr="002215BF">
          <w:rPr>
            <w:rFonts w:hint="eastAsia"/>
            <w:sz w:val="22"/>
            <w:szCs w:val="22"/>
            <w:rtl/>
            <w:rPrChange w:id="1566" w:author="Shimon" w:date="2019-07-23T18:37:00Z">
              <w:rPr>
                <w:rFonts w:hint="eastAsia"/>
                <w:rtl/>
              </w:rPr>
            </w:rPrChange>
          </w:rPr>
          <w:t>מעלה</w:t>
        </w:r>
        <w:r w:rsidRPr="002215BF">
          <w:rPr>
            <w:sz w:val="22"/>
            <w:szCs w:val="22"/>
            <w:rtl/>
            <w:rPrChange w:id="1567" w:author="Shimon" w:date="2019-07-23T18:37:00Z">
              <w:rPr>
                <w:rtl/>
              </w:rPr>
            </w:rPrChange>
          </w:rPr>
          <w:t xml:space="preserve"> </w:t>
        </w:r>
        <w:r w:rsidRPr="002215BF">
          <w:rPr>
            <w:rFonts w:hint="eastAsia"/>
            <w:sz w:val="22"/>
            <w:szCs w:val="22"/>
            <w:rtl/>
            <w:rPrChange w:id="1568" w:author="Shimon" w:date="2019-07-23T18:37:00Z">
              <w:rPr>
                <w:rFonts w:hint="eastAsia"/>
                <w:rtl/>
              </w:rPr>
            </w:rPrChange>
          </w:rPr>
          <w:t>על</w:t>
        </w:r>
        <w:r w:rsidRPr="002215BF">
          <w:rPr>
            <w:sz w:val="22"/>
            <w:szCs w:val="22"/>
            <w:rtl/>
            <w:rPrChange w:id="1569" w:author="Shimon" w:date="2019-07-23T18:37:00Z">
              <w:rPr>
                <w:rtl/>
              </w:rPr>
            </w:rPrChange>
          </w:rPr>
          <w:t xml:space="preserve"> </w:t>
        </w:r>
        <w:r w:rsidRPr="002215BF">
          <w:rPr>
            <w:rFonts w:hint="eastAsia"/>
            <w:sz w:val="22"/>
            <w:szCs w:val="22"/>
            <w:rtl/>
            <w:rPrChange w:id="1570" w:author="Shimon" w:date="2019-07-23T18:37:00Z">
              <w:rPr>
                <w:rFonts w:hint="eastAsia"/>
                <w:rtl/>
              </w:rPr>
            </w:rPrChange>
          </w:rPr>
          <w:t>הכתב</w:t>
        </w:r>
        <w:r w:rsidRPr="002215BF">
          <w:rPr>
            <w:sz w:val="22"/>
            <w:szCs w:val="22"/>
            <w:rtl/>
            <w:rPrChange w:id="1571" w:author="Shimon" w:date="2019-07-23T18:37:00Z">
              <w:rPr>
                <w:rtl/>
              </w:rPr>
            </w:rPrChange>
          </w:rPr>
          <w:t xml:space="preserve"> </w:t>
        </w:r>
        <w:r w:rsidRPr="002215BF">
          <w:rPr>
            <w:rFonts w:hint="eastAsia"/>
            <w:sz w:val="22"/>
            <w:szCs w:val="22"/>
            <w:rtl/>
            <w:rPrChange w:id="1572" w:author="Shimon" w:date="2019-07-23T18:37:00Z">
              <w:rPr>
                <w:rFonts w:hint="eastAsia"/>
                <w:rtl/>
              </w:rPr>
            </w:rPrChange>
          </w:rPr>
          <w:t>כמבוקש</w:t>
        </w:r>
        <w:r w:rsidRPr="002215BF">
          <w:rPr>
            <w:sz w:val="22"/>
            <w:szCs w:val="22"/>
            <w:rtl/>
            <w:rPrChange w:id="1573" w:author="Shimon" w:date="2019-07-23T18:37:00Z">
              <w:rPr>
                <w:rtl/>
              </w:rPr>
            </w:rPrChange>
          </w:rPr>
          <w:t xml:space="preserve"> </w:t>
        </w:r>
        <w:r w:rsidRPr="002215BF">
          <w:rPr>
            <w:rFonts w:hint="eastAsia"/>
            <w:sz w:val="22"/>
            <w:szCs w:val="22"/>
            <w:rtl/>
            <w:rPrChange w:id="1574" w:author="Shimon" w:date="2019-07-23T18:37:00Z">
              <w:rPr>
                <w:rFonts w:hint="eastAsia"/>
                <w:rtl/>
              </w:rPr>
            </w:rPrChange>
          </w:rPr>
          <w:t>את</w:t>
        </w:r>
        <w:r w:rsidRPr="002215BF">
          <w:rPr>
            <w:sz w:val="22"/>
            <w:szCs w:val="22"/>
            <w:rtl/>
            <w:rPrChange w:id="1575" w:author="Shimon" w:date="2019-07-23T18:37:00Z">
              <w:rPr>
                <w:rtl/>
              </w:rPr>
            </w:rPrChange>
          </w:rPr>
          <w:t xml:space="preserve"> </w:t>
        </w:r>
        <w:r w:rsidRPr="002215BF">
          <w:rPr>
            <w:rFonts w:hint="eastAsia"/>
            <w:sz w:val="22"/>
            <w:szCs w:val="22"/>
            <w:rtl/>
            <w:rPrChange w:id="1576" w:author="Shimon" w:date="2019-07-23T18:37:00Z">
              <w:rPr>
                <w:rFonts w:hint="eastAsia"/>
                <w:rtl/>
              </w:rPr>
            </w:rPrChange>
          </w:rPr>
          <w:t>שא</w:t>
        </w:r>
      </w:ins>
      <w:ins w:id="1577" w:author="Shimon" w:date="2019-07-30T14:46:00Z">
        <w:r w:rsidR="001B29DD">
          <w:rPr>
            <w:rFonts w:hint="cs"/>
            <w:sz w:val="22"/>
            <w:szCs w:val="22"/>
            <w:rtl/>
          </w:rPr>
          <w:t>ל</w:t>
        </w:r>
      </w:ins>
      <w:ins w:id="1578" w:author="Shimon" w:date="2019-07-23T17:41:00Z">
        <w:r w:rsidRPr="002215BF">
          <w:rPr>
            <w:rFonts w:hint="eastAsia"/>
            <w:sz w:val="22"/>
            <w:szCs w:val="22"/>
            <w:rtl/>
            <w:rPrChange w:id="1579" w:author="Shimon" w:date="2019-07-23T18:37:00Z">
              <w:rPr>
                <w:rFonts w:hint="eastAsia"/>
                <w:rtl/>
              </w:rPr>
            </w:rPrChange>
          </w:rPr>
          <w:t>ותי</w:t>
        </w:r>
        <w:r w:rsidRPr="002215BF">
          <w:rPr>
            <w:sz w:val="22"/>
            <w:szCs w:val="22"/>
            <w:rtl/>
            <w:rPrChange w:id="1580" w:author="Shimon" w:date="2019-07-23T18:37:00Z">
              <w:rPr>
                <w:rtl/>
              </w:rPr>
            </w:rPrChange>
          </w:rPr>
          <w:t xml:space="preserve"> </w:t>
        </w:r>
        <w:r w:rsidRPr="002215BF">
          <w:rPr>
            <w:rFonts w:hint="eastAsia"/>
            <w:sz w:val="22"/>
            <w:szCs w:val="22"/>
            <w:rtl/>
            <w:rPrChange w:id="1581" w:author="Shimon" w:date="2019-07-23T18:37:00Z">
              <w:rPr>
                <w:rFonts w:hint="eastAsia"/>
                <w:rtl/>
              </w:rPr>
            </w:rPrChange>
          </w:rPr>
          <w:t>למכתבו</w:t>
        </w:r>
        <w:r w:rsidRPr="002215BF">
          <w:rPr>
            <w:sz w:val="22"/>
            <w:szCs w:val="22"/>
            <w:rtl/>
            <w:rPrChange w:id="1582" w:author="Shimon" w:date="2019-07-23T18:37:00Z">
              <w:rPr>
                <w:rtl/>
              </w:rPr>
            </w:rPrChange>
          </w:rPr>
          <w:t xml:space="preserve"> </w:t>
        </w:r>
        <w:r w:rsidRPr="002215BF">
          <w:rPr>
            <w:rFonts w:hint="eastAsia"/>
            <w:sz w:val="22"/>
            <w:szCs w:val="22"/>
            <w:rtl/>
            <w:rPrChange w:id="1583" w:author="Shimon" w:date="2019-07-23T18:37:00Z">
              <w:rPr>
                <w:rFonts w:hint="eastAsia"/>
                <w:rtl/>
              </w:rPr>
            </w:rPrChange>
          </w:rPr>
          <w:t>של</w:t>
        </w:r>
        <w:r w:rsidRPr="002215BF">
          <w:rPr>
            <w:sz w:val="22"/>
            <w:szCs w:val="22"/>
            <w:rtl/>
            <w:rPrChange w:id="1584" w:author="Shimon" w:date="2019-07-23T18:37:00Z">
              <w:rPr>
                <w:rtl/>
              </w:rPr>
            </w:rPrChange>
          </w:rPr>
          <w:t xml:space="preserve"> </w:t>
        </w:r>
        <w:r w:rsidRPr="002215BF">
          <w:rPr>
            <w:rFonts w:hint="eastAsia"/>
            <w:sz w:val="22"/>
            <w:szCs w:val="22"/>
            <w:rtl/>
            <w:rPrChange w:id="1585" w:author="Shimon" w:date="2019-07-23T18:37:00Z">
              <w:rPr>
                <w:rFonts w:hint="eastAsia"/>
                <w:rtl/>
              </w:rPr>
            </w:rPrChange>
          </w:rPr>
          <w:t>מר</w:t>
        </w:r>
        <w:r w:rsidRPr="002215BF">
          <w:rPr>
            <w:sz w:val="22"/>
            <w:szCs w:val="22"/>
            <w:rtl/>
            <w:rPrChange w:id="1586" w:author="Shimon" w:date="2019-07-23T18:37:00Z">
              <w:rPr>
                <w:rtl/>
              </w:rPr>
            </w:rPrChange>
          </w:rPr>
          <w:t xml:space="preserve"> </w:t>
        </w:r>
        <w:r w:rsidRPr="002215BF">
          <w:rPr>
            <w:rFonts w:hint="eastAsia"/>
            <w:sz w:val="22"/>
            <w:szCs w:val="22"/>
            <w:rtl/>
            <w:rPrChange w:id="1587" w:author="Shimon" w:date="2019-07-23T18:37:00Z">
              <w:rPr>
                <w:rFonts w:hint="eastAsia"/>
                <w:rtl/>
              </w:rPr>
            </w:rPrChange>
          </w:rPr>
          <w:t>ציון</w:t>
        </w:r>
        <w:r w:rsidRPr="002215BF">
          <w:rPr>
            <w:sz w:val="22"/>
            <w:szCs w:val="22"/>
            <w:rtl/>
            <w:rPrChange w:id="1588" w:author="Shimon" w:date="2019-07-23T18:37:00Z">
              <w:rPr>
                <w:rtl/>
              </w:rPr>
            </w:rPrChange>
          </w:rPr>
          <w:t xml:space="preserve"> </w:t>
        </w:r>
        <w:r w:rsidRPr="002215BF">
          <w:rPr>
            <w:rFonts w:hint="eastAsia"/>
            <w:sz w:val="22"/>
            <w:szCs w:val="22"/>
            <w:rtl/>
            <w:rPrChange w:id="1589" w:author="Shimon" w:date="2019-07-23T18:37:00Z">
              <w:rPr>
                <w:rFonts w:hint="eastAsia"/>
                <w:rtl/>
              </w:rPr>
            </w:rPrChange>
          </w:rPr>
          <w:t>לוי</w:t>
        </w:r>
        <w:r w:rsidRPr="002215BF">
          <w:rPr>
            <w:sz w:val="22"/>
            <w:szCs w:val="22"/>
            <w:rtl/>
            <w:rPrChange w:id="1590" w:author="Shimon" w:date="2019-07-23T18:37:00Z">
              <w:rPr>
                <w:rtl/>
              </w:rPr>
            </w:rPrChange>
          </w:rPr>
          <w:t xml:space="preserve"> </w:t>
        </w:r>
        <w:r w:rsidRPr="002215BF">
          <w:rPr>
            <w:rFonts w:hint="eastAsia"/>
            <w:sz w:val="22"/>
            <w:szCs w:val="22"/>
            <w:rtl/>
            <w:rPrChange w:id="1591" w:author="Shimon" w:date="2019-07-23T18:37:00Z">
              <w:rPr>
                <w:rFonts w:hint="eastAsia"/>
                <w:rtl/>
              </w:rPr>
            </w:rPrChange>
          </w:rPr>
          <w:t>ומפנה</w:t>
        </w:r>
        <w:r w:rsidRPr="002215BF">
          <w:rPr>
            <w:sz w:val="22"/>
            <w:szCs w:val="22"/>
            <w:rtl/>
            <w:rPrChange w:id="1592" w:author="Shimon" w:date="2019-07-23T18:37:00Z">
              <w:rPr>
                <w:rtl/>
              </w:rPr>
            </w:rPrChange>
          </w:rPr>
          <w:t xml:space="preserve"> </w:t>
        </w:r>
        <w:r w:rsidRPr="002215BF">
          <w:rPr>
            <w:rFonts w:hint="eastAsia"/>
            <w:sz w:val="22"/>
            <w:szCs w:val="22"/>
            <w:rtl/>
            <w:rPrChange w:id="1593" w:author="Shimon" w:date="2019-07-23T18:37:00Z">
              <w:rPr>
                <w:rFonts w:hint="eastAsia"/>
                <w:rtl/>
              </w:rPr>
            </w:rPrChange>
          </w:rPr>
          <w:t>אותם</w:t>
        </w:r>
        <w:r w:rsidRPr="002215BF">
          <w:rPr>
            <w:sz w:val="22"/>
            <w:szCs w:val="22"/>
            <w:rtl/>
            <w:rPrChange w:id="1594" w:author="Shimon" w:date="2019-07-23T18:37:00Z">
              <w:rPr>
                <w:rtl/>
              </w:rPr>
            </w:rPrChange>
          </w:rPr>
          <w:t xml:space="preserve"> </w:t>
        </w:r>
        <w:r w:rsidRPr="002215BF">
          <w:rPr>
            <w:rFonts w:hint="eastAsia"/>
            <w:sz w:val="22"/>
            <w:szCs w:val="22"/>
            <w:rtl/>
            <w:rPrChange w:id="1595" w:author="Shimon" w:date="2019-07-23T18:37:00Z">
              <w:rPr>
                <w:rFonts w:hint="eastAsia"/>
                <w:rtl/>
              </w:rPr>
            </w:rPrChange>
          </w:rPr>
          <w:t>אליך</w:t>
        </w:r>
        <w:r w:rsidRPr="002215BF">
          <w:rPr>
            <w:sz w:val="22"/>
            <w:szCs w:val="22"/>
            <w:rtl/>
            <w:rPrChange w:id="1596" w:author="Shimon" w:date="2019-07-23T18:37:00Z">
              <w:rPr>
                <w:rtl/>
              </w:rPr>
            </w:rPrChange>
          </w:rPr>
          <w:t xml:space="preserve"> </w:t>
        </w:r>
        <w:r w:rsidRPr="002215BF">
          <w:rPr>
            <w:rFonts w:hint="eastAsia"/>
            <w:sz w:val="22"/>
            <w:szCs w:val="22"/>
            <w:rtl/>
            <w:rPrChange w:id="1597" w:author="Shimon" w:date="2019-07-23T18:37:00Z">
              <w:rPr>
                <w:rFonts w:hint="eastAsia"/>
                <w:rtl/>
              </w:rPr>
            </w:rPrChange>
          </w:rPr>
          <w:t>כמי</w:t>
        </w:r>
        <w:r w:rsidRPr="002215BF">
          <w:rPr>
            <w:sz w:val="22"/>
            <w:szCs w:val="22"/>
            <w:rtl/>
            <w:rPrChange w:id="1598" w:author="Shimon" w:date="2019-07-23T18:37:00Z">
              <w:rPr>
                <w:rtl/>
              </w:rPr>
            </w:rPrChange>
          </w:rPr>
          <w:t xml:space="preserve"> </w:t>
        </w:r>
        <w:r w:rsidRPr="002215BF">
          <w:rPr>
            <w:rFonts w:hint="eastAsia"/>
            <w:sz w:val="22"/>
            <w:szCs w:val="22"/>
            <w:rtl/>
            <w:rPrChange w:id="1599" w:author="Shimon" w:date="2019-07-23T18:37:00Z">
              <w:rPr>
                <w:rFonts w:hint="eastAsia"/>
                <w:rtl/>
              </w:rPr>
            </w:rPrChange>
          </w:rPr>
          <w:t>שחתום</w:t>
        </w:r>
        <w:r w:rsidRPr="002215BF">
          <w:rPr>
            <w:sz w:val="22"/>
            <w:szCs w:val="22"/>
            <w:rtl/>
            <w:rPrChange w:id="1600" w:author="Shimon" w:date="2019-07-23T18:37:00Z">
              <w:rPr>
                <w:rtl/>
              </w:rPr>
            </w:rPrChange>
          </w:rPr>
          <w:t xml:space="preserve"> </w:t>
        </w:r>
        <w:r w:rsidRPr="002215BF">
          <w:rPr>
            <w:rFonts w:hint="eastAsia"/>
            <w:sz w:val="22"/>
            <w:szCs w:val="22"/>
            <w:rtl/>
            <w:rPrChange w:id="1601" w:author="Shimon" w:date="2019-07-23T18:37:00Z">
              <w:rPr>
                <w:rFonts w:hint="eastAsia"/>
                <w:rtl/>
              </w:rPr>
            </w:rPrChange>
          </w:rPr>
          <w:t>על</w:t>
        </w:r>
        <w:r w:rsidRPr="002215BF">
          <w:rPr>
            <w:sz w:val="22"/>
            <w:szCs w:val="22"/>
            <w:rtl/>
            <w:rPrChange w:id="1602" w:author="Shimon" w:date="2019-07-23T18:37:00Z">
              <w:rPr>
                <w:rtl/>
              </w:rPr>
            </w:rPrChange>
          </w:rPr>
          <w:t xml:space="preserve"> </w:t>
        </w:r>
        <w:r w:rsidRPr="002215BF">
          <w:rPr>
            <w:rFonts w:hint="eastAsia"/>
            <w:sz w:val="22"/>
            <w:szCs w:val="22"/>
            <w:rtl/>
            <w:rPrChange w:id="1603" w:author="Shimon" w:date="2019-07-23T18:37:00Z">
              <w:rPr>
                <w:rFonts w:hint="eastAsia"/>
                <w:rtl/>
              </w:rPr>
            </w:rPrChange>
          </w:rPr>
          <w:t>ההנחיות</w:t>
        </w:r>
        <w:r w:rsidRPr="002215BF">
          <w:rPr>
            <w:sz w:val="22"/>
            <w:szCs w:val="22"/>
            <w:rtl/>
            <w:rPrChange w:id="1604" w:author="Shimon" w:date="2019-07-23T18:37:00Z">
              <w:rPr>
                <w:rtl/>
              </w:rPr>
            </w:rPrChange>
          </w:rPr>
          <w:t xml:space="preserve"> </w:t>
        </w:r>
        <w:r w:rsidRPr="002215BF">
          <w:rPr>
            <w:rFonts w:hint="eastAsia"/>
            <w:sz w:val="22"/>
            <w:szCs w:val="22"/>
            <w:rtl/>
            <w:rPrChange w:id="1605" w:author="Shimon" w:date="2019-07-23T18:37:00Z">
              <w:rPr>
                <w:rFonts w:hint="eastAsia"/>
                <w:rtl/>
              </w:rPr>
            </w:rPrChange>
          </w:rPr>
          <w:t>כדי</w:t>
        </w:r>
        <w:r w:rsidRPr="002215BF">
          <w:rPr>
            <w:sz w:val="22"/>
            <w:szCs w:val="22"/>
            <w:rtl/>
            <w:rPrChange w:id="1606" w:author="Shimon" w:date="2019-07-23T18:37:00Z">
              <w:rPr>
                <w:rtl/>
              </w:rPr>
            </w:rPrChange>
          </w:rPr>
          <w:t xml:space="preserve"> </w:t>
        </w:r>
        <w:r w:rsidRPr="002215BF">
          <w:rPr>
            <w:rFonts w:hint="eastAsia"/>
            <w:sz w:val="22"/>
            <w:szCs w:val="22"/>
            <w:rtl/>
            <w:rPrChange w:id="1607" w:author="Shimon" w:date="2019-07-23T18:37:00Z">
              <w:rPr>
                <w:rFonts w:hint="eastAsia"/>
                <w:rtl/>
              </w:rPr>
            </w:rPrChange>
          </w:rPr>
          <w:t>שתחזור</w:t>
        </w:r>
        <w:r w:rsidRPr="002215BF">
          <w:rPr>
            <w:sz w:val="22"/>
            <w:szCs w:val="22"/>
            <w:rtl/>
            <w:rPrChange w:id="1608" w:author="Shimon" w:date="2019-07-23T18:37:00Z">
              <w:rPr>
                <w:rtl/>
              </w:rPr>
            </w:rPrChange>
          </w:rPr>
          <w:t xml:space="preserve"> </w:t>
        </w:r>
        <w:r w:rsidRPr="002215BF">
          <w:rPr>
            <w:rFonts w:hint="eastAsia"/>
            <w:sz w:val="22"/>
            <w:szCs w:val="22"/>
            <w:rtl/>
            <w:rPrChange w:id="1609" w:author="Shimon" w:date="2019-07-23T18:37:00Z">
              <w:rPr>
                <w:rFonts w:hint="eastAsia"/>
                <w:rtl/>
              </w:rPr>
            </w:rPrChange>
          </w:rPr>
          <w:t>ותבחון</w:t>
        </w:r>
        <w:r w:rsidRPr="002215BF">
          <w:rPr>
            <w:sz w:val="22"/>
            <w:szCs w:val="22"/>
            <w:rtl/>
            <w:rPrChange w:id="1610" w:author="Shimon" w:date="2019-07-23T18:37:00Z">
              <w:rPr>
                <w:rtl/>
              </w:rPr>
            </w:rPrChange>
          </w:rPr>
          <w:t xml:space="preserve"> </w:t>
        </w:r>
        <w:r w:rsidRPr="002215BF">
          <w:rPr>
            <w:rFonts w:hint="eastAsia"/>
            <w:sz w:val="22"/>
            <w:szCs w:val="22"/>
            <w:rtl/>
            <w:rPrChange w:id="1611" w:author="Shimon" w:date="2019-07-23T18:37:00Z">
              <w:rPr>
                <w:rFonts w:hint="eastAsia"/>
                <w:rtl/>
              </w:rPr>
            </w:rPrChange>
          </w:rPr>
          <w:t>את</w:t>
        </w:r>
        <w:r w:rsidRPr="002215BF">
          <w:rPr>
            <w:sz w:val="22"/>
            <w:szCs w:val="22"/>
            <w:rtl/>
            <w:rPrChange w:id="1612" w:author="Shimon" w:date="2019-07-23T18:37:00Z">
              <w:rPr>
                <w:rtl/>
              </w:rPr>
            </w:rPrChange>
          </w:rPr>
          <w:t xml:space="preserve"> </w:t>
        </w:r>
        <w:r w:rsidRPr="002215BF">
          <w:rPr>
            <w:rFonts w:hint="eastAsia"/>
            <w:sz w:val="22"/>
            <w:szCs w:val="22"/>
            <w:rtl/>
            <w:rPrChange w:id="1613" w:author="Shimon" w:date="2019-07-23T18:37:00Z">
              <w:rPr>
                <w:rFonts w:hint="eastAsia"/>
                <w:rtl/>
              </w:rPr>
            </w:rPrChange>
          </w:rPr>
          <w:t>הנושא</w:t>
        </w:r>
        <w:r w:rsidRPr="002215BF">
          <w:rPr>
            <w:sz w:val="22"/>
            <w:szCs w:val="22"/>
            <w:rtl/>
            <w:rPrChange w:id="1614" w:author="Shimon" w:date="2019-07-23T18:37:00Z">
              <w:rPr>
                <w:rtl/>
              </w:rPr>
            </w:rPrChange>
          </w:rPr>
          <w:t>".</w:t>
        </w:r>
      </w:ins>
    </w:p>
    <w:p w14:paraId="2693EAFC" w14:textId="2C5F349F" w:rsidR="00EC60D9" w:rsidRDefault="00412A8B">
      <w:pPr>
        <w:pStyle w:val="11"/>
        <w:numPr>
          <w:ilvl w:val="0"/>
          <w:numId w:val="14"/>
        </w:numPr>
        <w:tabs>
          <w:tab w:val="num" w:pos="523"/>
        </w:tabs>
        <w:spacing w:before="0" w:line="360" w:lineRule="auto"/>
        <w:ind w:left="380" w:right="357" w:hanging="284"/>
        <w:rPr>
          <w:ins w:id="1615" w:author="Shimon" w:date="2019-07-23T16:50:00Z"/>
        </w:rPr>
        <w:pPrChange w:id="1616" w:author="Shimon" w:date="2019-07-25T11:55:00Z">
          <w:pPr>
            <w:pStyle w:val="11"/>
            <w:numPr>
              <w:numId w:val="14"/>
            </w:numPr>
            <w:tabs>
              <w:tab w:val="left" w:pos="566"/>
              <w:tab w:val="num" w:pos="1440"/>
            </w:tabs>
            <w:spacing w:before="0" w:after="240" w:line="360" w:lineRule="auto"/>
            <w:ind w:left="566" w:right="360" w:hanging="425"/>
          </w:pPr>
        </w:pPrChange>
      </w:pPr>
      <w:ins w:id="1617" w:author="Shimon" w:date="2019-07-23T17:42:00Z">
        <w:r>
          <w:rPr>
            <w:rFonts w:hint="cs"/>
            <w:rtl/>
          </w:rPr>
          <w:t xml:space="preserve"> </w:t>
        </w:r>
      </w:ins>
      <w:ins w:id="1618" w:author="Shimon" w:date="2019-07-23T16:50:00Z">
        <w:r w:rsidR="00EC60D9">
          <w:rPr>
            <w:rFonts w:hint="cs"/>
            <w:rtl/>
          </w:rPr>
          <w:t xml:space="preserve">להלן </w:t>
        </w:r>
      </w:ins>
      <w:ins w:id="1619" w:author="Shimon" w:date="2019-07-23T17:51:00Z">
        <w:r w:rsidR="00CD3445">
          <w:rPr>
            <w:rFonts w:hint="cs"/>
            <w:rtl/>
          </w:rPr>
          <w:t xml:space="preserve">גם </w:t>
        </w:r>
      </w:ins>
      <w:ins w:id="1620" w:author="Shimon" w:date="2019-07-23T16:50:00Z">
        <w:r w:rsidR="00EC60D9">
          <w:rPr>
            <w:rFonts w:hint="cs"/>
            <w:rtl/>
          </w:rPr>
          <w:t>מבחר מהתגובות שקיבל</w:t>
        </w:r>
      </w:ins>
      <w:ins w:id="1621" w:author="Shimon" w:date="2019-07-23T17:42:00Z">
        <w:r>
          <w:rPr>
            <w:rFonts w:hint="cs"/>
            <w:rtl/>
          </w:rPr>
          <w:t xml:space="preserve"> </w:t>
        </w:r>
      </w:ins>
      <w:ins w:id="1622" w:author="Shimon" w:date="2019-07-30T14:46:00Z">
        <w:r w:rsidR="001B29DD">
          <w:rPr>
            <w:rFonts w:hint="cs"/>
            <w:rtl/>
          </w:rPr>
          <w:t xml:space="preserve">התובע </w:t>
        </w:r>
      </w:ins>
      <w:ins w:id="1623" w:author="Shimon" w:date="2019-07-23T17:42:00Z">
        <w:r>
          <w:rPr>
            <w:rFonts w:hint="cs"/>
            <w:rtl/>
          </w:rPr>
          <w:t>לפניותיו</w:t>
        </w:r>
      </w:ins>
      <w:del w:id="1624" w:author="Shimon" w:date="2019-07-25T11:55:00Z">
        <w:r w:rsidR="00AC0333" w:rsidDel="00C91E37">
          <w:rPr>
            <w:rFonts w:hint="cs"/>
            <w:rtl/>
          </w:rPr>
          <w:delText>:</w:delText>
        </w:r>
      </w:del>
      <w:ins w:id="1625" w:author="Shimon" w:date="2019-07-25T11:55:00Z">
        <w:r w:rsidR="00C91E37">
          <w:rPr>
            <w:rFonts w:hint="cs"/>
            <w:rtl/>
          </w:rPr>
          <w:t xml:space="preserve">, שעיקרן: תמתין. </w:t>
        </w:r>
      </w:ins>
      <w:ins w:id="1626" w:author="Shimon" w:date="2019-07-25T11:56:00Z">
        <w:r w:rsidR="00C91E37">
          <w:rPr>
            <w:rFonts w:hint="cs"/>
            <w:rtl/>
          </w:rPr>
          <w:t>בודקים את טענותיך:</w:t>
        </w:r>
      </w:ins>
    </w:p>
    <w:p w14:paraId="67BFBBBD" w14:textId="1377E2B5" w:rsidR="002D1667" w:rsidRDefault="002D1667">
      <w:pPr>
        <w:pStyle w:val="11"/>
        <w:spacing w:line="360" w:lineRule="auto"/>
        <w:ind w:right="360" w:firstLine="154"/>
        <w:rPr>
          <w:rtl/>
        </w:rPr>
        <w:pPrChange w:id="1627" w:author="Shimon" w:date="2019-07-23T17:46:00Z">
          <w:pPr>
            <w:pStyle w:val="11"/>
            <w:numPr>
              <w:numId w:val="14"/>
            </w:numPr>
            <w:tabs>
              <w:tab w:val="num" w:pos="1440"/>
            </w:tabs>
            <w:spacing w:line="360" w:lineRule="auto"/>
            <w:ind w:left="1440" w:right="357" w:hanging="360"/>
          </w:pPr>
        </w:pPrChange>
      </w:pPr>
      <w:r>
        <w:rPr>
          <w:rFonts w:hint="cs"/>
          <w:rtl/>
        </w:rPr>
        <w:t>13.2.13</w:t>
      </w:r>
      <w:r w:rsidR="00206D5A">
        <w:rPr>
          <w:rFonts w:hint="cs"/>
          <w:rtl/>
        </w:rPr>
        <w:t xml:space="preserve">, </w:t>
      </w:r>
      <w:r>
        <w:rPr>
          <w:rtl/>
        </w:rPr>
        <w:t>צ. לוי:</w:t>
      </w:r>
      <w:r w:rsidR="00206D5A">
        <w:rPr>
          <w:rFonts w:hint="cs"/>
          <w:rtl/>
        </w:rPr>
        <w:t xml:space="preserve"> </w:t>
      </w:r>
      <w:r w:rsidR="00206D5A" w:rsidRPr="00114707">
        <w:rPr>
          <w:rFonts w:hint="cs"/>
          <w:b/>
          <w:bCs/>
          <w:rtl/>
        </w:rPr>
        <w:t>"</w:t>
      </w:r>
      <w:r w:rsidRPr="00114707">
        <w:rPr>
          <w:b/>
          <w:bCs/>
          <w:rtl/>
        </w:rPr>
        <w:t xml:space="preserve">מבצעים חשיבה ובדיקה. </w:t>
      </w:r>
      <w:r w:rsidRPr="00114707">
        <w:rPr>
          <w:u w:val="single"/>
          <w:rtl/>
        </w:rPr>
        <w:t>לאחר סיומם נשוב ונשיבך</w:t>
      </w:r>
      <w:r>
        <w:rPr>
          <w:rtl/>
        </w:rPr>
        <w:t xml:space="preserve">"   </w:t>
      </w:r>
    </w:p>
    <w:p w14:paraId="419241A3" w14:textId="32F148FF" w:rsidR="002D1667" w:rsidRDefault="002D1667" w:rsidP="00114707">
      <w:pPr>
        <w:pStyle w:val="11"/>
        <w:spacing w:line="360" w:lineRule="auto"/>
        <w:ind w:left="3074" w:right="360" w:hanging="2343"/>
        <w:rPr>
          <w:rtl/>
        </w:rPr>
      </w:pPr>
      <w:r>
        <w:rPr>
          <w:rtl/>
        </w:rPr>
        <w:t>21.5.1</w:t>
      </w:r>
      <w:r w:rsidR="00206D5A">
        <w:rPr>
          <w:rFonts w:hint="cs"/>
          <w:rtl/>
        </w:rPr>
        <w:t xml:space="preserve">3, </w:t>
      </w:r>
      <w:r w:rsidRPr="00206D5A">
        <w:rPr>
          <w:rtl/>
        </w:rPr>
        <w:t>מ. אהרונוב</w:t>
      </w:r>
      <w:r>
        <w:rPr>
          <w:rtl/>
        </w:rPr>
        <w:t>:</w:t>
      </w:r>
      <w:ins w:id="1628" w:author="Shimon" w:date="2019-07-23T17:45:00Z">
        <w:r w:rsidR="00412A8B">
          <w:rPr>
            <w:rFonts w:hint="cs"/>
            <w:rtl/>
          </w:rPr>
          <w:t xml:space="preserve">  </w:t>
        </w:r>
      </w:ins>
      <w:r>
        <w:rPr>
          <w:rtl/>
        </w:rPr>
        <w:t xml:space="preserve">"נושא חישוב הגמלה </w:t>
      </w:r>
      <w:r w:rsidRPr="00114707">
        <w:rPr>
          <w:b/>
          <w:bCs/>
          <w:rtl/>
        </w:rPr>
        <w:t>נבדק בימים אלה</w:t>
      </w:r>
      <w:r>
        <w:rPr>
          <w:rFonts w:hint="cs"/>
          <w:rtl/>
        </w:rPr>
        <w:t xml:space="preserve"> </w:t>
      </w:r>
      <w:r>
        <w:rPr>
          <w:rtl/>
        </w:rPr>
        <w:t xml:space="preserve">ע"י מר לוי, </w:t>
      </w:r>
      <w:r w:rsidR="00114707">
        <w:rPr>
          <w:rFonts w:hint="cs"/>
          <w:rtl/>
        </w:rPr>
        <w:t>ש</w:t>
      </w:r>
      <w:r w:rsidRPr="00114707">
        <w:rPr>
          <w:u w:val="single"/>
          <w:rtl/>
        </w:rPr>
        <w:t>יודיעך דבר בהמשך</w:t>
      </w:r>
      <w:r w:rsidRPr="00206D5A">
        <w:rPr>
          <w:rtl/>
        </w:rPr>
        <w:t>".</w:t>
      </w:r>
      <w:r>
        <w:rPr>
          <w:rtl/>
        </w:rPr>
        <w:t xml:space="preserve"> </w:t>
      </w:r>
    </w:p>
    <w:p w14:paraId="765A2EB8" w14:textId="20368D2C" w:rsidR="002D1667" w:rsidRDefault="00206D5A">
      <w:pPr>
        <w:pStyle w:val="11"/>
        <w:ind w:left="2791" w:right="357" w:hanging="2126"/>
        <w:rPr>
          <w:rtl/>
        </w:rPr>
        <w:pPrChange w:id="1629" w:author="Shimon" w:date="2019-07-23T17:52:00Z">
          <w:pPr>
            <w:pStyle w:val="11"/>
            <w:spacing w:line="360" w:lineRule="auto"/>
            <w:ind w:left="2649" w:right="357" w:hanging="1984"/>
          </w:pPr>
        </w:pPrChange>
      </w:pPr>
      <w:r>
        <w:rPr>
          <w:rFonts w:hint="cs"/>
          <w:rtl/>
        </w:rPr>
        <w:t xml:space="preserve"> </w:t>
      </w:r>
      <w:r>
        <w:rPr>
          <w:rtl/>
        </w:rPr>
        <w:t>22.5.1</w:t>
      </w:r>
      <w:r>
        <w:rPr>
          <w:rFonts w:hint="cs"/>
          <w:rtl/>
        </w:rPr>
        <w:t>3,</w:t>
      </w:r>
      <w:r w:rsidR="00412A8B">
        <w:rPr>
          <w:rFonts w:hint="cs"/>
          <w:rtl/>
        </w:rPr>
        <w:t xml:space="preserve"> </w:t>
      </w:r>
      <w:r w:rsidR="002D1667">
        <w:rPr>
          <w:rtl/>
        </w:rPr>
        <w:t>מ. אהרונוב</w:t>
      </w:r>
      <w:r>
        <w:rPr>
          <w:rFonts w:hint="cs"/>
          <w:rtl/>
        </w:rPr>
        <w:t>:</w:t>
      </w:r>
      <w:r w:rsidR="002D1667">
        <w:rPr>
          <w:rtl/>
        </w:rPr>
        <w:t xml:space="preserve"> </w:t>
      </w:r>
      <w:r>
        <w:rPr>
          <w:rFonts w:hint="cs"/>
          <w:rtl/>
        </w:rPr>
        <w:t>"</w:t>
      </w:r>
      <w:r w:rsidR="002D1667" w:rsidRPr="00114707">
        <w:rPr>
          <w:b/>
          <w:bCs/>
          <w:rtl/>
        </w:rPr>
        <w:t>הנושא הפנסיוני שלך נמצא בבדיקה עקרונית</w:t>
      </w:r>
      <w:r>
        <w:rPr>
          <w:rFonts w:hint="cs"/>
          <w:rtl/>
        </w:rPr>
        <w:t>...</w:t>
      </w:r>
      <w:r w:rsidR="00412A8B">
        <w:rPr>
          <w:rFonts w:hint="cs"/>
          <w:u w:val="single"/>
          <w:rtl/>
        </w:rPr>
        <w:t xml:space="preserve"> </w:t>
      </w:r>
      <w:r w:rsidR="002D1667" w:rsidRPr="00114707">
        <w:rPr>
          <w:u w:val="single"/>
          <w:rtl/>
        </w:rPr>
        <w:t xml:space="preserve">עד אשר תסתיים </w:t>
      </w:r>
      <w:ins w:id="1630" w:author="Shimon" w:date="2019-07-23T17:52:00Z">
        <w:r w:rsidR="00CD3445">
          <w:rPr>
            <w:rFonts w:hint="cs"/>
            <w:u w:val="single"/>
            <w:rtl/>
          </w:rPr>
          <w:t xml:space="preserve">   </w:t>
        </w:r>
      </w:ins>
      <w:r w:rsidR="002D1667" w:rsidRPr="00114707">
        <w:rPr>
          <w:u w:val="single"/>
          <w:rtl/>
        </w:rPr>
        <w:t>הבדיקה נידרש להמתין</w:t>
      </w:r>
      <w:r w:rsidR="002D1667">
        <w:rPr>
          <w:rtl/>
        </w:rPr>
        <w:t xml:space="preserve">" </w:t>
      </w:r>
    </w:p>
    <w:p w14:paraId="7CBF3C4E" w14:textId="3DAB31BC" w:rsidR="002D1667" w:rsidRDefault="002D1667" w:rsidP="00206D5A">
      <w:pPr>
        <w:pStyle w:val="11"/>
        <w:spacing w:line="360" w:lineRule="auto"/>
        <w:ind w:left="1080" w:right="357" w:hanging="415"/>
        <w:rPr>
          <w:rtl/>
        </w:rPr>
      </w:pPr>
      <w:r>
        <w:rPr>
          <w:rtl/>
        </w:rPr>
        <w:t>2</w:t>
      </w:r>
      <w:r w:rsidR="00206D5A">
        <w:rPr>
          <w:rtl/>
        </w:rPr>
        <w:t>1.7.14</w:t>
      </w:r>
      <w:r w:rsidR="00206D5A">
        <w:rPr>
          <w:rFonts w:hint="cs"/>
          <w:rtl/>
        </w:rPr>
        <w:t xml:space="preserve">, </w:t>
      </w:r>
      <w:r>
        <w:rPr>
          <w:rtl/>
        </w:rPr>
        <w:t xml:space="preserve"> צ. לוי: </w:t>
      </w:r>
      <w:r w:rsidRPr="00114707">
        <w:rPr>
          <w:b/>
          <w:bCs/>
          <w:rtl/>
        </w:rPr>
        <w:t>"מבצעים חשיבה מחודשת"</w:t>
      </w:r>
      <w:r>
        <w:rPr>
          <w:rtl/>
        </w:rPr>
        <w:t>...</w:t>
      </w:r>
      <w:r w:rsidR="00206D5A">
        <w:rPr>
          <w:rFonts w:hint="cs"/>
          <w:rtl/>
        </w:rPr>
        <w:t>"</w:t>
      </w:r>
      <w:r w:rsidRPr="00114707">
        <w:rPr>
          <w:u w:val="single"/>
          <w:rtl/>
        </w:rPr>
        <w:t>שבסיומה נשוב ונודיעך</w:t>
      </w:r>
      <w:r>
        <w:rPr>
          <w:rtl/>
        </w:rPr>
        <w:t xml:space="preserve">". </w:t>
      </w:r>
    </w:p>
    <w:p w14:paraId="4F797917" w14:textId="53BB6991" w:rsidR="002D1667" w:rsidRPr="00114707" w:rsidRDefault="00206D5A" w:rsidP="00206D5A">
      <w:pPr>
        <w:pStyle w:val="11"/>
        <w:spacing w:line="360" w:lineRule="auto"/>
        <w:ind w:right="357"/>
        <w:rPr>
          <w:u w:val="single"/>
          <w:rtl/>
        </w:rPr>
      </w:pPr>
      <w:r>
        <w:rPr>
          <w:rFonts w:hint="cs"/>
          <w:rtl/>
        </w:rPr>
        <w:t xml:space="preserve">   </w:t>
      </w:r>
      <w:r w:rsidR="002D1667">
        <w:rPr>
          <w:rtl/>
        </w:rPr>
        <w:t>15.2.1</w:t>
      </w:r>
      <w:r>
        <w:rPr>
          <w:rFonts w:hint="cs"/>
          <w:rtl/>
        </w:rPr>
        <w:t>5</w:t>
      </w:r>
      <w:r w:rsidR="002D1667">
        <w:rPr>
          <w:rtl/>
        </w:rPr>
        <w:t>, עו"ד עליזה אבן</w:t>
      </w:r>
      <w:r>
        <w:rPr>
          <w:rFonts w:hint="cs"/>
          <w:rtl/>
        </w:rPr>
        <w:t xml:space="preserve"> (ל. משפטית, נש"מ</w:t>
      </w:r>
      <w:r w:rsidR="00114707">
        <w:rPr>
          <w:rFonts w:hint="cs"/>
          <w:rtl/>
        </w:rPr>
        <w:t>)</w:t>
      </w:r>
      <w:r w:rsidR="00114707">
        <w:rPr>
          <w:rtl/>
        </w:rPr>
        <w:t>:</w:t>
      </w:r>
      <w:r w:rsidR="002D1667">
        <w:rPr>
          <w:rtl/>
        </w:rPr>
        <w:t>"</w:t>
      </w:r>
      <w:r w:rsidR="002D1667" w:rsidRPr="00114707">
        <w:rPr>
          <w:b/>
          <w:bCs/>
          <w:rtl/>
        </w:rPr>
        <w:t>פנייתך נמצאת בבדיקה</w:t>
      </w:r>
      <w:r w:rsidR="002D1667">
        <w:rPr>
          <w:rtl/>
        </w:rPr>
        <w:t xml:space="preserve"> ....</w:t>
      </w:r>
      <w:r w:rsidR="002D1667" w:rsidRPr="00114707">
        <w:rPr>
          <w:u w:val="single"/>
          <w:rtl/>
        </w:rPr>
        <w:t xml:space="preserve">עם תום הברור נודיעך" </w:t>
      </w:r>
    </w:p>
    <w:p w14:paraId="022751D5" w14:textId="60B30681" w:rsidR="002D1667" w:rsidRDefault="002D1667" w:rsidP="00114707">
      <w:pPr>
        <w:pStyle w:val="11"/>
        <w:spacing w:line="360" w:lineRule="auto"/>
        <w:ind w:left="665" w:right="357" w:firstLine="0"/>
        <w:rPr>
          <w:rtl/>
        </w:rPr>
      </w:pPr>
      <w:r>
        <w:rPr>
          <w:rtl/>
        </w:rPr>
        <w:t>5.6.16,</w:t>
      </w:r>
      <w:r w:rsidR="00114707">
        <w:rPr>
          <w:rFonts w:hint="cs"/>
          <w:rtl/>
        </w:rPr>
        <w:t xml:space="preserve"> </w:t>
      </w:r>
      <w:ins w:id="1631" w:author="Shimon" w:date="2019-07-23T17:54:00Z">
        <w:r w:rsidR="00CD3445">
          <w:rPr>
            <w:rFonts w:hint="cs"/>
            <w:rtl/>
          </w:rPr>
          <w:t xml:space="preserve"> </w:t>
        </w:r>
      </w:ins>
      <w:r>
        <w:rPr>
          <w:rtl/>
        </w:rPr>
        <w:t xml:space="preserve"> צ.לוי:</w:t>
      </w:r>
      <w:r w:rsidR="00114707">
        <w:rPr>
          <w:rFonts w:hint="cs"/>
          <w:rtl/>
        </w:rPr>
        <w:t xml:space="preserve">  </w:t>
      </w:r>
      <w:r>
        <w:rPr>
          <w:rtl/>
        </w:rPr>
        <w:t>"</w:t>
      </w:r>
      <w:r w:rsidRPr="00114707">
        <w:rPr>
          <w:b/>
          <w:bCs/>
          <w:rtl/>
        </w:rPr>
        <w:t>בצענו חשיבה מחודשת</w:t>
      </w:r>
      <w:r>
        <w:rPr>
          <w:rtl/>
        </w:rPr>
        <w:t xml:space="preserve">".."לענין נ. תקציבית.. </w:t>
      </w:r>
      <w:r w:rsidRPr="00114707">
        <w:rPr>
          <w:u w:val="single"/>
          <w:rtl/>
        </w:rPr>
        <w:t>מעביר להחלטת מטה השכר</w:t>
      </w:r>
      <w:r>
        <w:rPr>
          <w:rtl/>
        </w:rPr>
        <w:t xml:space="preserve">.." </w:t>
      </w:r>
    </w:p>
    <w:p w14:paraId="397B1020" w14:textId="11928CBA" w:rsidR="002D1667" w:rsidRDefault="00114707">
      <w:pPr>
        <w:pStyle w:val="11"/>
        <w:spacing w:line="276" w:lineRule="auto"/>
        <w:ind w:left="3500" w:right="357" w:hanging="2835"/>
        <w:rPr>
          <w:rtl/>
        </w:rPr>
        <w:pPrChange w:id="1632" w:author="Shimon" w:date="2019-07-23T17:52:00Z">
          <w:pPr>
            <w:pStyle w:val="11"/>
            <w:spacing w:line="360" w:lineRule="auto"/>
            <w:ind w:left="2082" w:right="357" w:hanging="1417"/>
          </w:pPr>
        </w:pPrChange>
      </w:pPr>
      <w:r>
        <w:rPr>
          <w:rtl/>
        </w:rPr>
        <w:t>18.8.16, צ. לוי</w:t>
      </w:r>
      <w:r>
        <w:rPr>
          <w:rFonts w:hint="cs"/>
          <w:rtl/>
        </w:rPr>
        <w:t>,</w:t>
      </w:r>
      <w:r>
        <w:rPr>
          <w:rtl/>
        </w:rPr>
        <w:t xml:space="preserve"> בשיחה טלפונית</w:t>
      </w:r>
      <w:r w:rsidR="002D1667">
        <w:rPr>
          <w:rtl/>
        </w:rPr>
        <w:t xml:space="preserve">: </w:t>
      </w:r>
      <w:r w:rsidR="002D1667" w:rsidRPr="00114707">
        <w:rPr>
          <w:b/>
          <w:bCs/>
          <w:rtl/>
        </w:rPr>
        <w:t>"אני אבדוק את הנושא"</w:t>
      </w:r>
      <w:r w:rsidR="002D1667">
        <w:rPr>
          <w:rtl/>
        </w:rPr>
        <w:t xml:space="preserve"> "</w:t>
      </w:r>
      <w:r w:rsidR="002D1667" w:rsidRPr="00114707">
        <w:rPr>
          <w:b/>
          <w:bCs/>
          <w:rtl/>
        </w:rPr>
        <w:t>אעבור על החומר</w:t>
      </w:r>
      <w:r w:rsidR="002D1667">
        <w:rPr>
          <w:rtl/>
        </w:rPr>
        <w:t>"  ו"</w:t>
      </w:r>
      <w:r w:rsidR="002D1667" w:rsidRPr="00114707">
        <w:rPr>
          <w:u w:val="single"/>
          <w:rtl/>
        </w:rPr>
        <w:t>אם יהיה צורך נקבע פגישה ונדבר</w:t>
      </w:r>
      <w:r w:rsidR="002D1667">
        <w:rPr>
          <w:rtl/>
        </w:rPr>
        <w:t xml:space="preserve">". </w:t>
      </w:r>
    </w:p>
    <w:p w14:paraId="58A56BFA" w14:textId="082BB41C" w:rsidR="00CD3445" w:rsidRDefault="002D1667">
      <w:pPr>
        <w:pStyle w:val="11"/>
        <w:spacing w:before="0"/>
        <w:ind w:left="1440" w:right="357" w:hanging="775"/>
        <w:rPr>
          <w:rtl/>
        </w:rPr>
        <w:pPrChange w:id="1633" w:author="Shimon" w:date="2019-07-23T17:53:00Z">
          <w:pPr>
            <w:pStyle w:val="11"/>
            <w:spacing w:line="360" w:lineRule="auto"/>
            <w:ind w:left="1440" w:right="357" w:hanging="775"/>
          </w:pPr>
        </w:pPrChange>
      </w:pPr>
      <w:r>
        <w:rPr>
          <w:rtl/>
        </w:rPr>
        <w:t>1.11.16</w:t>
      </w:r>
      <w:r w:rsidR="00114707">
        <w:rPr>
          <w:rFonts w:hint="cs"/>
          <w:rtl/>
        </w:rPr>
        <w:t xml:space="preserve">, </w:t>
      </w:r>
      <w:r>
        <w:rPr>
          <w:rtl/>
        </w:rPr>
        <w:t>צ.לוי</w:t>
      </w:r>
      <w:r w:rsidR="00CD3445">
        <w:rPr>
          <w:rFonts w:hint="cs"/>
          <w:rtl/>
        </w:rPr>
        <w:t xml:space="preserve"> </w:t>
      </w:r>
      <w:r w:rsidR="00114707">
        <w:rPr>
          <w:rFonts w:hint="cs"/>
          <w:rtl/>
        </w:rPr>
        <w:t>(</w:t>
      </w:r>
      <w:r>
        <w:rPr>
          <w:rtl/>
        </w:rPr>
        <w:t>פרוטוקול ישיבה</w:t>
      </w:r>
      <w:r w:rsidR="00114707">
        <w:rPr>
          <w:rFonts w:hint="cs"/>
          <w:rtl/>
        </w:rPr>
        <w:t>)</w:t>
      </w:r>
      <w:r w:rsidR="00CD3445">
        <w:rPr>
          <w:rFonts w:hint="cs"/>
          <w:rtl/>
        </w:rPr>
        <w:t>:</w:t>
      </w:r>
      <w:r>
        <w:rPr>
          <w:rtl/>
        </w:rPr>
        <w:t xml:space="preserve"> חישוב הגימלה "</w:t>
      </w:r>
      <w:r w:rsidRPr="00114707">
        <w:rPr>
          <w:b/>
          <w:bCs/>
          <w:rtl/>
        </w:rPr>
        <w:t>יישקל וייבדק בכפוף לתנאי החוזה"</w:t>
      </w:r>
      <w:r w:rsidR="00CD3445">
        <w:rPr>
          <w:rFonts w:hint="cs"/>
          <w:rtl/>
        </w:rPr>
        <w:t>....</w:t>
      </w:r>
      <w:r>
        <w:rPr>
          <w:rtl/>
        </w:rPr>
        <w:t xml:space="preserve"> </w:t>
      </w:r>
      <w:r w:rsidR="00CD3445">
        <w:rPr>
          <w:rFonts w:hint="cs"/>
          <w:rtl/>
        </w:rPr>
        <w:t xml:space="preserve"> </w:t>
      </w:r>
    </w:p>
    <w:p w14:paraId="7C443597" w14:textId="1832AA52" w:rsidR="002D1667" w:rsidRDefault="00CD3445" w:rsidP="00CD3445">
      <w:pPr>
        <w:pStyle w:val="11"/>
        <w:spacing w:before="0"/>
        <w:ind w:right="357"/>
        <w:rPr>
          <w:rtl/>
        </w:rPr>
      </w:pPr>
      <w:r>
        <w:rPr>
          <w:rFonts w:hint="cs"/>
          <w:rtl/>
        </w:rPr>
        <w:t xml:space="preserve">                                                         </w:t>
      </w:r>
      <w:r w:rsidR="002D1667">
        <w:rPr>
          <w:rtl/>
        </w:rPr>
        <w:t>"</w:t>
      </w:r>
      <w:r w:rsidR="00114707">
        <w:rPr>
          <w:u w:val="single"/>
          <w:rtl/>
        </w:rPr>
        <w:t>עד סוף ה</w:t>
      </w:r>
      <w:r w:rsidR="00412A8B">
        <w:rPr>
          <w:rFonts w:hint="cs"/>
          <w:u w:val="single"/>
          <w:rtl/>
        </w:rPr>
        <w:t>ח</w:t>
      </w:r>
      <w:r w:rsidR="002D1667" w:rsidRPr="00114707">
        <w:rPr>
          <w:u w:val="single"/>
          <w:rtl/>
        </w:rPr>
        <w:t>ודש"</w:t>
      </w:r>
      <w:r w:rsidR="002D1667">
        <w:rPr>
          <w:rtl/>
        </w:rPr>
        <w:t xml:space="preserve">.  </w:t>
      </w:r>
    </w:p>
    <w:p w14:paraId="64BC9AB3" w14:textId="77777777" w:rsidR="00CD3445" w:rsidRDefault="002D1667">
      <w:pPr>
        <w:pStyle w:val="11"/>
        <w:ind w:left="1440" w:right="357" w:hanging="775"/>
        <w:rPr>
          <w:ins w:id="1634" w:author="Shimon" w:date="2019-07-23T17:53:00Z"/>
          <w:rtl/>
        </w:rPr>
        <w:pPrChange w:id="1635" w:author="Shimon" w:date="2019-07-23T17:53:00Z">
          <w:pPr>
            <w:pStyle w:val="11"/>
            <w:spacing w:line="360" w:lineRule="auto"/>
            <w:ind w:left="1440" w:right="357" w:hanging="775"/>
          </w:pPr>
        </w:pPrChange>
      </w:pPr>
      <w:r>
        <w:rPr>
          <w:rtl/>
        </w:rPr>
        <w:t>4.</w:t>
      </w:r>
      <w:r w:rsidR="00114707">
        <w:rPr>
          <w:rtl/>
        </w:rPr>
        <w:t>12.16</w:t>
      </w:r>
      <w:r>
        <w:rPr>
          <w:rtl/>
        </w:rPr>
        <w:t xml:space="preserve"> צ.לוי: </w:t>
      </w:r>
      <w:r w:rsidR="00AC0333">
        <w:rPr>
          <w:rFonts w:hint="cs"/>
          <w:rtl/>
        </w:rPr>
        <w:t xml:space="preserve">(אי-מייל ובטלפון): </w:t>
      </w:r>
      <w:r w:rsidRPr="00AC0333">
        <w:rPr>
          <w:b/>
          <w:bCs/>
          <w:rtl/>
        </w:rPr>
        <w:t>הנושא שלך הועבר ללשכה המשפטית</w:t>
      </w:r>
      <w:r>
        <w:rPr>
          <w:rtl/>
        </w:rPr>
        <w:t xml:space="preserve">. </w:t>
      </w:r>
      <w:r w:rsidRPr="00AC0333">
        <w:rPr>
          <w:u w:val="single"/>
          <w:rtl/>
        </w:rPr>
        <w:t>ברגע שיתנו אישור...</w:t>
      </w:r>
      <w:r w:rsidRPr="00412A8B">
        <w:rPr>
          <w:b/>
          <w:bCs/>
          <w:u w:val="single"/>
          <w:rtl/>
        </w:rPr>
        <w:t>נאשר לך עוד תוספת בדרגה</w:t>
      </w:r>
      <w:r w:rsidR="00AC0333" w:rsidRPr="00412A8B">
        <w:rPr>
          <w:rFonts w:hint="cs"/>
          <w:b/>
          <w:bCs/>
          <w:u w:val="single"/>
          <w:rtl/>
        </w:rPr>
        <w:t xml:space="preserve"> </w:t>
      </w:r>
      <w:r w:rsidR="00AC0333">
        <w:rPr>
          <w:rFonts w:hint="cs"/>
          <w:u w:val="single"/>
          <w:rtl/>
        </w:rPr>
        <w:t>(</w:t>
      </w:r>
      <w:r w:rsidR="00AC0333">
        <w:rPr>
          <w:rtl/>
        </w:rPr>
        <w:t>תוך הותרת הרושם שטיעוני</w:t>
      </w:r>
      <w:r w:rsidR="00AC0333">
        <w:rPr>
          <w:rFonts w:hint="cs"/>
          <w:rtl/>
        </w:rPr>
        <w:t xml:space="preserve"> התובע</w:t>
      </w:r>
      <w:r>
        <w:rPr>
          <w:rtl/>
        </w:rPr>
        <w:t xml:space="preserve"> נכונים וחסר רק משהו טכני לתיקון המעוות</w:t>
      </w:r>
      <w:r w:rsidR="00AC0333">
        <w:rPr>
          <w:rFonts w:hint="cs"/>
          <w:rtl/>
        </w:rPr>
        <w:t>)</w:t>
      </w:r>
      <w:r>
        <w:rPr>
          <w:rtl/>
        </w:rPr>
        <w:t>.</w:t>
      </w:r>
    </w:p>
    <w:p w14:paraId="1208CA55" w14:textId="20D735E2" w:rsidR="00EC60D9" w:rsidRDefault="002D1667">
      <w:pPr>
        <w:pStyle w:val="11"/>
        <w:tabs>
          <w:tab w:val="left" w:pos="523"/>
        </w:tabs>
        <w:spacing w:line="360" w:lineRule="auto"/>
        <w:ind w:left="665" w:right="357" w:hanging="775"/>
        <w:rPr>
          <w:ins w:id="1636" w:author="Shimon" w:date="2019-07-25T11:56:00Z"/>
          <w:b/>
          <w:bCs/>
          <w:rtl/>
        </w:rPr>
        <w:pPrChange w:id="1637" w:author="Shimon" w:date="2019-07-23T15:45:00Z">
          <w:pPr>
            <w:pStyle w:val="11"/>
            <w:numPr>
              <w:numId w:val="14"/>
            </w:numPr>
            <w:tabs>
              <w:tab w:val="left" w:pos="566"/>
              <w:tab w:val="num" w:pos="1440"/>
            </w:tabs>
            <w:spacing w:before="0" w:after="240" w:line="360" w:lineRule="auto"/>
            <w:ind w:left="566" w:right="360" w:hanging="425"/>
          </w:pPr>
        </w:pPrChange>
      </w:pPr>
      <w:r>
        <w:rPr>
          <w:rtl/>
        </w:rPr>
        <w:t xml:space="preserve"> </w:t>
      </w:r>
      <w:r w:rsidR="00CD3445">
        <w:rPr>
          <w:rFonts w:hint="cs"/>
          <w:rtl/>
        </w:rPr>
        <w:t xml:space="preserve"> </w:t>
      </w:r>
      <w:r w:rsidR="00AC0333">
        <w:rPr>
          <w:rFonts w:hint="cs"/>
          <w:rtl/>
        </w:rPr>
        <w:t>29.5.17, עו"ד ר. דול (יוע"מש נש"מ):</w:t>
      </w:r>
      <w:r w:rsidR="00AC0333">
        <w:rPr>
          <w:rFonts w:hint="cs"/>
          <w:b/>
          <w:bCs/>
          <w:rtl/>
        </w:rPr>
        <w:t xml:space="preserve"> "אנו עדיין בוחנים את הבקשה".</w:t>
      </w:r>
    </w:p>
    <w:p w14:paraId="78E3D79C" w14:textId="61769EA8" w:rsidR="00B9328F" w:rsidRDefault="001943FF">
      <w:pPr>
        <w:pStyle w:val="11"/>
        <w:spacing w:before="0" w:line="360" w:lineRule="auto"/>
        <w:ind w:left="380" w:right="357" w:firstLine="0"/>
        <w:rPr>
          <w:ins w:id="1638" w:author="Shimon" w:date="2019-07-23T15:23:00Z"/>
          <w:rtl/>
        </w:rPr>
        <w:pPrChange w:id="1639" w:author="Shimon" w:date="2019-07-23T17:41:00Z">
          <w:pPr>
            <w:pStyle w:val="11"/>
            <w:numPr>
              <w:numId w:val="14"/>
            </w:numPr>
            <w:tabs>
              <w:tab w:val="left" w:pos="566"/>
              <w:tab w:val="num" w:pos="1440"/>
            </w:tabs>
            <w:spacing w:before="0" w:after="240" w:line="360" w:lineRule="auto"/>
            <w:ind w:left="566" w:right="360" w:hanging="425"/>
          </w:pPr>
        </w:pPrChange>
      </w:pPr>
      <w:del w:id="1640" w:author="Shimon" w:date="2019-07-23T17:41:00Z">
        <w:r w:rsidDel="00412A8B">
          <w:rPr>
            <w:rFonts w:hint="cs"/>
            <w:rtl/>
          </w:rPr>
          <w:delText xml:space="preserve"> </w:delText>
        </w:r>
      </w:del>
    </w:p>
    <w:p w14:paraId="63386E5F" w14:textId="74B095CD" w:rsidR="002215BF" w:rsidRDefault="00F87E8C">
      <w:pPr>
        <w:pStyle w:val="11"/>
        <w:numPr>
          <w:ilvl w:val="0"/>
          <w:numId w:val="14"/>
        </w:numPr>
        <w:spacing w:before="0" w:line="360" w:lineRule="auto"/>
        <w:ind w:left="522" w:right="425" w:hanging="142"/>
        <w:rPr>
          <w:ins w:id="1641" w:author="Shimon" w:date="2019-07-23T18:34:00Z"/>
          <w:rFonts w:ascii="David" w:hAnsi="David"/>
          <w:sz w:val="22"/>
          <w:szCs w:val="22"/>
        </w:rPr>
        <w:pPrChange w:id="1642" w:author="Shimon" w:date="2019-07-23T19:35:00Z">
          <w:pPr>
            <w:pStyle w:val="11"/>
            <w:numPr>
              <w:numId w:val="14"/>
            </w:numPr>
            <w:tabs>
              <w:tab w:val="left" w:pos="566"/>
              <w:tab w:val="num" w:pos="1440"/>
            </w:tabs>
            <w:spacing w:before="0" w:after="240" w:line="360" w:lineRule="auto"/>
            <w:ind w:left="566" w:right="360" w:hanging="425"/>
          </w:pPr>
        </w:pPrChange>
      </w:pPr>
      <w:ins w:id="1643" w:author="Shimon" w:date="2019-07-23T15:45:00Z">
        <w:r>
          <w:rPr>
            <w:rFonts w:hint="cs"/>
            <w:rtl/>
          </w:rPr>
          <w:t xml:space="preserve"> </w:t>
        </w:r>
      </w:ins>
      <w:del w:id="1644" w:author="Shimon" w:date="2019-07-23T18:01:00Z">
        <w:r w:rsidR="00CD3445" w:rsidDel="00081D57">
          <w:rPr>
            <w:rFonts w:hint="cs"/>
            <w:rtl/>
          </w:rPr>
          <w:delText>(</w:delText>
        </w:r>
      </w:del>
      <w:ins w:id="1645" w:author="Shimon" w:date="2019-07-23T18:03:00Z">
        <w:r w:rsidR="00081D57">
          <w:rPr>
            <w:rFonts w:hint="cs"/>
            <w:rtl/>
          </w:rPr>
          <w:t>לנוכח ה</w:t>
        </w:r>
      </w:ins>
      <w:ins w:id="1646" w:author="Shimon" w:date="2019-07-23T19:31:00Z">
        <w:r w:rsidR="00E21D10">
          <w:rPr>
            <w:rFonts w:hint="cs"/>
            <w:rtl/>
          </w:rPr>
          <w:t>ה</w:t>
        </w:r>
      </w:ins>
      <w:ins w:id="1647" w:author="Shimon" w:date="2019-07-23T18:03:00Z">
        <w:r w:rsidR="00081D57">
          <w:rPr>
            <w:rFonts w:hint="cs"/>
            <w:rtl/>
          </w:rPr>
          <w:t>תנהלות</w:t>
        </w:r>
      </w:ins>
      <w:ins w:id="1648" w:author="Shimon" w:date="2019-07-23T19:31:00Z">
        <w:r w:rsidR="00E21D10">
          <w:rPr>
            <w:rFonts w:hint="cs"/>
            <w:rtl/>
          </w:rPr>
          <w:t>,</w:t>
        </w:r>
      </w:ins>
      <w:ins w:id="1649" w:author="Shimon" w:date="2019-07-23T18:03:00Z">
        <w:r w:rsidR="00081D57">
          <w:rPr>
            <w:rFonts w:hint="cs"/>
            <w:rtl/>
          </w:rPr>
          <w:t xml:space="preserve"> </w:t>
        </w:r>
      </w:ins>
      <w:ins w:id="1650" w:author="Shimon" w:date="2019-07-23T19:31:00Z">
        <w:r w:rsidR="00E21D10">
          <w:rPr>
            <w:rFonts w:hint="cs"/>
            <w:rtl/>
          </w:rPr>
          <w:t xml:space="preserve">האכזרית יש לאמר, של </w:t>
        </w:r>
      </w:ins>
      <w:ins w:id="1651" w:author="Shimon" w:date="2019-07-23T18:03:00Z">
        <w:r w:rsidR="00081D57">
          <w:rPr>
            <w:rFonts w:hint="cs"/>
            <w:rtl/>
          </w:rPr>
          <w:t xml:space="preserve">המערכת, </w:t>
        </w:r>
      </w:ins>
      <w:ins w:id="1652" w:author="Shimon" w:date="2019-07-23T18:04:00Z">
        <w:r w:rsidR="00081D57">
          <w:rPr>
            <w:rFonts w:hint="cs"/>
            <w:rtl/>
          </w:rPr>
          <w:t xml:space="preserve">ומתוך אמונה </w:t>
        </w:r>
      </w:ins>
      <w:ins w:id="1653" w:author="Shimon" w:date="2019-07-23T18:02:00Z">
        <w:r w:rsidR="00081D57">
          <w:rPr>
            <w:rFonts w:hint="cs"/>
            <w:rtl/>
          </w:rPr>
          <w:t>ש</w:t>
        </w:r>
      </w:ins>
      <w:ins w:id="1654" w:author="Shimon" w:date="2019-07-23T19:31:00Z">
        <w:r w:rsidR="00E21D10">
          <w:rPr>
            <w:rFonts w:hint="cs"/>
            <w:rtl/>
          </w:rPr>
          <w:t>ל</w:t>
        </w:r>
      </w:ins>
      <w:ins w:id="1655" w:author="Shimon" w:date="2019-07-23T19:35:00Z">
        <w:r w:rsidR="00DE2EC9">
          <w:rPr>
            <w:rFonts w:hint="cs"/>
            <w:rtl/>
          </w:rPr>
          <w:t>מ</w:t>
        </w:r>
      </w:ins>
      <w:ins w:id="1656" w:author="Shimon" w:date="2019-07-23T19:31:00Z">
        <w:r w:rsidR="00E21D10">
          <w:rPr>
            <w:rFonts w:hint="cs"/>
            <w:rtl/>
          </w:rPr>
          <w:t>רות היחס המזלזל והמשפ</w:t>
        </w:r>
      </w:ins>
      <w:ins w:id="1657" w:author="Shimon" w:date="2019-07-23T19:32:00Z">
        <w:r w:rsidR="00E21D10">
          <w:rPr>
            <w:rFonts w:hint="cs"/>
            <w:rtl/>
          </w:rPr>
          <w:t xml:space="preserve">יל </w:t>
        </w:r>
      </w:ins>
      <w:ins w:id="1658" w:author="Shimon" w:date="2019-07-23T18:02:00Z">
        <w:r w:rsidR="00081D57">
          <w:rPr>
            <w:rFonts w:hint="cs"/>
            <w:rtl/>
          </w:rPr>
          <w:t>ניתן למצות את ההליכים להשגת הפנסיה המגיעה לו בלא להעמיס ולהטריח את מערכת המשפט</w:t>
        </w:r>
      </w:ins>
      <w:ins w:id="1659" w:author="Shimon" w:date="2019-07-23T18:04:00Z">
        <w:r w:rsidR="00081D57">
          <w:rPr>
            <w:rFonts w:hint="cs"/>
            <w:rtl/>
          </w:rPr>
          <w:t>,</w:t>
        </w:r>
      </w:ins>
      <w:ins w:id="1660" w:author="Shimon" w:date="2019-07-23T18:02:00Z">
        <w:r w:rsidR="00081D57">
          <w:rPr>
            <w:rFonts w:hint="cs"/>
            <w:rtl/>
          </w:rPr>
          <w:t xml:space="preserve"> </w:t>
        </w:r>
      </w:ins>
      <w:ins w:id="1661" w:author="Shimon" w:date="2019-07-23T18:00:00Z">
        <w:r w:rsidR="00081D57">
          <w:rPr>
            <w:rFonts w:hint="cs"/>
            <w:rtl/>
          </w:rPr>
          <w:t xml:space="preserve">פנה התובע לנציב תלונות הציבור </w:t>
        </w:r>
      </w:ins>
      <w:ins w:id="1662" w:author="Shimon" w:date="2019-07-23T18:01:00Z">
        <w:r w:rsidR="00081D57">
          <w:rPr>
            <w:rFonts w:hint="cs"/>
            <w:rtl/>
          </w:rPr>
          <w:t xml:space="preserve">בתחילת אפריל 2017 </w:t>
        </w:r>
      </w:ins>
      <w:ins w:id="1663" w:author="Shimon" w:date="2019-07-23T19:32:00Z">
        <w:r w:rsidR="00E21D10">
          <w:rPr>
            <w:rFonts w:hint="cs"/>
            <w:rtl/>
          </w:rPr>
          <w:t xml:space="preserve">בתקוה להסתייע בו. </w:t>
        </w:r>
      </w:ins>
      <w:ins w:id="1664" w:author="Shimon" w:date="2019-07-23T18:04:00Z">
        <w:r w:rsidR="00081D57">
          <w:rPr>
            <w:rFonts w:hint="cs"/>
            <w:rtl/>
          </w:rPr>
          <w:t xml:space="preserve">רק </w:t>
        </w:r>
      </w:ins>
      <w:ins w:id="1665" w:author="Shimon" w:date="2019-07-23T19:33:00Z">
        <w:r w:rsidR="00DE2EC9">
          <w:rPr>
            <w:rFonts w:hint="cs"/>
            <w:rtl/>
          </w:rPr>
          <w:t xml:space="preserve">לאחר כשנה ורבע, </w:t>
        </w:r>
      </w:ins>
      <w:ins w:id="1666" w:author="Shimon" w:date="2019-07-23T18:04:00Z">
        <w:r w:rsidR="00081D57">
          <w:rPr>
            <w:rFonts w:hint="cs"/>
            <w:rtl/>
          </w:rPr>
          <w:t xml:space="preserve">במהלך יולי 2018, </w:t>
        </w:r>
      </w:ins>
      <w:ins w:id="1667" w:author="Shimon" w:date="2019-07-23T19:33:00Z">
        <w:r w:rsidR="00DE2EC9">
          <w:rPr>
            <w:rFonts w:hint="cs"/>
            <w:rtl/>
          </w:rPr>
          <w:t xml:space="preserve">נתקבלה </w:t>
        </w:r>
      </w:ins>
      <w:ins w:id="1668" w:author="Shimon" w:date="2019-07-23T18:04:00Z">
        <w:r w:rsidR="00081D57">
          <w:rPr>
            <w:rFonts w:hint="cs"/>
            <w:rtl/>
          </w:rPr>
          <w:t>תשובת</w:t>
        </w:r>
      </w:ins>
      <w:ins w:id="1669" w:author="Shimon" w:date="2019-07-23T18:09:00Z">
        <w:r w:rsidR="00B27D4F">
          <w:rPr>
            <w:rFonts w:hint="cs"/>
            <w:rtl/>
          </w:rPr>
          <w:t xml:space="preserve">ו </w:t>
        </w:r>
      </w:ins>
      <w:ins w:id="1670" w:author="Shimon" w:date="2019-07-23T18:05:00Z">
        <w:r w:rsidR="00081D57">
          <w:rPr>
            <w:rFonts w:hint="cs"/>
            <w:rtl/>
          </w:rPr>
          <w:t>(בליווי התנצלות על הימשכות הטיפול בפניית התובע</w:t>
        </w:r>
      </w:ins>
      <w:ins w:id="1671" w:author="Shimon" w:date="2019-07-23T18:06:00Z">
        <w:r w:rsidR="00081D57">
          <w:rPr>
            <w:rFonts w:hint="cs"/>
            <w:rtl/>
          </w:rPr>
          <w:t>)</w:t>
        </w:r>
      </w:ins>
      <w:ins w:id="1672" w:author="Shimon" w:date="2019-07-23T18:39:00Z">
        <w:r w:rsidR="002215BF">
          <w:rPr>
            <w:rFonts w:hint="cs"/>
            <w:rtl/>
          </w:rPr>
          <w:t>.  לעיני</w:t>
        </w:r>
      </w:ins>
      <w:ins w:id="1673" w:author="Shimon" w:date="2019-07-23T19:34:00Z">
        <w:r w:rsidR="00DE2EC9">
          <w:rPr>
            <w:rFonts w:hint="cs"/>
            <w:rtl/>
          </w:rPr>
          <w:t>נ</w:t>
        </w:r>
      </w:ins>
      <w:ins w:id="1674" w:author="Shimon" w:date="2019-07-23T18:39:00Z">
        <w:r w:rsidR="002215BF">
          <w:rPr>
            <w:rFonts w:hint="cs"/>
            <w:rtl/>
          </w:rPr>
          <w:t>ינו, שני קטעים בתשובה מ</w:t>
        </w:r>
      </w:ins>
      <w:ins w:id="1675" w:author="Shimon" w:date="2019-07-23T19:36:00Z">
        <w:r w:rsidR="00DE2EC9">
          <w:rPr>
            <w:rFonts w:hint="cs"/>
            <w:rtl/>
          </w:rPr>
          <w:t>ת</w:t>
        </w:r>
      </w:ins>
      <w:ins w:id="1676" w:author="Shimon" w:date="2019-07-23T18:39:00Z">
        <w:r w:rsidR="002215BF">
          <w:rPr>
            <w:rFonts w:hint="cs"/>
            <w:rtl/>
          </w:rPr>
          <w:t>צתים אותה:</w:t>
        </w:r>
      </w:ins>
    </w:p>
    <w:p w14:paraId="5B7B51D3" w14:textId="50499ADF" w:rsidR="00CE2845" w:rsidDel="002215BF" w:rsidRDefault="00DE2EC9">
      <w:pPr>
        <w:pStyle w:val="11"/>
        <w:spacing w:before="0" w:after="240" w:line="360" w:lineRule="auto"/>
        <w:ind w:left="948" w:right="851" w:hanging="709"/>
        <w:rPr>
          <w:del w:id="1677" w:author="Shimon" w:date="2019-07-23T18:36:00Z"/>
        </w:rPr>
        <w:pPrChange w:id="1678" w:author="Shimon" w:date="2019-07-23T18:43:00Z">
          <w:pPr>
            <w:pStyle w:val="11"/>
            <w:numPr>
              <w:numId w:val="14"/>
            </w:numPr>
            <w:tabs>
              <w:tab w:val="left" w:pos="566"/>
              <w:tab w:val="num" w:pos="1440"/>
            </w:tabs>
            <w:spacing w:before="0" w:after="240" w:line="360" w:lineRule="auto"/>
            <w:ind w:left="566" w:right="360" w:hanging="425"/>
          </w:pPr>
        </w:pPrChange>
      </w:pPr>
      <w:ins w:id="1679" w:author="Shimon" w:date="2019-07-23T19:37:00Z">
        <w:r w:rsidRPr="00DE2EC9">
          <w:rPr>
            <w:rFonts w:ascii="David" w:hAnsi="David"/>
            <w:b/>
            <w:bCs/>
            <w:sz w:val="22"/>
            <w:szCs w:val="22"/>
            <w:rtl/>
            <w:rPrChange w:id="1680" w:author="Shimon" w:date="2019-07-23T19:38:00Z">
              <w:rPr>
                <w:rFonts w:ascii="David" w:hAnsi="David"/>
                <w:sz w:val="22"/>
                <w:szCs w:val="22"/>
                <w:rtl/>
              </w:rPr>
            </w:rPrChange>
          </w:rPr>
          <w:t>"</w:t>
        </w:r>
      </w:ins>
      <w:ins w:id="1681" w:author="Shimon" w:date="2019-07-23T18:25:00Z">
        <w:r w:rsidR="00423FED" w:rsidRPr="00DE2EC9">
          <w:rPr>
            <w:rFonts w:ascii="David" w:hAnsi="David"/>
            <w:b/>
            <w:bCs/>
            <w:sz w:val="22"/>
            <w:szCs w:val="22"/>
            <w:rtl/>
            <w:rPrChange w:id="1682" w:author="Shimon" w:date="2019-07-23T19:38:00Z">
              <w:rPr>
                <w:rtl/>
              </w:rPr>
            </w:rPrChange>
          </w:rPr>
          <w:t>נציבות תלונות הציבור</w:t>
        </w:r>
        <w:r w:rsidR="00423FED" w:rsidRPr="002215BF">
          <w:rPr>
            <w:rFonts w:ascii="David" w:hAnsi="David"/>
            <w:sz w:val="22"/>
            <w:szCs w:val="22"/>
            <w:rtl/>
            <w:rPrChange w:id="1683" w:author="Shimon" w:date="2019-07-23T18:34:00Z">
              <w:rPr>
                <w:rtl/>
              </w:rPr>
            </w:rPrChange>
          </w:rPr>
          <w:t xml:space="preserve">, </w:t>
        </w:r>
        <w:r w:rsidR="00423FED" w:rsidRPr="00DE2EC9">
          <w:rPr>
            <w:rFonts w:ascii="David" w:hAnsi="David"/>
            <w:b/>
            <w:bCs/>
            <w:sz w:val="22"/>
            <w:szCs w:val="22"/>
            <w:rtl/>
            <w:rPrChange w:id="1684" w:author="Shimon" w:date="2019-07-23T19:38:00Z">
              <w:rPr>
                <w:rtl/>
              </w:rPr>
            </w:rPrChange>
          </w:rPr>
          <w:t>בשונה מבתי הדין לעבודה</w:t>
        </w:r>
        <w:r w:rsidR="00423FED" w:rsidRPr="002215BF">
          <w:rPr>
            <w:rFonts w:ascii="David" w:hAnsi="David"/>
            <w:sz w:val="22"/>
            <w:szCs w:val="22"/>
            <w:u w:val="single"/>
            <w:rtl/>
            <w:rPrChange w:id="1685" w:author="Shimon" w:date="2019-07-23T18:34:00Z">
              <w:rPr>
                <w:rtl/>
              </w:rPr>
            </w:rPrChange>
          </w:rPr>
          <w:t>,</w:t>
        </w:r>
        <w:r w:rsidR="00423FED" w:rsidRPr="002215BF">
          <w:rPr>
            <w:rFonts w:ascii="David" w:hAnsi="David"/>
            <w:sz w:val="22"/>
            <w:szCs w:val="22"/>
            <w:rtl/>
            <w:rPrChange w:id="1686" w:author="Shimon" w:date="2019-07-23T18:34:00Z">
              <w:rPr>
                <w:rtl/>
              </w:rPr>
            </w:rPrChange>
          </w:rPr>
          <w:t xml:space="preserve"> מוגבלת מאוד בבירור תלונות של עובדים בעניינים הנוגעים לשירותם כעובדים</w:t>
        </w:r>
      </w:ins>
      <w:ins w:id="1687" w:author="Shimon" w:date="2019-07-23T18:40:00Z">
        <w:r w:rsidR="002215BF">
          <w:rPr>
            <w:rFonts w:ascii="David" w:hAnsi="David" w:hint="cs"/>
            <w:sz w:val="22"/>
            <w:szCs w:val="22"/>
            <w:rtl/>
          </w:rPr>
          <w:t>"</w:t>
        </w:r>
      </w:ins>
      <w:ins w:id="1688" w:author="Shimon" w:date="2019-07-23T18:35:00Z">
        <w:r w:rsidR="002215BF">
          <w:rPr>
            <w:rFonts w:ascii="David" w:hAnsi="David" w:hint="cs"/>
            <w:sz w:val="22"/>
            <w:szCs w:val="22"/>
            <w:rtl/>
          </w:rPr>
          <w:t>.</w:t>
        </w:r>
      </w:ins>
      <w:ins w:id="1689" w:author="Shimon" w:date="2019-07-23T18:34:00Z">
        <w:r w:rsidR="002215BF">
          <w:rPr>
            <w:rFonts w:ascii="David" w:hAnsi="David" w:hint="cs"/>
            <w:sz w:val="22"/>
            <w:szCs w:val="22"/>
            <w:rtl/>
          </w:rPr>
          <w:t xml:space="preserve"> </w:t>
        </w:r>
      </w:ins>
      <w:ins w:id="1690" w:author="Shimon" w:date="2019-07-23T18:30:00Z">
        <w:r w:rsidR="00423FED" w:rsidRPr="002215BF">
          <w:rPr>
            <w:rFonts w:ascii="David" w:hAnsi="David" w:hint="eastAsia"/>
            <w:sz w:val="22"/>
            <w:szCs w:val="22"/>
            <w:rtl/>
            <w:rPrChange w:id="1691" w:author="Shimon" w:date="2019-07-23T18:32:00Z">
              <w:rPr>
                <w:rFonts w:hint="eastAsia"/>
                <w:rtl/>
              </w:rPr>
            </w:rPrChange>
          </w:rPr>
          <w:t>מאחר</w:t>
        </w:r>
        <w:r w:rsidR="00423FED" w:rsidRPr="002215BF">
          <w:rPr>
            <w:rFonts w:ascii="David" w:hAnsi="David"/>
            <w:sz w:val="22"/>
            <w:szCs w:val="22"/>
            <w:rtl/>
            <w:rPrChange w:id="1692" w:author="Shimon" w:date="2019-07-23T18:32:00Z">
              <w:rPr>
                <w:rtl/>
              </w:rPr>
            </w:rPrChange>
          </w:rPr>
          <w:t xml:space="preserve"> </w:t>
        </w:r>
      </w:ins>
      <w:ins w:id="1693" w:author="Shimon" w:date="2019-07-23T18:29:00Z">
        <w:r w:rsidR="00423FED" w:rsidRPr="002215BF">
          <w:rPr>
            <w:rFonts w:ascii="David" w:hAnsi="David"/>
            <w:sz w:val="22"/>
            <w:szCs w:val="22"/>
            <w:rtl/>
            <w:rPrChange w:id="1694" w:author="Shimon" w:date="2019-07-23T18:32:00Z">
              <w:rPr>
                <w:rtl/>
              </w:rPr>
            </w:rPrChange>
          </w:rPr>
          <w:t>"</w:t>
        </w:r>
      </w:ins>
      <w:ins w:id="1695" w:author="Shimon" w:date="2019-07-23T18:31:00Z">
        <w:r w:rsidR="00423FED" w:rsidRPr="00BB4FE9">
          <w:rPr>
            <w:rFonts w:ascii="David" w:hAnsi="David" w:hint="eastAsia"/>
            <w:b/>
            <w:bCs/>
            <w:sz w:val="22"/>
            <w:szCs w:val="22"/>
            <w:rtl/>
            <w:rPrChange w:id="1696" w:author="Shimon" w:date="2019-07-23T18:42:00Z">
              <w:rPr>
                <w:rFonts w:hint="eastAsia"/>
                <w:rtl/>
              </w:rPr>
            </w:rPrChange>
          </w:rPr>
          <w:t>ש</w:t>
        </w:r>
      </w:ins>
      <w:ins w:id="1697" w:author="Shimon" w:date="2019-07-23T18:29:00Z">
        <w:r w:rsidR="00423FED" w:rsidRPr="00BB4FE9">
          <w:rPr>
            <w:rFonts w:ascii="David" w:hAnsi="David"/>
            <w:b/>
            <w:bCs/>
            <w:sz w:val="22"/>
            <w:szCs w:val="22"/>
            <w:rtl/>
            <w:rPrChange w:id="1698" w:author="Shimon" w:date="2019-07-23T18:42:00Z">
              <w:rPr>
                <w:rtl/>
              </w:rPr>
            </w:rPrChange>
          </w:rPr>
          <w:t>מדובר לכל היותר בחריגה מהוראות חוזה העבודה האישי שנחתם עימך,</w:t>
        </w:r>
        <w:r w:rsidR="00423FED" w:rsidRPr="002215BF">
          <w:rPr>
            <w:rFonts w:ascii="David" w:hAnsi="David"/>
            <w:sz w:val="22"/>
            <w:szCs w:val="22"/>
            <w:rtl/>
            <w:rPrChange w:id="1699" w:author="Shimon" w:date="2019-07-23T18:32:00Z">
              <w:rPr>
                <w:rtl/>
              </w:rPr>
            </w:rPrChange>
          </w:rPr>
          <w:t xml:space="preserve"> כפי שאתה עצמך טענת במכתביך השונים לנציבות שירות </w:t>
        </w:r>
        <w:r w:rsidR="00423FED" w:rsidRPr="002215BF">
          <w:rPr>
            <w:rFonts w:ascii="David" w:hAnsi="David"/>
            <w:sz w:val="22"/>
            <w:szCs w:val="22"/>
            <w:rtl/>
            <w:rPrChange w:id="1700" w:author="Shimon" w:date="2019-07-23T18:32:00Z">
              <w:rPr>
                <w:rtl/>
              </w:rPr>
            </w:rPrChange>
          </w:rPr>
          <w:lastRenderedPageBreak/>
          <w:t>המדינה"</w:t>
        </w:r>
      </w:ins>
      <w:ins w:id="1701" w:author="Shimon" w:date="2019-07-23T18:43:00Z">
        <w:r w:rsidR="00BB4FE9">
          <w:rPr>
            <w:rFonts w:ascii="David" w:hAnsi="David" w:hint="cs"/>
            <w:sz w:val="22"/>
            <w:szCs w:val="22"/>
            <w:rtl/>
          </w:rPr>
          <w:t xml:space="preserve"> ולכן</w:t>
        </w:r>
      </w:ins>
      <w:ins w:id="1702" w:author="Shimon" w:date="2019-07-23T18:27:00Z">
        <w:r w:rsidR="00423FED" w:rsidRPr="002215BF">
          <w:rPr>
            <w:rFonts w:ascii="David" w:hAnsi="David"/>
            <w:sz w:val="22"/>
            <w:szCs w:val="22"/>
            <w:rtl/>
            <w:rPrChange w:id="1703" w:author="Shimon" w:date="2019-07-23T18:32:00Z">
              <w:rPr>
                <w:rtl/>
              </w:rPr>
            </w:rPrChange>
          </w:rPr>
          <w:t>....</w:t>
        </w:r>
      </w:ins>
      <w:ins w:id="1704" w:author="Shimon" w:date="2019-07-23T18:41:00Z">
        <w:r w:rsidR="002215BF">
          <w:rPr>
            <w:rFonts w:ascii="David" w:hAnsi="David" w:hint="cs"/>
            <w:sz w:val="22"/>
            <w:szCs w:val="22"/>
            <w:rtl/>
          </w:rPr>
          <w:t>"</w:t>
        </w:r>
      </w:ins>
      <w:ins w:id="1705" w:author="Shimon" w:date="2019-07-23T18:27:00Z">
        <w:r w:rsidR="00423FED" w:rsidRPr="002215BF">
          <w:rPr>
            <w:rFonts w:ascii="David" w:hAnsi="David" w:hint="eastAsia"/>
            <w:b/>
            <w:bCs/>
            <w:sz w:val="22"/>
            <w:szCs w:val="22"/>
            <w:rtl/>
            <w:rPrChange w:id="1706" w:author="Shimon" w:date="2019-07-23T18:41:00Z">
              <w:rPr>
                <w:rFonts w:hint="eastAsia"/>
                <w:rtl/>
              </w:rPr>
            </w:rPrChange>
          </w:rPr>
          <w:t>לא</w:t>
        </w:r>
        <w:r w:rsidR="00423FED" w:rsidRPr="002215BF">
          <w:rPr>
            <w:rFonts w:ascii="David" w:hAnsi="David"/>
            <w:b/>
            <w:bCs/>
            <w:sz w:val="22"/>
            <w:szCs w:val="22"/>
            <w:rtl/>
            <w:rPrChange w:id="1707" w:author="Shimon" w:date="2019-07-23T18:41:00Z">
              <w:rPr>
                <w:rtl/>
              </w:rPr>
            </w:rPrChange>
          </w:rPr>
          <w:t xml:space="preserve"> </w:t>
        </w:r>
      </w:ins>
      <w:ins w:id="1708" w:author="Shimon" w:date="2019-07-23T18:23:00Z">
        <w:r w:rsidR="00423FED" w:rsidRPr="002215BF">
          <w:rPr>
            <w:rFonts w:ascii="David" w:hAnsi="David"/>
            <w:b/>
            <w:bCs/>
            <w:sz w:val="22"/>
            <w:szCs w:val="22"/>
            <w:rtl/>
            <w:rPrChange w:id="1709" w:author="Shimon" w:date="2019-07-23T18:41:00Z">
              <w:rPr>
                <w:rtl/>
              </w:rPr>
            </w:rPrChange>
          </w:rPr>
          <w:t xml:space="preserve">קמה עילה שבדין להתערבותה של נציבות תלונות הציבור </w:t>
        </w:r>
        <w:r w:rsidR="002215BF" w:rsidRPr="002215BF">
          <w:rPr>
            <w:rFonts w:ascii="David" w:hAnsi="David"/>
            <w:b/>
            <w:bCs/>
            <w:sz w:val="22"/>
            <w:szCs w:val="22"/>
            <w:rtl/>
            <w:rPrChange w:id="1710" w:author="Shimon" w:date="2019-07-23T18:41:00Z">
              <w:rPr>
                <w:rFonts w:ascii="David" w:hAnsi="David"/>
                <w:sz w:val="22"/>
                <w:szCs w:val="22"/>
                <w:rtl/>
              </w:rPr>
            </w:rPrChange>
          </w:rPr>
          <w:t>בעניין המועלה בתלונת</w:t>
        </w:r>
      </w:ins>
      <w:ins w:id="1711" w:author="Shimon" w:date="2019-07-23T18:35:00Z">
        <w:r w:rsidR="002215BF">
          <w:rPr>
            <w:rFonts w:ascii="David" w:hAnsi="David"/>
            <w:sz w:val="22"/>
            <w:szCs w:val="22"/>
          </w:rPr>
          <w:t>"</w:t>
        </w:r>
      </w:ins>
      <w:ins w:id="1712" w:author="Shimon" w:date="2019-07-23T18:23:00Z">
        <w:r w:rsidR="00423FED" w:rsidRPr="002215BF">
          <w:rPr>
            <w:rFonts w:ascii="David" w:hAnsi="David"/>
            <w:sz w:val="22"/>
            <w:szCs w:val="22"/>
            <w:rPrChange w:id="1713" w:author="Shimon" w:date="2019-07-23T18:32:00Z">
              <w:rPr/>
            </w:rPrChange>
          </w:rPr>
          <w:t>.</w:t>
        </w:r>
      </w:ins>
      <w:ins w:id="1714" w:author="Shimon" w:date="2019-07-23T18:42:00Z">
        <w:r w:rsidR="002215BF">
          <w:rPr>
            <w:rFonts w:ascii="David" w:hAnsi="David" w:hint="cs"/>
            <w:sz w:val="22"/>
            <w:szCs w:val="22"/>
            <w:rtl/>
          </w:rPr>
          <w:t>(ההדגשה לא במקור).</w:t>
        </w:r>
      </w:ins>
      <w:del w:id="1715" w:author="Shimon" w:date="2019-07-23T18:36:00Z">
        <w:r w:rsidR="001943FF" w:rsidDel="002215BF">
          <w:rPr>
            <w:rFonts w:hint="cs"/>
            <w:rtl/>
          </w:rPr>
          <w:delText>.</w:delText>
        </w:r>
      </w:del>
    </w:p>
    <w:p w14:paraId="24FEF78D" w14:textId="29BB77AB" w:rsidR="001943FF" w:rsidRDefault="001943FF" w:rsidP="00BB4FE9">
      <w:pPr>
        <w:pStyle w:val="11"/>
        <w:tabs>
          <w:tab w:val="left" w:pos="566"/>
        </w:tabs>
        <w:spacing w:before="0" w:after="240" w:line="360" w:lineRule="auto"/>
        <w:ind w:left="530" w:right="360" w:hanging="36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ב תשובת</w:t>
      </w:r>
      <w:del w:id="1716" w:author="Shimon" w:date="2019-07-23T18:44:00Z">
        <w:r w:rsidDel="00BB4FE9">
          <w:rPr>
            <w:rStyle w:val="emailstyle17"/>
            <w:rFonts w:ascii="Times New Roman" w:hAnsi="Times New Roman" w:cs="David" w:hint="cs"/>
            <w:i/>
            <w:iCs/>
            <w:color w:val="auto"/>
            <w:rtl/>
          </w:rPr>
          <w:delText>ם הסופית של נציב השירות ו</w:delText>
        </w:r>
      </w:del>
      <w:r>
        <w:rPr>
          <w:rStyle w:val="emailstyle17"/>
          <w:rFonts w:ascii="Times New Roman" w:hAnsi="Times New Roman" w:cs="David" w:hint="cs"/>
          <w:i/>
          <w:iCs/>
          <w:color w:val="auto"/>
          <w:rtl/>
        </w:rPr>
        <w:t xml:space="preserve">מבקר המדינה, </w:t>
      </w:r>
      <w:r w:rsidRPr="006808AB">
        <w:rPr>
          <w:rStyle w:val="emailstyle17"/>
          <w:rFonts w:ascii="Times New Roman" w:hAnsi="Times New Roman" w:cs="David" w:hint="cs"/>
          <w:i/>
          <w:iCs/>
          <w:color w:val="auto"/>
          <w:highlight w:val="yellow"/>
          <w:rtl/>
        </w:rPr>
        <w:t>מסומ</w:t>
      </w:r>
      <w:r>
        <w:rPr>
          <w:rStyle w:val="emailstyle17"/>
          <w:rFonts w:ascii="Times New Roman" w:hAnsi="Times New Roman" w:cs="David" w:hint="cs"/>
          <w:i/>
          <w:iCs/>
          <w:color w:val="auto"/>
          <w:highlight w:val="yellow"/>
          <w:rtl/>
        </w:rPr>
        <w:t>נות</w:t>
      </w:r>
      <w:r w:rsidRPr="006808AB">
        <w:rPr>
          <w:rStyle w:val="emailstyle17"/>
          <w:rFonts w:ascii="Times New Roman" w:hAnsi="Times New Roman" w:cs="David" w:hint="cs"/>
          <w:i/>
          <w:iCs/>
          <w:color w:val="auto"/>
          <w:highlight w:val="yellow"/>
          <w:rtl/>
        </w:rPr>
        <w:t xml:space="preserve"> </w:t>
      </w:r>
      <w:r w:rsidRPr="00CF6FE4">
        <w:rPr>
          <w:rStyle w:val="emailstyle17"/>
          <w:rFonts w:ascii="Times New Roman" w:hAnsi="Times New Roman" w:cs="David" w:hint="cs"/>
          <w:i/>
          <w:iCs/>
          <w:color w:val="auto"/>
          <w:highlight w:val="yellow"/>
          <w:rtl/>
        </w:rPr>
        <w:t>כנספח</w:t>
      </w:r>
      <w:r>
        <w:rPr>
          <w:rStyle w:val="emailstyle17"/>
          <w:rFonts w:ascii="Times New Roman" w:hAnsi="Times New Roman" w:cs="David" w:hint="cs"/>
          <w:i/>
          <w:iCs/>
          <w:color w:val="auto"/>
          <w:highlight w:val="yellow"/>
          <w:rtl/>
        </w:rPr>
        <w:t xml:space="preserve">ים </w:t>
      </w:r>
      <w:r w:rsidRPr="00CF6FE4">
        <w:rPr>
          <w:rFonts w:hint="cs"/>
          <w:highlight w:val="yellow"/>
          <w:rtl/>
        </w:rPr>
        <w:t>___.</w:t>
      </w:r>
      <w:r>
        <w:rPr>
          <w:rFonts w:hint="cs"/>
          <w:rtl/>
        </w:rPr>
        <w:t xml:space="preserve"> </w:t>
      </w:r>
    </w:p>
    <w:p w14:paraId="646BA547" w14:textId="3BBB1651" w:rsidR="004F4E48" w:rsidRPr="00506C84" w:rsidRDefault="004F4E48" w:rsidP="00506C84">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w:t>
      </w:r>
      <w:del w:id="1717" w:author="Shimon" w:date="2019-07-23T18:45:00Z">
        <w:r w:rsidRPr="00506C84" w:rsidDel="00BB4FE9">
          <w:rPr>
            <w:rStyle w:val="emailstyle17"/>
            <w:rFonts w:ascii="Times New Roman" w:hAnsi="Times New Roman" w:cs="David" w:hint="cs"/>
            <w:b/>
            <w:bCs/>
            <w:color w:val="auto"/>
            <w:rtl/>
          </w:rPr>
          <w:delText>צ</w:delText>
        </w:r>
      </w:del>
      <w:r w:rsidRPr="00506C84">
        <w:rPr>
          <w:rStyle w:val="emailstyle17"/>
          <w:rFonts w:ascii="Times New Roman" w:hAnsi="Times New Roman" w:cs="David" w:hint="cs"/>
          <w:b/>
          <w:bCs/>
          <w:color w:val="auto"/>
          <w:rtl/>
        </w:rPr>
        <w:t>ב</w:t>
      </w:r>
      <w:ins w:id="1718" w:author="Shimon" w:date="2019-07-23T18:45:00Z">
        <w:r w:rsidR="00BB4FE9">
          <w:rPr>
            <w:rStyle w:val="emailstyle17"/>
            <w:rFonts w:ascii="Times New Roman" w:hAnsi="Times New Roman" w:cs="David" w:hint="cs"/>
            <w:b/>
            <w:bCs/>
            <w:color w:val="auto"/>
            <w:rtl/>
          </w:rPr>
          <w:t>צ</w:t>
        </w:r>
      </w:ins>
      <w:r w:rsidRPr="00506C84">
        <w:rPr>
          <w:rStyle w:val="emailstyle17"/>
          <w:rFonts w:ascii="Times New Roman" w:hAnsi="Times New Roman" w:cs="David" w:hint="cs"/>
          <w:b/>
          <w:bCs/>
          <w:color w:val="auto"/>
          <w:rtl/>
        </w:rPr>
        <w:t>ר מהתובע לעסוק בעניין זה בשל נסיבות אישיות, ולמרות שהתובע לא רצה להגיע לערכאות נגד 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6BC40ECA" w:rsidR="00B67C81" w:rsidRDefault="00B67C81" w:rsidP="00B67C81">
      <w:pPr>
        <w:pStyle w:val="2"/>
        <w:numPr>
          <w:ilvl w:val="0"/>
          <w:numId w:val="18"/>
        </w:numPr>
        <w:tabs>
          <w:tab w:val="clear" w:pos="566"/>
          <w:tab w:val="left" w:pos="521"/>
        </w:tabs>
        <w:spacing w:after="240"/>
        <w:ind w:left="521"/>
        <w:rPr>
          <w:sz w:val="28"/>
          <w:rtl/>
          <w:lang w:eastAsia="en-US"/>
        </w:rPr>
      </w:pPr>
      <w:r>
        <w:rPr>
          <w:rFonts w:hint="cs"/>
          <w:sz w:val="28"/>
          <w:rtl/>
          <w:lang w:eastAsia="en-US"/>
        </w:rPr>
        <w:t>העילות והסעדים המבוקשים בשל הפרת 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09584E31" w:rsidR="00FD06A7" w:rsidRPr="00D74F54" w:rsidRDefault="00FD06A7">
      <w:pPr>
        <w:pStyle w:val="11"/>
        <w:tabs>
          <w:tab w:val="left" w:pos="1088"/>
        </w:tabs>
        <w:spacing w:before="0" w:after="240" w:line="360" w:lineRule="auto"/>
        <w:ind w:left="1088" w:firstLine="0"/>
        <w:rPr>
          <w:rStyle w:val="emailstyle17"/>
          <w:rFonts w:ascii="Times New Roman" w:hAnsi="Times New Roman" w:cs="David"/>
          <w:color w:val="auto"/>
        </w:rPr>
        <w:pPrChange w:id="1719" w:author="Shimon" w:date="2019-07-24T11:53:00Z">
          <w:pPr>
            <w:pStyle w:val="11"/>
            <w:tabs>
              <w:tab w:val="left" w:pos="1088"/>
            </w:tabs>
            <w:spacing w:before="0" w:after="240" w:line="360" w:lineRule="auto"/>
            <w:ind w:left="1088" w:firstLine="0"/>
          </w:pPr>
        </w:pPrChange>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לא היתה פנייה (מנומקת או בכלל) של</w:t>
      </w:r>
      <w:ins w:id="1720" w:author="Shimon" w:date="2019-07-24T11:49:00Z">
        <w:r w:rsidR="003E060B">
          <w:rPr>
            <w:rStyle w:val="emailstyle17"/>
            <w:rFonts w:ascii="Times New Roman" w:hAnsi="Times New Roman" w:cs="David" w:hint="cs"/>
            <w:color w:val="auto"/>
            <w:rtl/>
          </w:rPr>
          <w:t xml:space="preserve"> הממונה הישיר של העובד אל</w:t>
        </w:r>
      </w:ins>
      <w:r>
        <w:rPr>
          <w:rStyle w:val="emailstyle17"/>
          <w:rFonts w:ascii="Times New Roman" w:hAnsi="Times New Roman" w:cs="David" w:hint="cs"/>
          <w:color w:val="auto"/>
          <w:rtl/>
        </w:rPr>
        <w:t xml:space="preserve"> מנכ"ל המשרד</w:t>
      </w:r>
      <w:ins w:id="1721" w:author="Shimon" w:date="2019-07-24T11:51:00Z">
        <w:r w:rsidR="003E060B">
          <w:rPr>
            <w:rStyle w:val="emailstyle17"/>
            <w:rFonts w:ascii="Times New Roman" w:hAnsi="Times New Roman" w:cs="David" w:hint="cs"/>
            <w:color w:val="auto"/>
            <w:rtl/>
          </w:rPr>
          <w:t xml:space="preserve"> להפסקת שרותו של התובע,</w:t>
        </w:r>
      </w:ins>
      <w:ins w:id="1722" w:author="Shimon" w:date="2019-07-24T11:50:00Z">
        <w:r w:rsidR="003E060B">
          <w:rPr>
            <w:rStyle w:val="emailstyle17"/>
            <w:rFonts w:ascii="Times New Roman" w:hAnsi="Times New Roman" w:cs="David" w:hint="cs"/>
            <w:color w:val="auto"/>
            <w:rtl/>
          </w:rPr>
          <w:t xml:space="preserve"> לא היתה פניה של מנכ"ל המשרד</w:t>
        </w:r>
      </w:ins>
      <w:r>
        <w:rPr>
          <w:rStyle w:val="emailstyle17"/>
          <w:rFonts w:ascii="Times New Roman" w:hAnsi="Times New Roman" w:cs="David" w:hint="cs"/>
          <w:color w:val="auto"/>
          <w:rtl/>
        </w:rPr>
        <w:t xml:space="preserve"> לנציב השירות, </w:t>
      </w:r>
      <w:ins w:id="1723" w:author="Shimon" w:date="2019-07-24T11:52:00Z">
        <w:r w:rsidR="003E060B">
          <w:rPr>
            <w:rStyle w:val="emailstyle17"/>
            <w:rFonts w:ascii="Times New Roman" w:hAnsi="Times New Roman" w:cs="David" w:hint="cs"/>
            <w:color w:val="auto"/>
            <w:rtl/>
          </w:rPr>
          <w:t xml:space="preserve"> </w:t>
        </w:r>
      </w:ins>
      <w:ins w:id="1724" w:author="Shimon" w:date="2019-07-24T11:53:00Z">
        <w:r w:rsidR="003E060B">
          <w:rPr>
            <w:rStyle w:val="emailstyle17"/>
            <w:rFonts w:ascii="Times New Roman" w:hAnsi="Times New Roman" w:cs="David" w:hint="cs"/>
            <w:color w:val="auto"/>
            <w:rtl/>
          </w:rPr>
          <w:t>ו</w:t>
        </w:r>
      </w:ins>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lastRenderedPageBreak/>
        <w:t>כידוע, סעיף 18 לחוק הגימלאות</w:t>
      </w:r>
      <w:r>
        <w:rPr>
          <w:rStyle w:val="emailstyle17"/>
          <w:rFonts w:ascii="Times New Roman" w:hAnsi="Times New Roman" w:cs="David" w:hint="cs"/>
          <w:color w:val="auto"/>
          <w:rtl/>
        </w:rPr>
        <w:t xml:space="preserve"> הוא שקובע את חובת נציב שרות המדינה להחליט על יציאת עובד מדינה לקיצבה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360A119C" w14:textId="77777777" w:rsidR="00C96B8F" w:rsidRDefault="00FD06A7" w:rsidP="00721470">
      <w:pPr>
        <w:pStyle w:val="11"/>
        <w:tabs>
          <w:tab w:val="left" w:pos="1088"/>
        </w:tabs>
        <w:spacing w:before="0" w:after="240" w:line="360" w:lineRule="auto"/>
        <w:ind w:left="1088" w:firstLine="0"/>
        <w:rPr>
          <w:ins w:id="1725" w:author="Shimon" w:date="2019-07-24T11:42:00Z"/>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היתה חובה להוציא את התובע לגימלאות.</w:t>
      </w:r>
      <w:r w:rsidR="00AA1069">
        <w:rPr>
          <w:rStyle w:val="emailstyle17"/>
          <w:rFonts w:ascii="Times New Roman" w:hAnsi="Times New Roman" w:cs="David" w:hint="cs"/>
          <w:color w:val="auto"/>
          <w:rtl/>
        </w:rPr>
        <w:t xml:space="preserve"> </w:t>
      </w:r>
    </w:p>
    <w:p w14:paraId="7E49E615" w14:textId="77777777" w:rsidR="003E060B" w:rsidRDefault="00C96B8F">
      <w:pPr>
        <w:pStyle w:val="11"/>
        <w:tabs>
          <w:tab w:val="left" w:pos="1088"/>
        </w:tabs>
        <w:spacing w:before="0" w:after="240" w:line="360" w:lineRule="auto"/>
        <w:ind w:left="1088" w:firstLine="0"/>
        <w:rPr>
          <w:ins w:id="1726" w:author="Shimon" w:date="2019-07-24T11:47:00Z"/>
          <w:rStyle w:val="emailstyle17"/>
          <w:rFonts w:ascii="Times New Roman" w:hAnsi="Times New Roman" w:cs="David"/>
          <w:color w:val="auto"/>
          <w:rtl/>
        </w:rPr>
        <w:pPrChange w:id="1727" w:author="Shimon" w:date="2019-07-24T11:46:00Z">
          <w:pPr>
            <w:pStyle w:val="11"/>
            <w:tabs>
              <w:tab w:val="left" w:pos="1088"/>
            </w:tabs>
            <w:spacing w:before="0" w:after="240" w:line="360" w:lineRule="auto"/>
            <w:ind w:left="1088" w:firstLine="0"/>
          </w:pPr>
        </w:pPrChange>
      </w:pPr>
      <w:ins w:id="1728" w:author="Shimon" w:date="2019-07-24T11:38:00Z">
        <w:r>
          <w:rPr>
            <w:rStyle w:val="emailstyle17"/>
            <w:rFonts w:ascii="Times New Roman" w:hAnsi="Times New Roman" w:cs="David" w:hint="cs"/>
            <w:color w:val="auto"/>
            <w:rtl/>
          </w:rPr>
          <w:t>יתירה מזאת:</w:t>
        </w:r>
      </w:ins>
      <w:ins w:id="1729" w:author="Shimon" w:date="2019-07-24T11:42:00Z">
        <w:r>
          <w:rPr>
            <w:rStyle w:val="emailstyle17"/>
            <w:rFonts w:ascii="Times New Roman" w:hAnsi="Times New Roman" w:cs="David" w:hint="cs"/>
            <w:color w:val="auto"/>
            <w:rtl/>
          </w:rPr>
          <w:t xml:space="preserve"> גם </w:t>
        </w:r>
      </w:ins>
      <w:ins w:id="1730" w:author="Shimon" w:date="2019-07-24T11:43:00Z">
        <w:r>
          <w:rPr>
            <w:rStyle w:val="emailstyle17"/>
            <w:rFonts w:ascii="Times New Roman" w:hAnsi="Times New Roman" w:cs="David" w:hint="cs"/>
            <w:color w:val="auto"/>
            <w:rtl/>
          </w:rPr>
          <w:t xml:space="preserve">ע"פ </w:t>
        </w:r>
      </w:ins>
      <w:ins w:id="1731" w:author="Shimon" w:date="2019-07-24T11:42:00Z">
        <w:r>
          <w:rPr>
            <w:rStyle w:val="emailstyle17"/>
            <w:rFonts w:ascii="Times New Roman" w:hAnsi="Times New Roman" w:cs="David" w:hint="cs"/>
            <w:color w:val="auto"/>
            <w:rtl/>
          </w:rPr>
          <w:t xml:space="preserve">סעיף 18 לחוק הגימלאות </w:t>
        </w:r>
      </w:ins>
      <w:ins w:id="1732" w:author="Shimon" w:date="2019-07-24T11:45:00Z">
        <w:r>
          <w:rPr>
            <w:rStyle w:val="emailstyle17"/>
            <w:rFonts w:ascii="Times New Roman" w:hAnsi="Times New Roman" w:cs="David" w:hint="cs"/>
            <w:color w:val="auto"/>
            <w:rtl/>
          </w:rPr>
          <w:t xml:space="preserve">רשאי </w:t>
        </w:r>
      </w:ins>
      <w:ins w:id="1733" w:author="Shimon" w:date="2019-07-24T11:43:00Z">
        <w:r>
          <w:rPr>
            <w:rStyle w:val="emailstyle17"/>
            <w:rFonts w:ascii="Times New Roman" w:hAnsi="Times New Roman" w:cs="David" w:hint="cs"/>
            <w:color w:val="auto"/>
            <w:rtl/>
          </w:rPr>
          <w:t>נציב שרות המדינה</w:t>
        </w:r>
      </w:ins>
      <w:ins w:id="1734" w:author="Shimon" w:date="2019-07-24T11:45:00Z">
        <w:r>
          <w:rPr>
            <w:rStyle w:val="emailstyle17"/>
            <w:rFonts w:ascii="Times New Roman" w:hAnsi="Times New Roman" w:cs="David" w:hint="cs"/>
            <w:color w:val="auto"/>
            <w:rtl/>
          </w:rPr>
          <w:t xml:space="preserve">, בהסכמת העובד, להאריך את </w:t>
        </w:r>
      </w:ins>
      <w:ins w:id="1735" w:author="Shimon" w:date="2019-07-24T11:46:00Z">
        <w:r>
          <w:rPr>
            <w:rStyle w:val="emailstyle17"/>
            <w:rFonts w:ascii="Times New Roman" w:hAnsi="Times New Roman" w:cs="David" w:hint="cs"/>
            <w:color w:val="auto"/>
            <w:rtl/>
          </w:rPr>
          <w:t>המשך העסקתו</w:t>
        </w:r>
      </w:ins>
      <w:ins w:id="1736" w:author="Shimon" w:date="2019-07-24T11:45:00Z">
        <w:r>
          <w:rPr>
            <w:rStyle w:val="emailstyle17"/>
            <w:rFonts w:ascii="Times New Roman" w:hAnsi="Times New Roman" w:cs="David" w:hint="cs"/>
            <w:color w:val="auto"/>
            <w:rtl/>
          </w:rPr>
          <w:t xml:space="preserve"> של עובד</w:t>
        </w:r>
      </w:ins>
      <w:ins w:id="1737" w:author="Shimon" w:date="2019-07-24T11:47:00Z">
        <w:r>
          <w:rPr>
            <w:rStyle w:val="emailstyle17"/>
            <w:rFonts w:ascii="Times New Roman" w:hAnsi="Times New Roman" w:cs="David" w:hint="cs"/>
            <w:color w:val="auto"/>
            <w:rtl/>
          </w:rPr>
          <w:t xml:space="preserve"> מעבר לגיל הפרישה</w:t>
        </w:r>
        <w:r w:rsidR="003E060B">
          <w:rPr>
            <w:rStyle w:val="emailstyle17"/>
            <w:rFonts w:ascii="Times New Roman" w:hAnsi="Times New Roman" w:cs="David" w:hint="cs"/>
            <w:color w:val="auto"/>
            <w:rtl/>
          </w:rPr>
          <w:t>.</w:t>
        </w:r>
      </w:ins>
    </w:p>
    <w:p w14:paraId="153137E7" w14:textId="11AE4C67" w:rsidR="00FD06A7" w:rsidRDefault="00AA1069">
      <w:pPr>
        <w:pStyle w:val="11"/>
        <w:tabs>
          <w:tab w:val="left" w:pos="1088"/>
        </w:tabs>
        <w:spacing w:before="0" w:after="240" w:line="360" w:lineRule="auto"/>
        <w:ind w:left="1088" w:firstLine="0"/>
        <w:rPr>
          <w:rStyle w:val="emailstyle17"/>
          <w:rFonts w:ascii="Times New Roman" w:hAnsi="Times New Roman" w:cs="David"/>
          <w:color w:val="auto"/>
          <w:rtl/>
        </w:rPr>
        <w:pPrChange w:id="1738" w:author="Shimon" w:date="2019-07-24T11:46:00Z">
          <w:pPr>
            <w:pStyle w:val="11"/>
            <w:tabs>
              <w:tab w:val="left" w:pos="1088"/>
            </w:tabs>
            <w:spacing w:before="0" w:after="240" w:line="360" w:lineRule="auto"/>
            <w:ind w:left="1088" w:firstLine="0"/>
          </w:pPr>
        </w:pPrChange>
      </w:pPr>
      <w:r>
        <w:rPr>
          <w:rStyle w:val="emailstyle17"/>
          <w:rFonts w:ascii="Times New Roman" w:hAnsi="Times New Roman" w:cs="David" w:hint="cs"/>
          <w:color w:val="auto"/>
          <w:rtl/>
        </w:rPr>
        <w:t>בהתאם</w:t>
      </w:r>
      <w:ins w:id="1739" w:author="Shimon" w:date="2019-07-24T11:47:00Z">
        <w:r w:rsidR="003E060B">
          <w:rPr>
            <w:rStyle w:val="emailstyle17"/>
            <w:rFonts w:ascii="Times New Roman" w:hAnsi="Times New Roman" w:cs="David" w:hint="cs"/>
            <w:color w:val="auto"/>
            <w:rtl/>
          </w:rPr>
          <w:t xml:space="preserve"> ל</w:t>
        </w:r>
      </w:ins>
      <w:ins w:id="1740" w:author="Shimon" w:date="2019-07-24T11:48:00Z">
        <w:r w:rsidR="003E060B">
          <w:rPr>
            <w:rStyle w:val="emailstyle17"/>
            <w:rFonts w:ascii="Times New Roman" w:hAnsi="Times New Roman" w:cs="David" w:hint="cs"/>
            <w:color w:val="auto"/>
            <w:rtl/>
          </w:rPr>
          <w:t>כך</w:t>
        </w:r>
      </w:ins>
      <w:del w:id="1741" w:author="Shimon" w:date="2019-07-24T11:47:00Z">
        <w:r w:rsidDel="003E060B">
          <w:rPr>
            <w:rStyle w:val="emailstyle17"/>
            <w:rFonts w:ascii="Times New Roman" w:hAnsi="Times New Roman" w:cs="David" w:hint="cs"/>
            <w:color w:val="auto"/>
            <w:rtl/>
          </w:rPr>
          <w:delText>,</w:delText>
        </w:r>
      </w:del>
      <w:r>
        <w:rPr>
          <w:rStyle w:val="emailstyle17"/>
          <w:rFonts w:ascii="Times New Roman" w:hAnsi="Times New Roman" w:cs="David" w:hint="cs"/>
          <w:color w:val="auto"/>
          <w:rtl/>
        </w:rPr>
        <w:t xml:space="preserve"> ומאחר </w:t>
      </w:r>
      <w:r w:rsidR="00FD06A7">
        <w:rPr>
          <w:rStyle w:val="emailstyle17"/>
          <w:rFonts w:ascii="Times New Roman" w:hAnsi="Times New Roman" w:cs="David" w:hint="cs"/>
          <w:color w:val="auto"/>
          <w:rtl/>
        </w:rPr>
        <w:t xml:space="preserve">שהחוזה </w:t>
      </w:r>
      <w:r>
        <w:rPr>
          <w:rStyle w:val="emailstyle17"/>
          <w:rFonts w:ascii="Times New Roman" w:hAnsi="Times New Roman" w:cs="David" w:hint="cs"/>
          <w:color w:val="auto"/>
          <w:rtl/>
        </w:rPr>
        <w:t xml:space="preserve">של התובע </w:t>
      </w:r>
      <w:r w:rsidR="00FD06A7">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Pr>
          <w:rStyle w:val="emailstyle17"/>
          <w:rFonts w:ascii="Times New Roman" w:hAnsi="Times New Roman" w:cs="David" w:hint="cs"/>
          <w:color w:val="auto"/>
          <w:rtl/>
        </w:rPr>
        <w:t>שלתובע היתה זכות לעבוד עד תום תקופת החוזה</w:t>
      </w:r>
      <w:r w:rsidR="00FD06A7">
        <w:rPr>
          <w:rStyle w:val="emailstyle17"/>
          <w:rFonts w:ascii="Times New Roman" w:hAnsi="Times New Roman" w:cs="David" w:hint="cs"/>
          <w:color w:val="auto"/>
          <w:rtl/>
        </w:rPr>
        <w:t>.</w:t>
      </w:r>
    </w:p>
    <w:p w14:paraId="1C3A64D3" w14:textId="362C9549" w:rsidR="00FD06A7" w:rsidRPr="00726756" w:rsidDel="006E5FE7" w:rsidRDefault="00FD06A7" w:rsidP="00FD06A7">
      <w:pPr>
        <w:pStyle w:val="11"/>
        <w:tabs>
          <w:tab w:val="left" w:pos="1088"/>
        </w:tabs>
        <w:spacing w:before="0" w:after="240" w:line="360" w:lineRule="auto"/>
        <w:ind w:left="1088" w:firstLine="0"/>
        <w:rPr>
          <w:del w:id="1742" w:author="Shimon" w:date="2019-07-28T17:16:00Z"/>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ins w:id="1743" w:author="Shimon" w:date="2019-07-24T11:36:00Z">
        <w:r w:rsidR="00C96B8F">
          <w:rPr>
            <w:rStyle w:val="emailstyle17"/>
            <w:rFonts w:ascii="Times New Roman" w:hAnsi="Times New Roman" w:cs="David" w:hint="cs"/>
            <w:b/>
            <w:bCs/>
            <w:color w:val="auto"/>
            <w:rtl/>
          </w:rPr>
          <w:t xml:space="preserve">על הגימלאות </w:t>
        </w:r>
      </w:ins>
      <w:r w:rsidRPr="00497575">
        <w:rPr>
          <w:rStyle w:val="emailstyle17"/>
          <w:rFonts w:ascii="Times New Roman" w:hAnsi="Times New Roman" w:cs="David" w:hint="cs"/>
          <w:b/>
          <w:bCs/>
          <w:color w:val="auto"/>
          <w:rtl/>
        </w:rPr>
        <w:t>אינם חלים עליו</w:t>
      </w:r>
      <w:r>
        <w:rPr>
          <w:rStyle w:val="emailstyle17"/>
          <w:rFonts w:ascii="Times New Roman" w:hAnsi="Times New Roman" w:cs="David" w:hint="cs"/>
          <w:color w:val="auto"/>
          <w:rtl/>
        </w:rPr>
        <w:t>.</w:t>
      </w:r>
    </w:p>
    <w:p w14:paraId="5EEE1C7E" w14:textId="71709608" w:rsidR="006E7D6C" w:rsidRDefault="00FD06A7" w:rsidP="00D74F5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w:t>
      </w:r>
      <w:r w:rsidR="00CD659C" w:rsidRPr="00EB06C7">
        <w:rPr>
          <w:rFonts w:hint="cs"/>
          <w:szCs w:val="24"/>
          <w:rtl/>
          <w:lang w:eastAsia="en-US"/>
        </w:rPr>
        <w:t>שלמת שכר על פי חוזה</w:t>
      </w:r>
    </w:p>
    <w:p w14:paraId="6FC7EF1A" w14:textId="4A1A169A" w:rsidR="00353EF1" w:rsidRDefault="00353EF1">
      <w:pPr>
        <w:pStyle w:val="11"/>
        <w:numPr>
          <w:ilvl w:val="0"/>
          <w:numId w:val="14"/>
        </w:numPr>
        <w:spacing w:before="0" w:after="240" w:line="360" w:lineRule="auto"/>
        <w:ind w:left="510" w:right="0" w:hanging="425"/>
        <w:rPr>
          <w:rStyle w:val="emailstyle17"/>
          <w:rFonts w:cs="David"/>
          <w:b/>
          <w:bCs/>
          <w:color w:val="auto"/>
          <w:sz w:val="22"/>
          <w:szCs w:val="28"/>
          <w:u w:val="single"/>
        </w:rPr>
        <w:pPrChange w:id="1744" w:author="Shimon" w:date="2019-07-24T11:59:00Z">
          <w:pPr>
            <w:pStyle w:val="11"/>
            <w:numPr>
              <w:numId w:val="14"/>
            </w:numPr>
            <w:tabs>
              <w:tab w:val="num" w:pos="1440"/>
            </w:tabs>
            <w:spacing w:before="0" w:after="240" w:line="360" w:lineRule="auto"/>
            <w:ind w:left="510" w:right="360" w:hanging="425"/>
          </w:pPr>
        </w:pPrChange>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r w:rsidR="00CD659C" w:rsidRPr="00D74F54">
        <w:rPr>
          <w:rStyle w:val="emailstyle17"/>
          <w:rFonts w:cs="David" w:hint="cs"/>
          <w:color w:val="auto"/>
          <w:sz w:val="22"/>
          <w:rtl/>
        </w:rPr>
        <w:t>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 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 </w:t>
      </w:r>
      <w:ins w:id="1745" w:author="Shimon" w:date="2019-07-24T12:01:00Z">
        <w:r w:rsidR="001D0C79">
          <w:rPr>
            <w:rStyle w:val="emailstyle17"/>
            <w:rFonts w:cs="David" w:hint="cs"/>
            <w:color w:val="auto"/>
            <w:sz w:val="22"/>
            <w:rtl/>
          </w:rPr>
          <w:t>(שנה ו</w:t>
        </w:r>
      </w:ins>
      <w:ins w:id="1746" w:author="Shimon" w:date="2019-07-24T12:02:00Z">
        <w:r w:rsidR="001D0C79">
          <w:rPr>
            <w:rStyle w:val="emailstyle17"/>
            <w:rFonts w:cs="David" w:hint="cs"/>
            <w:color w:val="auto"/>
            <w:sz w:val="22"/>
            <w:rtl/>
          </w:rPr>
          <w:t xml:space="preserve">עוד </w:t>
        </w:r>
      </w:ins>
      <w:ins w:id="1747" w:author="Shimon" w:date="2019-07-24T12:01:00Z">
        <w:r w:rsidR="001D0C79">
          <w:rPr>
            <w:rStyle w:val="emailstyle17"/>
            <w:rFonts w:cs="David" w:hint="cs"/>
            <w:color w:val="auto"/>
            <w:sz w:val="22"/>
            <w:rtl/>
          </w:rPr>
          <w:t>שני שליש שנה =1.667ש</w:t>
        </w:r>
      </w:ins>
      <w:ins w:id="1748" w:author="Shimon" w:date="2019-07-24T12:02:00Z">
        <w:r w:rsidR="001D0C79">
          <w:rPr>
            <w:rStyle w:val="emailstyle17"/>
            <w:rFonts w:cs="David" w:hint="cs"/>
            <w:color w:val="auto"/>
            <w:sz w:val="22"/>
            <w:rtl/>
          </w:rPr>
          <w:t>נ</w:t>
        </w:r>
      </w:ins>
      <w:ins w:id="1749" w:author="Shimon" w:date="2019-07-24T12:01:00Z">
        <w:r w:rsidR="001D0C79">
          <w:rPr>
            <w:rStyle w:val="emailstyle17"/>
            <w:rFonts w:cs="David" w:hint="cs"/>
            <w:color w:val="auto"/>
            <w:sz w:val="22"/>
            <w:rtl/>
          </w:rPr>
          <w:t>ים)</w:t>
        </w:r>
      </w:ins>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3C5BFAEA" w14:textId="77777777" w:rsidR="00246385" w:rsidRPr="00246385" w:rsidRDefault="00AA1069" w:rsidP="00AA1069">
      <w:pPr>
        <w:pStyle w:val="11"/>
        <w:numPr>
          <w:ilvl w:val="1"/>
          <w:numId w:val="14"/>
        </w:numPr>
        <w:tabs>
          <w:tab w:val="clear" w:pos="792"/>
        </w:tabs>
        <w:spacing w:before="0" w:after="240" w:line="360" w:lineRule="auto"/>
        <w:ind w:left="1088" w:right="0" w:hanging="567"/>
        <w:rPr>
          <w:ins w:id="1750" w:author="Shimon" w:date="2019-07-28T17:02:00Z"/>
          <w:rStyle w:val="emailstyle17"/>
          <w:rFonts w:cs="David"/>
          <w:color w:val="auto"/>
          <w:sz w:val="22"/>
          <w:rtl/>
          <w:rPrChange w:id="1751" w:author="Shimon" w:date="2019-07-28T17:02:00Z">
            <w:rPr>
              <w:ins w:id="1752" w:author="Shimon" w:date="2019-07-28T17:02:00Z"/>
              <w:rStyle w:val="emailstyle17"/>
              <w:rFonts w:cs="David"/>
              <w:color w:val="auto"/>
              <w:sz w:val="22"/>
              <w:u w:val="single"/>
              <w:rtl/>
            </w:rPr>
          </w:rPrChange>
        </w:rPr>
      </w:pPr>
      <w:r>
        <w:rPr>
          <w:rStyle w:val="emailstyle17"/>
          <w:rFonts w:cs="David" w:hint="cs"/>
          <w:color w:val="auto"/>
          <w:sz w:val="22"/>
          <w:u w:val="single"/>
          <w:rtl/>
        </w:rPr>
        <w:t xml:space="preserve">הפרשי שכר עד תום תקופת </w:t>
      </w:r>
      <w:r w:rsidRPr="00AA1069">
        <w:rPr>
          <w:rStyle w:val="emailstyle17"/>
          <w:rFonts w:cs="David" w:hint="eastAsia"/>
          <w:color w:val="auto"/>
          <w:sz w:val="22"/>
          <w:u w:val="single"/>
          <w:rtl/>
        </w:rPr>
        <w:t>החוזה</w:t>
      </w:r>
    </w:p>
    <w:p w14:paraId="1317B039" w14:textId="20B362C1" w:rsidR="005D17E5" w:rsidRDefault="00AA1069">
      <w:pPr>
        <w:pStyle w:val="11"/>
        <w:tabs>
          <w:tab w:val="left" w:pos="1088"/>
        </w:tabs>
        <w:spacing w:before="0" w:line="360" w:lineRule="auto"/>
        <w:ind w:left="1089" w:firstLine="0"/>
        <w:rPr>
          <w:ins w:id="1753" w:author="Shimon" w:date="2019-07-28T19:04:00Z"/>
          <w:rStyle w:val="emailstyle17"/>
          <w:rFonts w:cs="David"/>
          <w:color w:val="auto"/>
          <w:sz w:val="22"/>
          <w:rtl/>
        </w:rPr>
        <w:pPrChange w:id="1754" w:author="Shimon" w:date="2019-07-30T15:03:00Z">
          <w:pPr>
            <w:pStyle w:val="11"/>
            <w:tabs>
              <w:tab w:val="left" w:pos="1088"/>
            </w:tabs>
            <w:spacing w:before="0" w:after="240" w:line="360" w:lineRule="auto"/>
            <w:ind w:left="1088" w:firstLine="0"/>
          </w:pPr>
        </w:pPrChange>
      </w:pPr>
      <w:r>
        <w:rPr>
          <w:rStyle w:val="emailstyle17"/>
          <w:rFonts w:cs="David" w:hint="cs"/>
          <w:color w:val="auto"/>
          <w:sz w:val="22"/>
          <w:rtl/>
        </w:rPr>
        <w:t xml:space="preserve"> - </w:t>
      </w:r>
      <w:r w:rsidR="00CD659C" w:rsidRPr="00AA1069">
        <w:rPr>
          <w:rStyle w:val="emailstyle17"/>
          <w:rFonts w:cs="David" w:hint="eastAsia"/>
          <w:color w:val="auto"/>
          <w:sz w:val="22"/>
          <w:rtl/>
        </w:rPr>
        <w:t>שכר</w:t>
      </w:r>
      <w:r w:rsidR="00CD659C" w:rsidRPr="00D74F54">
        <w:rPr>
          <w:rStyle w:val="emailstyle17"/>
          <w:rFonts w:cs="David" w:hint="cs"/>
          <w:color w:val="auto"/>
          <w:sz w:val="22"/>
          <w:rtl/>
        </w:rPr>
        <w:t xml:space="preserve"> הבסיס </w:t>
      </w:r>
      <w:r w:rsidR="00353EF1" w:rsidRPr="00D74F54">
        <w:rPr>
          <w:rStyle w:val="emailstyle17"/>
          <w:rFonts w:cs="David" w:hint="cs"/>
          <w:color w:val="auto"/>
          <w:sz w:val="22"/>
          <w:rtl/>
        </w:rPr>
        <w:t xml:space="preserve">של התובע, </w:t>
      </w:r>
      <w:ins w:id="1755" w:author="Shimon" w:date="2019-07-28T17:04:00Z">
        <w:r w:rsidR="00592D4D">
          <w:rPr>
            <w:rStyle w:val="emailstyle17"/>
            <w:rFonts w:cs="David" w:hint="cs"/>
            <w:color w:val="auto"/>
            <w:sz w:val="22"/>
            <w:rtl/>
          </w:rPr>
          <w:t>(בשנת 2014)</w:t>
        </w:r>
      </w:ins>
      <w:del w:id="1756" w:author="Shimon" w:date="2019-07-28T17:04:00Z">
        <w:r w:rsidR="00353EF1" w:rsidRPr="00D74F54" w:rsidDel="00592D4D">
          <w:rPr>
            <w:rStyle w:val="emailstyle17"/>
            <w:rFonts w:cs="David" w:hint="cs"/>
            <w:color w:val="auto"/>
            <w:sz w:val="22"/>
            <w:rtl/>
          </w:rPr>
          <w:delText>ללא תוספות המ</w:delText>
        </w:r>
      </w:del>
      <w:del w:id="1757" w:author="Shimon" w:date="2019-07-28T17:05:00Z">
        <w:r w:rsidR="00353EF1" w:rsidRPr="00D74F54" w:rsidDel="00592D4D">
          <w:rPr>
            <w:rStyle w:val="emailstyle17"/>
            <w:rFonts w:cs="David" w:hint="cs"/>
            <w:color w:val="auto"/>
            <w:sz w:val="22"/>
            <w:rtl/>
          </w:rPr>
          <w:delText>ותנות בעבודה</w:delText>
        </w:r>
      </w:del>
      <w:del w:id="1758" w:author="Shimon" w:date="2019-07-28T17:02:00Z">
        <w:r w:rsidR="00353EF1" w:rsidRPr="00D74F54" w:rsidDel="00246385">
          <w:rPr>
            <w:rStyle w:val="emailstyle17"/>
            <w:rFonts w:cs="David" w:hint="cs"/>
            <w:color w:val="auto"/>
            <w:sz w:val="22"/>
            <w:rtl/>
          </w:rPr>
          <w:delText>,</w:delText>
        </w:r>
      </w:del>
      <w:r w:rsidR="00CD659C" w:rsidRPr="00D74F54">
        <w:rPr>
          <w:rStyle w:val="emailstyle17"/>
          <w:rFonts w:cs="David" w:hint="cs"/>
          <w:color w:val="auto"/>
          <w:sz w:val="22"/>
          <w:rtl/>
        </w:rPr>
        <w:t xml:space="preserve"> </w:t>
      </w:r>
      <w:r w:rsidR="006E7D6C" w:rsidRPr="00D74F54">
        <w:rPr>
          <w:rStyle w:val="emailstyle17"/>
          <w:rFonts w:cs="David" w:hint="cs"/>
          <w:color w:val="auto"/>
          <w:sz w:val="22"/>
          <w:rtl/>
        </w:rPr>
        <w:t>ע</w:t>
      </w:r>
      <w:del w:id="1759" w:author="Shimon" w:date="2019-07-28T17:02:00Z">
        <w:r w:rsidR="006E7D6C" w:rsidRPr="00D74F54" w:rsidDel="00246385">
          <w:rPr>
            <w:rStyle w:val="emailstyle17"/>
            <w:rFonts w:cs="David" w:hint="cs"/>
            <w:color w:val="auto"/>
            <w:sz w:val="22"/>
            <w:rtl/>
          </w:rPr>
          <w:delText>ו</w:delText>
        </w:r>
      </w:del>
      <w:r w:rsidR="006E7D6C" w:rsidRPr="00D74F54">
        <w:rPr>
          <w:rStyle w:val="emailstyle17"/>
          <w:rFonts w:cs="David" w:hint="cs"/>
          <w:color w:val="auto"/>
          <w:sz w:val="22"/>
          <w:rtl/>
        </w:rPr>
        <w:t xml:space="preserve">מד על </w:t>
      </w:r>
      <w:r w:rsidR="00CD659C" w:rsidRPr="00D74F54">
        <w:rPr>
          <w:rStyle w:val="emailstyle17"/>
          <w:rFonts w:cs="David" w:hint="cs"/>
          <w:color w:val="auto"/>
          <w:sz w:val="22"/>
          <w:rtl/>
        </w:rPr>
        <w:t xml:space="preserve">סך של </w:t>
      </w:r>
      <w:r w:rsidR="00353EF1" w:rsidRPr="00D74F54">
        <w:rPr>
          <w:rStyle w:val="emailstyle17"/>
          <w:rFonts w:cs="David" w:hint="cs"/>
          <w:b/>
          <w:bCs/>
          <w:color w:val="auto"/>
          <w:sz w:val="22"/>
          <w:rtl/>
        </w:rPr>
        <w:t>35,</w:t>
      </w:r>
      <w:r w:rsidR="009E4D90" w:rsidRPr="00D74F54">
        <w:rPr>
          <w:rStyle w:val="emailstyle17"/>
          <w:rFonts w:cs="David" w:hint="cs"/>
          <w:b/>
          <w:bCs/>
          <w:color w:val="auto"/>
          <w:sz w:val="22"/>
          <w:rtl/>
        </w:rPr>
        <w:t>467</w:t>
      </w:r>
      <w:r w:rsidR="00CD659C" w:rsidRPr="00D74F54">
        <w:rPr>
          <w:rStyle w:val="emailstyle17"/>
          <w:rFonts w:cs="David" w:hint="cs"/>
          <w:b/>
          <w:bCs/>
          <w:color w:val="auto"/>
          <w:sz w:val="22"/>
          <w:rtl/>
        </w:rPr>
        <w:t xml:space="preserve"> </w:t>
      </w:r>
      <w:ins w:id="1760" w:author="Shimon" w:date="2019-07-28T17:04:00Z">
        <w:r w:rsidR="00246385" w:rsidRPr="00D74F54">
          <w:rPr>
            <w:rStyle w:val="emailstyle17"/>
            <w:rFonts w:cs="David" w:hint="cs"/>
            <w:b/>
            <w:bCs/>
            <w:color w:val="auto"/>
            <w:sz w:val="22"/>
            <w:rtl/>
          </w:rPr>
          <w:t>₪</w:t>
        </w:r>
        <w:r w:rsidR="00246385">
          <w:rPr>
            <w:rStyle w:val="emailstyle17"/>
            <w:rFonts w:cs="David" w:hint="cs"/>
            <w:b/>
            <w:bCs/>
            <w:color w:val="auto"/>
            <w:sz w:val="22"/>
            <w:rtl/>
          </w:rPr>
          <w:t>.</w:t>
        </w:r>
        <w:r w:rsidR="00246385" w:rsidRPr="00D74F54">
          <w:rPr>
            <w:rStyle w:val="emailstyle17"/>
            <w:rFonts w:cs="David" w:hint="cs"/>
            <w:b/>
            <w:bCs/>
            <w:color w:val="auto"/>
            <w:sz w:val="22"/>
            <w:rtl/>
          </w:rPr>
          <w:t xml:space="preserve"> </w:t>
        </w:r>
      </w:ins>
      <w:del w:id="1761" w:author="Shimon" w:date="2019-07-28T17:04:00Z">
        <w:r w:rsidR="00CD659C" w:rsidRPr="00D74F54" w:rsidDel="00246385">
          <w:rPr>
            <w:rStyle w:val="emailstyle17"/>
            <w:rFonts w:cs="David" w:hint="cs"/>
            <w:b/>
            <w:bCs/>
            <w:color w:val="auto"/>
            <w:sz w:val="22"/>
            <w:rtl/>
          </w:rPr>
          <w:delText>₪</w:delText>
        </w:r>
        <w:r w:rsidR="00675E15" w:rsidRPr="00D74F54" w:rsidDel="00246385">
          <w:rPr>
            <w:rStyle w:val="emailstyle17"/>
            <w:rFonts w:cs="David" w:hint="cs"/>
            <w:b/>
            <w:bCs/>
            <w:color w:val="auto"/>
            <w:sz w:val="22"/>
            <w:rtl/>
          </w:rPr>
          <w:delText xml:space="preserve"> </w:delText>
        </w:r>
        <w:r w:rsidR="00675E15" w:rsidRPr="00D74F54" w:rsidDel="00246385">
          <w:rPr>
            <w:rStyle w:val="emailstyle17"/>
            <w:rFonts w:cs="David" w:hint="cs"/>
            <w:color w:val="auto"/>
            <w:sz w:val="22"/>
            <w:rtl/>
          </w:rPr>
          <w:delText>מורכב משכר יסוד משולב, משת.רגי.נטו., קבועות נטו</w:delText>
        </w:r>
        <w:r w:rsidR="0053298C" w:rsidRPr="0053298C" w:rsidDel="00246385">
          <w:rPr>
            <w:rStyle w:val="emailstyle17"/>
            <w:rFonts w:cs="David" w:hint="cs"/>
            <w:color w:val="auto"/>
            <w:sz w:val="22"/>
            <w:rtl/>
          </w:rPr>
          <w:delText xml:space="preserve"> </w:delText>
        </w:r>
        <w:r w:rsidR="0053298C" w:rsidDel="00246385">
          <w:rPr>
            <w:rStyle w:val="emailstyle17"/>
            <w:rFonts w:cs="David" w:hint="cs"/>
            <w:color w:val="auto"/>
            <w:sz w:val="22"/>
            <w:rtl/>
          </w:rPr>
          <w:delText>וקבועות</w:delText>
        </w:r>
        <w:r w:rsidR="0053298C" w:rsidRPr="0053298C" w:rsidDel="00246385">
          <w:rPr>
            <w:rStyle w:val="emailstyle17"/>
            <w:rFonts w:cs="David" w:hint="cs"/>
            <w:color w:val="auto"/>
            <w:sz w:val="22"/>
            <w:rtl/>
          </w:rPr>
          <w:delText xml:space="preserve"> </w:delText>
        </w:r>
        <w:r w:rsidR="0053298C" w:rsidDel="00246385">
          <w:rPr>
            <w:rStyle w:val="emailstyle17"/>
            <w:rFonts w:cs="David" w:hint="cs"/>
            <w:color w:val="auto"/>
            <w:sz w:val="22"/>
            <w:rtl/>
          </w:rPr>
          <w:delText>ברוטו</w:delText>
        </w:r>
        <w:r w:rsidR="00675E15" w:rsidRPr="00D74F54" w:rsidDel="00246385">
          <w:rPr>
            <w:rStyle w:val="emailstyle17"/>
            <w:rFonts w:cs="David" w:hint="cs"/>
            <w:color w:val="auto"/>
            <w:sz w:val="22"/>
            <w:rtl/>
          </w:rPr>
          <w:delText>, גילום מס הכ, נטו ב"ל מג')</w:delText>
        </w:r>
        <w:r w:rsidR="00CD659C" w:rsidRPr="00D74F54" w:rsidDel="00246385">
          <w:rPr>
            <w:rStyle w:val="emailstyle17"/>
            <w:rFonts w:cs="David" w:hint="cs"/>
            <w:b/>
            <w:bCs/>
            <w:color w:val="auto"/>
            <w:sz w:val="22"/>
            <w:rtl/>
          </w:rPr>
          <w:delText>.</w:delText>
        </w:r>
        <w:r w:rsidR="009E4D90" w:rsidRPr="00D74F54" w:rsidDel="00246385">
          <w:rPr>
            <w:rStyle w:val="emailstyle17"/>
            <w:rFonts w:cs="David" w:hint="cs"/>
            <w:color w:val="auto"/>
            <w:sz w:val="22"/>
            <w:rtl/>
          </w:rPr>
          <w:delText xml:space="preserve"> </w:delText>
        </w:r>
      </w:del>
      <w:r w:rsidR="00E30409">
        <w:rPr>
          <w:rStyle w:val="emailstyle17"/>
          <w:rFonts w:cs="David" w:hint="cs"/>
          <w:color w:val="auto"/>
          <w:sz w:val="22"/>
          <w:rtl/>
        </w:rPr>
        <w:t xml:space="preserve">עבור 20 חודשים זכאי התובע לסך </w:t>
      </w:r>
      <w:r w:rsidR="00E30409" w:rsidRPr="00ED4A9B">
        <w:rPr>
          <w:rStyle w:val="emailstyle17"/>
          <w:rFonts w:cs="David"/>
          <w:color w:val="auto"/>
          <w:sz w:val="22"/>
          <w:rtl/>
          <w:rPrChange w:id="1762" w:author="Shimon" w:date="2019-07-28T18:49:00Z">
            <w:rPr>
              <w:rStyle w:val="emailstyle17"/>
              <w:rFonts w:cs="David"/>
              <w:b/>
              <w:bCs/>
              <w:color w:val="auto"/>
              <w:sz w:val="22"/>
              <w:rtl/>
            </w:rPr>
          </w:rPrChange>
        </w:rPr>
        <w:t xml:space="preserve">709,340 </w:t>
      </w:r>
      <w:r w:rsidR="00E30409" w:rsidRPr="00ED4A9B">
        <w:rPr>
          <w:rStyle w:val="emailstyle17"/>
          <w:rFonts w:cs="David" w:hint="eastAsia"/>
          <w:color w:val="auto"/>
          <w:sz w:val="22"/>
          <w:rtl/>
          <w:rPrChange w:id="1763" w:author="Shimon" w:date="2019-07-28T18:49:00Z">
            <w:rPr>
              <w:rStyle w:val="emailstyle17"/>
              <w:rFonts w:cs="David" w:hint="eastAsia"/>
              <w:b/>
              <w:bCs/>
              <w:color w:val="auto"/>
              <w:sz w:val="22"/>
              <w:rtl/>
            </w:rPr>
          </w:rPrChange>
        </w:rPr>
        <w:t>₪</w:t>
      </w:r>
      <w:ins w:id="1764" w:author="Shimon" w:date="2019-07-28T18:48:00Z">
        <w:r w:rsidR="00ED4A9B" w:rsidRPr="00ED4A9B">
          <w:rPr>
            <w:rStyle w:val="emailstyle17"/>
            <w:rFonts w:cs="David"/>
            <w:color w:val="auto"/>
            <w:sz w:val="22"/>
            <w:rtl/>
          </w:rPr>
          <w:t xml:space="preserve"> </w:t>
        </w:r>
        <w:r w:rsidR="00ED4A9B">
          <w:rPr>
            <w:rStyle w:val="emailstyle17"/>
            <w:rFonts w:cs="David" w:hint="cs"/>
            <w:color w:val="auto"/>
            <w:sz w:val="22"/>
            <w:rtl/>
          </w:rPr>
          <w:t xml:space="preserve">ועוד </w:t>
        </w:r>
      </w:ins>
      <w:ins w:id="1765" w:author="Shimon" w:date="2019-07-30T15:03:00Z">
        <w:r w:rsidR="00303827">
          <w:rPr>
            <w:rStyle w:val="emailstyle17"/>
            <w:rFonts w:cs="David" w:hint="cs"/>
            <w:color w:val="auto"/>
            <w:sz w:val="22"/>
            <w:rtl/>
          </w:rPr>
          <w:t>210,628</w:t>
        </w:r>
      </w:ins>
      <w:ins w:id="1766" w:author="Shimon" w:date="2019-07-28T18:48:00Z">
        <w:r w:rsidR="00ED4A9B">
          <w:rPr>
            <w:rStyle w:val="emailstyle17"/>
            <w:rFonts w:cs="David" w:hint="cs"/>
            <w:color w:val="auto"/>
            <w:sz w:val="22"/>
            <w:rtl/>
          </w:rPr>
          <w:t xml:space="preserve"> ₪ כמפורט להלן</w:t>
        </w:r>
      </w:ins>
      <w:ins w:id="1767" w:author="Shimon" w:date="2019-07-28T18:49:00Z">
        <w:r w:rsidR="00ED4A9B">
          <w:rPr>
            <w:rStyle w:val="emailstyle17"/>
            <w:rFonts w:cs="David" w:hint="cs"/>
            <w:color w:val="auto"/>
            <w:sz w:val="22"/>
            <w:rtl/>
          </w:rPr>
          <w:t xml:space="preserve">, ומכאן שסכום התביעה </w:t>
        </w:r>
      </w:ins>
      <w:ins w:id="1768" w:author="Shimon" w:date="2019-07-28T18:50:00Z">
        <w:r w:rsidR="00ED4A9B">
          <w:rPr>
            <w:rStyle w:val="emailstyle17"/>
            <w:rFonts w:cs="David" w:hint="cs"/>
            <w:color w:val="auto"/>
            <w:sz w:val="22"/>
            <w:rtl/>
          </w:rPr>
          <w:t xml:space="preserve">עולה לסך של </w:t>
        </w:r>
      </w:ins>
      <w:ins w:id="1769" w:author="Shimon" w:date="2019-07-30T15:02:00Z">
        <w:r w:rsidR="00303827">
          <w:rPr>
            <w:rStyle w:val="emailstyle17"/>
            <w:rFonts w:cs="David" w:hint="cs"/>
            <w:b/>
            <w:bCs/>
            <w:color w:val="auto"/>
            <w:sz w:val="22"/>
            <w:rtl/>
          </w:rPr>
          <w:t>1,</w:t>
        </w:r>
      </w:ins>
      <w:ins w:id="1770" w:author="Shimon" w:date="2019-07-30T15:03:00Z">
        <w:r w:rsidR="00303827">
          <w:rPr>
            <w:rStyle w:val="emailstyle17"/>
            <w:rFonts w:cs="David" w:hint="cs"/>
            <w:b/>
            <w:bCs/>
            <w:color w:val="auto"/>
            <w:sz w:val="22"/>
            <w:rtl/>
          </w:rPr>
          <w:t>071,473</w:t>
        </w:r>
      </w:ins>
      <w:ins w:id="1771" w:author="Shimon" w:date="2019-07-28T18:51:00Z">
        <w:r w:rsidR="00ED4A9B" w:rsidRPr="00ED4A9B">
          <w:rPr>
            <w:rStyle w:val="emailstyle17"/>
            <w:rFonts w:cs="David"/>
            <w:b/>
            <w:bCs/>
            <w:color w:val="auto"/>
            <w:sz w:val="22"/>
            <w:rtl/>
            <w:rPrChange w:id="1772" w:author="Shimon" w:date="2019-07-28T18:51:00Z">
              <w:rPr>
                <w:rStyle w:val="emailstyle17"/>
                <w:rFonts w:cs="David"/>
                <w:color w:val="auto"/>
                <w:sz w:val="22"/>
                <w:rtl/>
              </w:rPr>
            </w:rPrChange>
          </w:rPr>
          <w:t xml:space="preserve"> </w:t>
        </w:r>
        <w:r w:rsidR="00ED4A9B" w:rsidRPr="00ED4A9B">
          <w:rPr>
            <w:rStyle w:val="emailstyle17"/>
            <w:rFonts w:cs="David" w:hint="eastAsia"/>
            <w:b/>
            <w:bCs/>
            <w:color w:val="auto"/>
            <w:sz w:val="22"/>
            <w:rtl/>
            <w:rPrChange w:id="1773" w:author="Shimon" w:date="2019-07-28T18:51:00Z">
              <w:rPr>
                <w:rStyle w:val="emailstyle17"/>
                <w:rFonts w:cs="David" w:hint="eastAsia"/>
                <w:color w:val="auto"/>
                <w:sz w:val="22"/>
                <w:rtl/>
              </w:rPr>
            </w:rPrChange>
          </w:rPr>
          <w:t>ש</w:t>
        </w:r>
        <w:r w:rsidR="00ED4A9B" w:rsidRPr="00ED4A9B">
          <w:rPr>
            <w:rStyle w:val="emailstyle17"/>
            <w:rFonts w:cs="David"/>
            <w:b/>
            <w:bCs/>
            <w:color w:val="auto"/>
            <w:sz w:val="22"/>
            <w:rtl/>
            <w:rPrChange w:id="1774" w:author="Shimon" w:date="2019-07-28T18:51:00Z">
              <w:rPr>
                <w:rStyle w:val="emailstyle17"/>
                <w:rFonts w:cs="David"/>
                <w:color w:val="auto"/>
                <w:sz w:val="22"/>
                <w:rtl/>
              </w:rPr>
            </w:rPrChange>
          </w:rPr>
          <w:t>"ח</w:t>
        </w:r>
      </w:ins>
      <w:del w:id="1775" w:author="Shimon" w:date="2019-07-28T18:48:00Z">
        <w:r w:rsidR="00E30409" w:rsidRPr="00ED4A9B" w:rsidDel="00ED4A9B">
          <w:rPr>
            <w:rStyle w:val="emailstyle17"/>
            <w:rFonts w:cs="David"/>
            <w:b/>
            <w:bCs/>
            <w:color w:val="auto"/>
            <w:sz w:val="22"/>
            <w:rtl/>
            <w:rPrChange w:id="1776" w:author="Shimon" w:date="2019-07-28T18:51:00Z">
              <w:rPr>
                <w:rStyle w:val="emailstyle17"/>
                <w:rFonts w:cs="David"/>
                <w:color w:val="auto"/>
                <w:sz w:val="22"/>
                <w:rtl/>
              </w:rPr>
            </w:rPrChange>
          </w:rPr>
          <w:delText>.</w:delText>
        </w:r>
      </w:del>
      <w:ins w:id="1777" w:author="Shimon" w:date="2019-07-28T18:51:00Z">
        <w:r w:rsidR="00ED4A9B">
          <w:rPr>
            <w:rStyle w:val="emailstyle17"/>
            <w:rFonts w:cs="David" w:hint="cs"/>
            <w:color w:val="auto"/>
            <w:sz w:val="22"/>
            <w:rtl/>
          </w:rPr>
          <w:t>, בתוספת הפר</w:t>
        </w:r>
      </w:ins>
      <w:ins w:id="1778" w:author="Shimon" w:date="2019-07-28T19:04:00Z">
        <w:r w:rsidR="005D17E5">
          <w:rPr>
            <w:rStyle w:val="emailstyle17"/>
            <w:rFonts w:cs="David" w:hint="cs"/>
            <w:color w:val="auto"/>
            <w:sz w:val="22"/>
            <w:rtl/>
          </w:rPr>
          <w:t>ש</w:t>
        </w:r>
      </w:ins>
      <w:ins w:id="1779" w:author="Shimon" w:date="2019-07-28T18:51:00Z">
        <w:r w:rsidR="00ED4A9B">
          <w:rPr>
            <w:rStyle w:val="emailstyle17"/>
            <w:rFonts w:cs="David" w:hint="cs"/>
            <w:color w:val="auto"/>
            <w:sz w:val="22"/>
            <w:rtl/>
          </w:rPr>
          <w:t>י הצמדה והלנת שכר.</w:t>
        </w:r>
      </w:ins>
      <w:ins w:id="1780" w:author="Shimon" w:date="2019-07-28T18:59:00Z">
        <w:r w:rsidR="005D17E5" w:rsidRPr="00B35087">
          <w:rPr>
            <w:rStyle w:val="emailstyle17"/>
            <w:rFonts w:cs="David" w:hint="cs"/>
            <w:color w:val="auto"/>
            <w:sz w:val="22"/>
            <w:rtl/>
          </w:rPr>
          <w:t xml:space="preserve"> </w:t>
        </w:r>
      </w:ins>
    </w:p>
    <w:p w14:paraId="59EFE9D1" w14:textId="18A213C9" w:rsidR="005D17E5" w:rsidRDefault="005D17E5">
      <w:pPr>
        <w:pStyle w:val="11"/>
        <w:tabs>
          <w:tab w:val="left" w:pos="1088"/>
        </w:tabs>
        <w:spacing w:before="0" w:after="240" w:line="360" w:lineRule="auto"/>
        <w:ind w:left="1088" w:firstLine="0"/>
        <w:rPr>
          <w:ins w:id="1781" w:author="Shimon" w:date="2019-07-28T18:59:00Z"/>
          <w:rStyle w:val="emailstyle17"/>
          <w:rFonts w:cs="David"/>
          <w:color w:val="auto"/>
          <w:sz w:val="22"/>
        </w:rPr>
        <w:pPrChange w:id="1782" w:author="Shimon" w:date="2019-07-28T19:03:00Z">
          <w:pPr>
            <w:pStyle w:val="11"/>
            <w:tabs>
              <w:tab w:val="left" w:pos="1088"/>
            </w:tabs>
            <w:spacing w:before="0" w:after="240" w:line="360" w:lineRule="auto"/>
            <w:ind w:left="1088" w:firstLine="0"/>
          </w:pPr>
        </w:pPrChange>
      </w:pPr>
      <w:ins w:id="1783" w:author="Shimon" w:date="2019-07-28T18:59:00Z">
        <w:r w:rsidRPr="00B35087">
          <w:rPr>
            <w:rStyle w:val="emailstyle17"/>
            <w:rFonts w:cs="David" w:hint="cs"/>
            <w:color w:val="auto"/>
            <w:sz w:val="22"/>
            <w:rtl/>
          </w:rPr>
          <w:t xml:space="preserve">על מנת למנוע טענה בדבר כפל תשלומים, יש לנכות מסכום </w:t>
        </w:r>
        <w:r>
          <w:rPr>
            <w:rStyle w:val="emailstyle17"/>
            <w:rFonts w:cs="David" w:hint="cs"/>
            <w:color w:val="auto"/>
            <w:sz w:val="22"/>
            <w:rtl/>
          </w:rPr>
          <w:t xml:space="preserve">זה סך של </w:t>
        </w:r>
      </w:ins>
      <w:ins w:id="1784" w:author="Shimon" w:date="2019-07-28T19:02:00Z">
        <w:r>
          <w:rPr>
            <w:rStyle w:val="emailstyle17"/>
            <w:rFonts w:cs="David" w:hint="cs"/>
            <w:color w:val="auto"/>
            <w:sz w:val="22"/>
            <w:rtl/>
          </w:rPr>
          <w:t>340,</w:t>
        </w:r>
      </w:ins>
      <w:ins w:id="1785" w:author="Shimon" w:date="2019-07-28T19:03:00Z">
        <w:r>
          <w:rPr>
            <w:rStyle w:val="emailstyle17"/>
            <w:rFonts w:cs="David" w:hint="cs"/>
            <w:color w:val="auto"/>
            <w:sz w:val="22"/>
            <w:rtl/>
          </w:rPr>
          <w:t>626ש"ח</w:t>
        </w:r>
      </w:ins>
      <w:ins w:id="1786" w:author="Shimon" w:date="2019-07-28T18:59:00Z">
        <w:r>
          <w:rPr>
            <w:rStyle w:val="emailstyle17"/>
            <w:rFonts w:cs="David" w:hint="cs"/>
            <w:color w:val="auto"/>
            <w:sz w:val="22"/>
            <w:rtl/>
          </w:rPr>
          <w:t xml:space="preserve"> שקיבל</w:t>
        </w:r>
        <w:r w:rsidRPr="00B35087">
          <w:rPr>
            <w:rStyle w:val="emailstyle17"/>
            <w:rFonts w:cs="David" w:hint="cs"/>
            <w:color w:val="auto"/>
            <w:sz w:val="22"/>
            <w:rtl/>
          </w:rPr>
          <w:t xml:space="preserve"> התובע</w:t>
        </w:r>
        <w:r>
          <w:rPr>
            <w:rStyle w:val="emailstyle17"/>
            <w:rFonts w:cs="David" w:hint="cs"/>
            <w:color w:val="auto"/>
            <w:sz w:val="22"/>
            <w:rtl/>
          </w:rPr>
          <w:t xml:space="preserve"> בתקופה זאת</w:t>
        </w:r>
      </w:ins>
      <w:ins w:id="1787" w:author="Shimon" w:date="2019-07-28T19:04:00Z">
        <w:r>
          <w:rPr>
            <w:rStyle w:val="emailstyle17"/>
            <w:rFonts w:cs="David" w:hint="cs"/>
            <w:color w:val="auto"/>
            <w:sz w:val="22"/>
            <w:rtl/>
          </w:rPr>
          <w:t xml:space="preserve">, </w:t>
        </w:r>
      </w:ins>
      <w:ins w:id="1788" w:author="Shimon" w:date="2019-07-28T18:59:00Z">
        <w:r>
          <w:rPr>
            <w:rStyle w:val="emailstyle17"/>
            <w:rFonts w:cs="David" w:hint="cs"/>
            <w:color w:val="auto"/>
            <w:sz w:val="22"/>
            <w:rtl/>
          </w:rPr>
          <w:t>כגימלה</w:t>
        </w:r>
      </w:ins>
      <w:ins w:id="1789" w:author="Shimon" w:date="2019-07-28T19:03:00Z">
        <w:r>
          <w:rPr>
            <w:rStyle w:val="emailstyle17"/>
            <w:rFonts w:cs="David" w:hint="cs"/>
            <w:color w:val="auto"/>
            <w:sz w:val="22"/>
            <w:rtl/>
          </w:rPr>
          <w:t>.</w:t>
        </w:r>
      </w:ins>
      <w:ins w:id="1790" w:author="Shimon" w:date="2019-07-28T19:04:00Z">
        <w:r>
          <w:rPr>
            <w:rStyle w:val="emailstyle17"/>
            <w:rFonts w:cs="David" w:hint="cs"/>
            <w:color w:val="auto"/>
            <w:sz w:val="22"/>
            <w:rtl/>
          </w:rPr>
          <w:t xml:space="preserve"> </w:t>
        </w:r>
      </w:ins>
    </w:p>
    <w:p w14:paraId="226CAD5D" w14:textId="3B0E1D5F" w:rsidR="009E4D90" w:rsidRDefault="009E4D90">
      <w:pPr>
        <w:pStyle w:val="11"/>
        <w:spacing w:before="0" w:after="240"/>
        <w:ind w:left="1088" w:right="360" w:firstLine="0"/>
        <w:rPr>
          <w:rStyle w:val="emailstyle17"/>
          <w:rFonts w:cs="David"/>
          <w:color w:val="auto"/>
          <w:sz w:val="22"/>
        </w:rPr>
        <w:pPrChange w:id="1791" w:author="Shimon" w:date="2019-07-28T17:14:00Z">
          <w:pPr>
            <w:pStyle w:val="11"/>
            <w:numPr>
              <w:ilvl w:val="1"/>
              <w:numId w:val="14"/>
            </w:numPr>
            <w:tabs>
              <w:tab w:val="num" w:pos="792"/>
            </w:tabs>
            <w:spacing w:before="0" w:after="240" w:line="360" w:lineRule="auto"/>
            <w:ind w:left="1088" w:right="792" w:hanging="567"/>
          </w:pPr>
        </w:pPrChange>
      </w:pPr>
    </w:p>
    <w:p w14:paraId="3EE18174" w14:textId="0DAC321F" w:rsidR="00246385" w:rsidRDefault="009E4D90" w:rsidP="00246385">
      <w:pPr>
        <w:pStyle w:val="11"/>
        <w:tabs>
          <w:tab w:val="left" w:pos="1088"/>
        </w:tabs>
        <w:spacing w:before="0" w:after="240" w:line="360" w:lineRule="auto"/>
        <w:ind w:left="1088" w:firstLine="0"/>
        <w:rPr>
          <w:ins w:id="1792" w:author="Shimon" w:date="2019-07-28T16:59:00Z"/>
          <w:rStyle w:val="emailstyle17"/>
          <w:rFonts w:cs="David"/>
          <w:color w:val="auto"/>
          <w:sz w:val="22"/>
        </w:rPr>
      </w:pPr>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sidR="00646E5E" w:rsidRPr="00337F2F">
        <w:rPr>
          <w:i/>
          <w:iCs/>
          <w:sz w:val="24"/>
          <w:highlight w:val="yellow"/>
          <w:u w:val="single"/>
          <w:rtl/>
        </w:rPr>
        <w:t>__</w:t>
      </w:r>
      <w:r w:rsidRPr="00337F2F">
        <w:rPr>
          <w:i/>
          <w:iCs/>
          <w:sz w:val="24"/>
          <w:highlight w:val="yellow"/>
          <w:rtl/>
        </w:rPr>
        <w:t>.</w:t>
      </w:r>
      <w:ins w:id="1793" w:author="Shimon" w:date="2019-07-28T16:59:00Z">
        <w:r w:rsidR="00246385" w:rsidRPr="00246385">
          <w:rPr>
            <w:rStyle w:val="emailstyle17"/>
            <w:rFonts w:cs="David"/>
            <w:color w:val="auto"/>
            <w:sz w:val="22"/>
          </w:rPr>
          <w:t xml:space="preserve"> </w:t>
        </w:r>
      </w:ins>
    </w:p>
    <w:p w14:paraId="625D0CEF" w14:textId="72D91857" w:rsidR="00592D4D" w:rsidRDefault="00246385">
      <w:pPr>
        <w:pStyle w:val="11"/>
        <w:numPr>
          <w:ilvl w:val="1"/>
          <w:numId w:val="14"/>
        </w:numPr>
        <w:tabs>
          <w:tab w:val="clear" w:pos="792"/>
          <w:tab w:val="left" w:pos="1088"/>
        </w:tabs>
        <w:spacing w:before="0" w:after="240" w:line="360" w:lineRule="auto"/>
        <w:ind w:left="1088" w:right="0" w:hanging="567"/>
        <w:rPr>
          <w:ins w:id="1794" w:author="Shimon" w:date="2019-07-28T17:13:00Z"/>
          <w:rStyle w:val="emailstyle17"/>
          <w:rFonts w:cs="David"/>
          <w:color w:val="auto"/>
          <w:sz w:val="22"/>
        </w:rPr>
        <w:pPrChange w:id="1795" w:author="Shimon" w:date="2019-07-28T18:52:00Z">
          <w:pPr>
            <w:pStyle w:val="11"/>
            <w:numPr>
              <w:ilvl w:val="1"/>
              <w:numId w:val="14"/>
            </w:numPr>
            <w:tabs>
              <w:tab w:val="num" w:pos="792"/>
              <w:tab w:val="left" w:pos="1088"/>
            </w:tabs>
            <w:spacing w:before="0" w:after="240" w:line="360" w:lineRule="auto"/>
            <w:ind w:left="1088" w:right="792" w:hanging="567"/>
          </w:pPr>
        </w:pPrChange>
      </w:pPr>
      <w:ins w:id="1796" w:author="Shimon" w:date="2019-07-28T16:59:00Z">
        <w:r w:rsidRPr="00337F2F">
          <w:rPr>
            <w:rStyle w:val="emailstyle17"/>
            <w:rFonts w:cs="David"/>
            <w:color w:val="auto"/>
            <w:sz w:val="22"/>
            <w:rtl/>
          </w:rPr>
          <w:t xml:space="preserve"> </w:t>
        </w:r>
      </w:ins>
      <w:ins w:id="1797" w:author="Shimon" w:date="2019-07-28T18:52:00Z">
        <w:r w:rsidR="00ED4A9B">
          <w:rPr>
            <w:rStyle w:val="emailstyle17"/>
            <w:rFonts w:cs="David" w:hint="cs"/>
            <w:color w:val="auto"/>
            <w:sz w:val="22"/>
            <w:rtl/>
          </w:rPr>
          <w:t>כאמור,</w:t>
        </w:r>
      </w:ins>
      <w:ins w:id="1798" w:author="Shimon" w:date="2019-07-28T17:04:00Z">
        <w:r>
          <w:rPr>
            <w:rStyle w:val="emailstyle17"/>
            <w:rFonts w:cs="David" w:hint="cs"/>
            <w:color w:val="auto"/>
            <w:sz w:val="22"/>
            <w:rtl/>
          </w:rPr>
          <w:t>בנוסף לשכר הבסיס</w:t>
        </w:r>
      </w:ins>
      <w:ins w:id="1799" w:author="Shimon" w:date="2019-07-28T17:05:00Z">
        <w:r w:rsidR="00592D4D">
          <w:rPr>
            <w:rStyle w:val="emailstyle17"/>
            <w:rFonts w:cs="David" w:hint="cs"/>
            <w:color w:val="auto"/>
            <w:sz w:val="22"/>
            <w:rtl/>
          </w:rPr>
          <w:t xml:space="preserve"> היה התובע זכאי לתשלומים </w:t>
        </w:r>
      </w:ins>
      <w:ins w:id="1800" w:author="Shimon" w:date="2019-07-28T18:52:00Z">
        <w:r w:rsidR="00ED4A9B">
          <w:rPr>
            <w:rStyle w:val="emailstyle17"/>
            <w:rFonts w:cs="David" w:hint="cs"/>
            <w:color w:val="auto"/>
            <w:sz w:val="22"/>
            <w:rtl/>
          </w:rPr>
          <w:t>דלהלן:</w:t>
        </w:r>
      </w:ins>
    </w:p>
    <w:p w14:paraId="2628EF59" w14:textId="13A2A646" w:rsidR="00592D4D" w:rsidRPr="006E5FE7" w:rsidRDefault="00592D4D">
      <w:pPr>
        <w:pStyle w:val="11"/>
        <w:tabs>
          <w:tab w:val="left" w:pos="1088"/>
        </w:tabs>
        <w:spacing w:before="0" w:line="360" w:lineRule="auto"/>
        <w:ind w:right="357"/>
        <w:rPr>
          <w:ins w:id="1801" w:author="Shimon" w:date="2019-07-28T17:05:00Z"/>
          <w:rStyle w:val="emailstyle17"/>
          <w:rFonts w:cs="David"/>
          <w:b/>
          <w:bCs/>
          <w:color w:val="auto"/>
          <w:sz w:val="22"/>
          <w:u w:val="single"/>
          <w:rPrChange w:id="1802" w:author="Shimon" w:date="2019-07-28T17:15:00Z">
            <w:rPr>
              <w:ins w:id="1803" w:author="Shimon" w:date="2019-07-28T17:05:00Z"/>
              <w:rStyle w:val="emailstyle17"/>
              <w:rFonts w:cs="David"/>
              <w:color w:val="auto"/>
              <w:sz w:val="22"/>
            </w:rPr>
          </w:rPrChange>
        </w:rPr>
        <w:pPrChange w:id="1804" w:author="Shimon" w:date="2019-07-28T17:14:00Z">
          <w:pPr>
            <w:pStyle w:val="11"/>
            <w:numPr>
              <w:ilvl w:val="1"/>
              <w:numId w:val="14"/>
            </w:numPr>
            <w:tabs>
              <w:tab w:val="num" w:pos="792"/>
              <w:tab w:val="left" w:pos="1088"/>
            </w:tabs>
            <w:spacing w:before="0" w:after="240" w:line="360" w:lineRule="auto"/>
            <w:ind w:left="1088" w:right="792" w:hanging="567"/>
          </w:pPr>
        </w:pPrChange>
      </w:pPr>
      <w:ins w:id="1805" w:author="Shimon" w:date="2019-07-28T17:13:00Z">
        <w:r w:rsidRPr="006E5FE7">
          <w:rPr>
            <w:rStyle w:val="emailstyle17"/>
            <w:rFonts w:cs="David" w:hint="eastAsia"/>
            <w:b/>
            <w:bCs/>
            <w:color w:val="auto"/>
            <w:sz w:val="22"/>
            <w:u w:val="single"/>
            <w:rtl/>
            <w:rPrChange w:id="1806" w:author="Shimon" w:date="2019-07-28T17:15:00Z">
              <w:rPr>
                <w:rStyle w:val="emailstyle17"/>
                <w:rFonts w:cs="David" w:hint="eastAsia"/>
                <w:color w:val="auto"/>
                <w:sz w:val="22"/>
                <w:u w:val="single"/>
                <w:rtl/>
              </w:rPr>
            </w:rPrChange>
          </w:rPr>
          <w:t>תשלומים</w:t>
        </w:r>
        <w:r w:rsidRPr="006E5FE7">
          <w:rPr>
            <w:rStyle w:val="emailstyle17"/>
            <w:rFonts w:cs="David"/>
            <w:b/>
            <w:bCs/>
            <w:color w:val="auto"/>
            <w:sz w:val="22"/>
            <w:u w:val="single"/>
            <w:rtl/>
            <w:rPrChange w:id="1807" w:author="Shimon" w:date="2019-07-28T17:15:00Z">
              <w:rPr>
                <w:rStyle w:val="emailstyle17"/>
                <w:rFonts w:cs="David"/>
                <w:color w:val="auto"/>
                <w:sz w:val="22"/>
                <w:u w:val="single"/>
                <w:rtl/>
              </w:rPr>
            </w:rPrChange>
          </w:rPr>
          <w:t xml:space="preserve"> </w:t>
        </w:r>
        <w:r w:rsidRPr="006E5FE7">
          <w:rPr>
            <w:rStyle w:val="emailstyle17"/>
            <w:rFonts w:cs="David" w:hint="eastAsia"/>
            <w:b/>
            <w:bCs/>
            <w:color w:val="auto"/>
            <w:sz w:val="22"/>
            <w:u w:val="single"/>
            <w:rtl/>
            <w:rPrChange w:id="1808" w:author="Shimon" w:date="2019-07-28T17:15:00Z">
              <w:rPr>
                <w:rStyle w:val="emailstyle17"/>
                <w:rFonts w:cs="David" w:hint="eastAsia"/>
                <w:color w:val="auto"/>
                <w:sz w:val="22"/>
                <w:u w:val="single"/>
                <w:rtl/>
              </w:rPr>
            </w:rPrChange>
          </w:rPr>
          <w:t>חודשיים</w:t>
        </w:r>
      </w:ins>
    </w:p>
    <w:p w14:paraId="6C302258" w14:textId="333C7629" w:rsidR="00246385" w:rsidRDefault="00246385">
      <w:pPr>
        <w:pStyle w:val="11"/>
        <w:numPr>
          <w:ilvl w:val="1"/>
          <w:numId w:val="14"/>
        </w:numPr>
        <w:tabs>
          <w:tab w:val="clear" w:pos="792"/>
          <w:tab w:val="left" w:pos="1088"/>
        </w:tabs>
        <w:spacing w:before="0" w:after="240" w:line="360" w:lineRule="auto"/>
        <w:ind w:left="1088" w:right="0" w:hanging="567"/>
        <w:rPr>
          <w:ins w:id="1809" w:author="Shimon" w:date="2019-07-28T16:59:00Z"/>
          <w:rStyle w:val="emailstyle17"/>
          <w:rFonts w:cs="David"/>
          <w:color w:val="auto"/>
          <w:sz w:val="22"/>
        </w:rPr>
        <w:pPrChange w:id="1810" w:author="Shimon" w:date="2019-07-28T17:07:00Z">
          <w:pPr>
            <w:pStyle w:val="11"/>
            <w:numPr>
              <w:ilvl w:val="1"/>
              <w:numId w:val="14"/>
            </w:numPr>
            <w:tabs>
              <w:tab w:val="num" w:pos="792"/>
              <w:tab w:val="left" w:pos="1088"/>
            </w:tabs>
            <w:spacing w:before="0" w:after="240" w:line="360" w:lineRule="auto"/>
            <w:ind w:left="1088" w:right="792" w:hanging="567"/>
          </w:pPr>
        </w:pPrChange>
      </w:pPr>
      <w:ins w:id="1811" w:author="Shimon" w:date="2019-07-28T16:59:00Z">
        <w:r w:rsidRPr="009C3D22">
          <w:rPr>
            <w:rStyle w:val="emailstyle17"/>
            <w:rFonts w:cs="David" w:hint="cs"/>
            <w:color w:val="auto"/>
            <w:sz w:val="22"/>
            <w:rtl/>
          </w:rPr>
          <w:t>הפרשות לקרן ההשתלמות בשיעור של 7.5%</w:t>
        </w:r>
      </w:ins>
      <w:ins w:id="1812" w:author="Shimon" w:date="2019-07-28T17:07:00Z">
        <w:r w:rsidR="00592D4D">
          <w:rPr>
            <w:rStyle w:val="emailstyle17"/>
            <w:rFonts w:cs="David" w:hint="cs"/>
            <w:color w:val="auto"/>
            <w:sz w:val="22"/>
            <w:rtl/>
          </w:rPr>
          <w:t xml:space="preserve"> משכר הבסיס:</w:t>
        </w:r>
      </w:ins>
      <w:ins w:id="1813" w:author="Shimon" w:date="2019-07-28T16:59:00Z">
        <w:r>
          <w:rPr>
            <w:rStyle w:val="emailstyle17"/>
            <w:rFonts w:cs="David" w:hint="cs"/>
            <w:color w:val="auto"/>
            <w:sz w:val="22"/>
            <w:rtl/>
          </w:rPr>
          <w:t xml:space="preserve"> </w:t>
        </w:r>
        <w:r w:rsidRPr="009C3D22">
          <w:rPr>
            <w:rStyle w:val="emailstyle17"/>
            <w:rFonts w:cs="David" w:hint="cs"/>
            <w:color w:val="auto"/>
            <w:sz w:val="22"/>
            <w:rtl/>
          </w:rPr>
          <w:t>53,200 ₪</w:t>
        </w:r>
      </w:ins>
      <w:ins w:id="1814" w:author="Shimon" w:date="2019-07-28T17:07:00Z">
        <w:r w:rsidR="00592D4D">
          <w:rPr>
            <w:rStyle w:val="emailstyle17"/>
            <w:rFonts w:cs="David" w:hint="cs"/>
            <w:color w:val="auto"/>
            <w:sz w:val="22"/>
            <w:rtl/>
          </w:rPr>
          <w:t xml:space="preserve"> (709,340</w:t>
        </w:r>
      </w:ins>
      <w:ins w:id="1815" w:author="Shimon" w:date="2019-07-28T17:08:00Z">
        <w:r w:rsidR="00592D4D">
          <w:rPr>
            <w:rStyle w:val="emailstyle17"/>
            <w:rFonts w:cs="David" w:hint="cs"/>
            <w:color w:val="auto"/>
            <w:sz w:val="22"/>
            <w:rtl/>
          </w:rPr>
          <w:t>ש"ח</w:t>
        </w:r>
      </w:ins>
      <w:ins w:id="1816" w:author="Shimon" w:date="2019-07-28T17:07:00Z">
        <w:r w:rsidR="00592D4D">
          <w:rPr>
            <w:rStyle w:val="emailstyle17"/>
            <w:rFonts w:cs="David" w:hint="cs"/>
            <w:color w:val="auto"/>
            <w:sz w:val="22"/>
            <w:rtl/>
          </w:rPr>
          <w:t xml:space="preserve"> </w:t>
        </w:r>
        <w:r w:rsidR="00592D4D">
          <w:rPr>
            <w:rStyle w:val="emailstyle17"/>
            <w:rFonts w:cs="David" w:hint="cs"/>
            <w:color w:val="auto"/>
            <w:sz w:val="22"/>
          </w:rPr>
          <w:t>X</w:t>
        </w:r>
        <w:r w:rsidR="00592D4D">
          <w:rPr>
            <w:rStyle w:val="emailstyle17"/>
            <w:rFonts w:cs="David" w:hint="cs"/>
            <w:color w:val="auto"/>
            <w:sz w:val="22"/>
            <w:rtl/>
          </w:rPr>
          <w:t xml:space="preserve">  7.5</w:t>
        </w:r>
      </w:ins>
      <w:ins w:id="1817" w:author="Shimon" w:date="2019-07-28T17:08:00Z">
        <w:r w:rsidR="00592D4D">
          <w:rPr>
            <w:rStyle w:val="emailstyle17"/>
            <w:rFonts w:cs="David" w:hint="cs"/>
            <w:color w:val="auto"/>
            <w:sz w:val="22"/>
            <w:rtl/>
          </w:rPr>
          <w:t>%)</w:t>
        </w:r>
      </w:ins>
      <w:ins w:id="1818" w:author="Shimon" w:date="2019-07-28T16:59:00Z">
        <w:r w:rsidRPr="009C3D22" w:rsidDel="00EC132D">
          <w:rPr>
            <w:rStyle w:val="emailstyle17"/>
            <w:rFonts w:cs="David" w:hint="cs"/>
            <w:color w:val="auto"/>
            <w:sz w:val="22"/>
            <w:rtl/>
          </w:rPr>
          <w:t>.</w:t>
        </w:r>
        <w:r w:rsidRPr="00CB1486">
          <w:rPr>
            <w:rStyle w:val="emailstyle17"/>
            <w:rFonts w:cs="David" w:hint="cs"/>
            <w:color w:val="auto"/>
            <w:sz w:val="22"/>
            <w:rtl/>
          </w:rPr>
          <w:t xml:space="preserve"> </w:t>
        </w:r>
      </w:ins>
    </w:p>
    <w:p w14:paraId="0DA276B1" w14:textId="107E15CF" w:rsidR="00246385" w:rsidRDefault="00246385">
      <w:pPr>
        <w:pStyle w:val="11"/>
        <w:numPr>
          <w:ilvl w:val="1"/>
          <w:numId w:val="14"/>
        </w:numPr>
        <w:tabs>
          <w:tab w:val="clear" w:pos="792"/>
          <w:tab w:val="left" w:pos="1088"/>
        </w:tabs>
        <w:spacing w:before="0" w:after="240" w:line="360" w:lineRule="auto"/>
        <w:ind w:left="1088" w:right="0" w:hanging="567"/>
        <w:rPr>
          <w:ins w:id="1819" w:author="Shimon" w:date="2019-07-28T16:59:00Z"/>
          <w:rStyle w:val="emailstyle17"/>
          <w:rFonts w:cs="David"/>
          <w:color w:val="auto"/>
          <w:sz w:val="22"/>
        </w:rPr>
        <w:pPrChange w:id="1820" w:author="Shimon" w:date="2019-07-28T17:10:00Z">
          <w:pPr>
            <w:pStyle w:val="11"/>
            <w:numPr>
              <w:ilvl w:val="1"/>
              <w:numId w:val="14"/>
            </w:numPr>
            <w:tabs>
              <w:tab w:val="num" w:pos="792"/>
              <w:tab w:val="left" w:pos="1088"/>
            </w:tabs>
            <w:spacing w:before="0" w:after="240" w:line="360" w:lineRule="auto"/>
            <w:ind w:left="1088" w:right="792" w:hanging="567"/>
          </w:pPr>
        </w:pPrChange>
      </w:pPr>
      <w:ins w:id="1821" w:author="Shimon" w:date="2019-07-28T16:59:00Z">
        <w:r w:rsidRPr="00337F2F">
          <w:rPr>
            <w:rStyle w:val="emailstyle17"/>
            <w:rFonts w:cs="David" w:hint="eastAsia"/>
            <w:color w:val="auto"/>
            <w:sz w:val="22"/>
            <w:u w:val="single"/>
            <w:rtl/>
          </w:rPr>
          <w:lastRenderedPageBreak/>
          <w:t>דמי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כלכלה</w:t>
        </w:r>
        <w:r>
          <w:rPr>
            <w:rStyle w:val="emailstyle17"/>
            <w:rFonts w:cs="David" w:hint="cs"/>
            <w:color w:val="auto"/>
            <w:sz w:val="22"/>
            <w:rtl/>
          </w:rPr>
          <w:t xml:space="preserve"> (שלא נדרשות קבלות בגינם)</w:t>
        </w:r>
      </w:ins>
      <w:ins w:id="1822" w:author="Shimon" w:date="2019-07-28T17:09:00Z">
        <w:r w:rsidR="00592D4D">
          <w:rPr>
            <w:rStyle w:val="emailstyle17"/>
            <w:rFonts w:cs="David" w:hint="cs"/>
            <w:color w:val="auto"/>
            <w:sz w:val="22"/>
            <w:rtl/>
          </w:rPr>
          <w:t>:</w:t>
        </w:r>
      </w:ins>
      <w:ins w:id="1823" w:author="Shimon" w:date="2019-07-28T16:59:00Z">
        <w:r>
          <w:rPr>
            <w:rStyle w:val="emailstyle17"/>
            <w:rFonts w:cs="David" w:hint="cs"/>
            <w:color w:val="auto"/>
            <w:sz w:val="22"/>
            <w:rtl/>
          </w:rPr>
          <w:t xml:space="preserve"> 772 ₪ לחודש, ובסך הכל</w:t>
        </w:r>
      </w:ins>
      <w:ins w:id="1824" w:author="Shimon" w:date="2019-07-28T17:10:00Z">
        <w:r w:rsidR="00592D4D">
          <w:rPr>
            <w:rStyle w:val="emailstyle17"/>
            <w:rFonts w:cs="David" w:hint="cs"/>
            <w:color w:val="auto"/>
            <w:sz w:val="22"/>
            <w:rtl/>
          </w:rPr>
          <w:t>:</w:t>
        </w:r>
      </w:ins>
      <w:ins w:id="1825" w:author="Shimon" w:date="2019-07-28T16:59:00Z">
        <w:r w:rsidR="00592D4D">
          <w:rPr>
            <w:rStyle w:val="emailstyle17"/>
            <w:rFonts w:cs="David" w:hint="cs"/>
            <w:color w:val="auto"/>
            <w:sz w:val="22"/>
            <w:rtl/>
          </w:rPr>
          <w:t xml:space="preserve"> 15,440 ₪</w:t>
        </w:r>
      </w:ins>
      <w:ins w:id="1826" w:author="Shimon" w:date="2019-07-28T17:09:00Z">
        <w:r w:rsidR="00592D4D">
          <w:rPr>
            <w:rStyle w:val="emailstyle17"/>
            <w:rFonts w:cs="David" w:hint="cs"/>
            <w:color w:val="auto"/>
            <w:sz w:val="22"/>
            <w:rtl/>
          </w:rPr>
          <w:t xml:space="preserve"> (772ש"ח </w:t>
        </w:r>
        <w:r w:rsidR="00592D4D">
          <w:rPr>
            <w:rStyle w:val="emailstyle17"/>
            <w:rFonts w:cs="David" w:hint="cs"/>
            <w:color w:val="auto"/>
            <w:sz w:val="22"/>
          </w:rPr>
          <w:t>X</w:t>
        </w:r>
      </w:ins>
      <w:ins w:id="1827" w:author="Shimon" w:date="2019-07-28T17:10:00Z">
        <w:r w:rsidR="00592D4D">
          <w:rPr>
            <w:rStyle w:val="emailstyle17"/>
            <w:rFonts w:cs="David"/>
            <w:color w:val="auto"/>
            <w:sz w:val="22"/>
          </w:rPr>
          <w:t xml:space="preserve"> </w:t>
        </w:r>
      </w:ins>
      <w:ins w:id="1828" w:author="Shimon" w:date="2019-07-28T17:09:00Z">
        <w:r w:rsidR="00592D4D">
          <w:rPr>
            <w:rStyle w:val="emailstyle17"/>
            <w:rFonts w:cs="David" w:hint="cs"/>
            <w:color w:val="auto"/>
            <w:sz w:val="22"/>
            <w:rtl/>
          </w:rPr>
          <w:t>1.667)</w:t>
        </w:r>
      </w:ins>
    </w:p>
    <w:p w14:paraId="2CB02D5B" w14:textId="02159360" w:rsidR="00246385" w:rsidRDefault="00246385">
      <w:pPr>
        <w:pStyle w:val="11"/>
        <w:numPr>
          <w:ilvl w:val="1"/>
          <w:numId w:val="14"/>
        </w:numPr>
        <w:tabs>
          <w:tab w:val="clear" w:pos="792"/>
          <w:tab w:val="left" w:pos="1088"/>
        </w:tabs>
        <w:spacing w:before="0" w:after="240" w:line="360" w:lineRule="auto"/>
        <w:ind w:left="1088" w:right="0" w:hanging="567"/>
        <w:rPr>
          <w:ins w:id="1829" w:author="Shimon" w:date="2019-07-28T17:17:00Z"/>
          <w:rStyle w:val="emailstyle17"/>
          <w:rFonts w:cs="David"/>
          <w:color w:val="auto"/>
          <w:sz w:val="22"/>
        </w:rPr>
        <w:pPrChange w:id="1830" w:author="Shimon" w:date="2019-07-28T17:12:00Z">
          <w:pPr>
            <w:pStyle w:val="11"/>
            <w:numPr>
              <w:ilvl w:val="1"/>
              <w:numId w:val="14"/>
            </w:numPr>
            <w:tabs>
              <w:tab w:val="num" w:pos="792"/>
              <w:tab w:val="left" w:pos="1088"/>
            </w:tabs>
            <w:spacing w:before="0" w:after="240" w:line="360" w:lineRule="auto"/>
            <w:ind w:left="1088" w:right="792" w:hanging="567"/>
          </w:pPr>
        </w:pPrChange>
      </w:pPr>
      <w:ins w:id="1831" w:author="Shimon" w:date="2019-07-28T16:59:00Z">
        <w:r w:rsidRPr="00337F2F">
          <w:rPr>
            <w:rStyle w:val="emailstyle17"/>
            <w:rFonts w:cs="David" w:hint="eastAsia"/>
            <w:color w:val="auto"/>
            <w:sz w:val="22"/>
            <w:u w:val="single"/>
            <w:rtl/>
          </w:rPr>
          <w:t>אחזקת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רכב</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רמה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ד</w:t>
        </w:r>
        <w:r w:rsidRPr="00337F2F">
          <w:rPr>
            <w:rStyle w:val="emailstyle17"/>
            <w:rFonts w:cs="David"/>
            <w:color w:val="auto"/>
            <w:sz w:val="22"/>
            <w:u w:val="single"/>
            <w:rtl/>
          </w:rPr>
          <w:t>'</w:t>
        </w:r>
        <w:r>
          <w:rPr>
            <w:rStyle w:val="emailstyle17"/>
            <w:rFonts w:cs="David" w:hint="cs"/>
            <w:color w:val="auto"/>
            <w:sz w:val="22"/>
            <w:rtl/>
          </w:rPr>
          <w:t xml:space="preserve"> (הוצ</w:t>
        </w:r>
      </w:ins>
      <w:ins w:id="1832" w:author="Shimon" w:date="2019-07-28T17:10:00Z">
        <w:r w:rsidR="00592D4D">
          <w:rPr>
            <w:rStyle w:val="emailstyle17"/>
            <w:rFonts w:cs="David" w:hint="cs"/>
            <w:color w:val="auto"/>
            <w:sz w:val="22"/>
            <w:rtl/>
          </w:rPr>
          <w:t>'</w:t>
        </w:r>
      </w:ins>
      <w:ins w:id="1833" w:author="Shimon" w:date="2019-07-28T16:59:00Z">
        <w:r>
          <w:rPr>
            <w:rStyle w:val="emailstyle17"/>
            <w:rFonts w:cs="David" w:hint="cs"/>
            <w:color w:val="auto"/>
            <w:sz w:val="22"/>
            <w:rtl/>
          </w:rPr>
          <w:t xml:space="preserve"> ק</w:t>
        </w:r>
        <w:r w:rsidR="00592D4D">
          <w:rPr>
            <w:rStyle w:val="emailstyle17"/>
            <w:rFonts w:cs="David" w:hint="cs"/>
            <w:color w:val="auto"/>
            <w:sz w:val="22"/>
            <w:rtl/>
          </w:rPr>
          <w:t>בועות ללא דווח וללא הצגת קבלות)1,352</w:t>
        </w:r>
      </w:ins>
      <w:ins w:id="1834" w:author="Shimon" w:date="2019-07-28T17:12:00Z">
        <w:r w:rsidR="00592D4D">
          <w:rPr>
            <w:rStyle w:val="emailstyle17"/>
            <w:rFonts w:cs="David" w:hint="cs"/>
            <w:color w:val="auto"/>
            <w:sz w:val="22"/>
            <w:rtl/>
          </w:rPr>
          <w:t>:</w:t>
        </w:r>
      </w:ins>
      <w:ins w:id="1835" w:author="Shimon" w:date="2019-07-28T16:59:00Z">
        <w:r w:rsidR="00592D4D">
          <w:rPr>
            <w:rStyle w:val="emailstyle17"/>
            <w:rFonts w:cs="David" w:hint="cs"/>
            <w:color w:val="auto"/>
            <w:sz w:val="22"/>
            <w:rtl/>
          </w:rPr>
          <w:t xml:space="preserve">₪ לחודש </w:t>
        </w:r>
        <w:r>
          <w:rPr>
            <w:rStyle w:val="emailstyle17"/>
            <w:rFonts w:cs="David" w:hint="cs"/>
            <w:color w:val="auto"/>
            <w:sz w:val="22"/>
            <w:rtl/>
          </w:rPr>
          <w:t>ס</w:t>
        </w:r>
      </w:ins>
      <w:ins w:id="1836" w:author="Shimon" w:date="2019-07-28T17:11:00Z">
        <w:r w:rsidR="00592D4D">
          <w:rPr>
            <w:rStyle w:val="emailstyle17"/>
            <w:rFonts w:cs="David" w:hint="cs"/>
            <w:color w:val="auto"/>
            <w:sz w:val="22"/>
            <w:rtl/>
          </w:rPr>
          <w:t>"ה: 27,040שח</w:t>
        </w:r>
      </w:ins>
      <w:ins w:id="1837" w:author="Shimon" w:date="2019-07-28T16:59:00Z">
        <w:r>
          <w:rPr>
            <w:rStyle w:val="emailstyle17"/>
            <w:rFonts w:cs="David" w:hint="cs"/>
            <w:color w:val="auto"/>
            <w:sz w:val="22"/>
            <w:rtl/>
          </w:rPr>
          <w:t xml:space="preserve"> </w:t>
        </w:r>
      </w:ins>
      <w:ins w:id="1838" w:author="Shimon" w:date="2019-07-28T17:07:00Z">
        <w:r w:rsidR="00592D4D">
          <w:rPr>
            <w:rStyle w:val="emailstyle17"/>
            <w:rFonts w:cs="David" w:hint="cs"/>
            <w:color w:val="auto"/>
            <w:sz w:val="22"/>
            <w:rtl/>
          </w:rPr>
          <w:t xml:space="preserve"> </w:t>
        </w:r>
      </w:ins>
    </w:p>
    <w:p w14:paraId="5864887A" w14:textId="7F759227" w:rsidR="006E5FE7" w:rsidRDefault="00AD4E17">
      <w:pPr>
        <w:pStyle w:val="11"/>
        <w:tabs>
          <w:tab w:val="left" w:pos="1088"/>
          <w:tab w:val="left" w:pos="7894"/>
        </w:tabs>
        <w:spacing w:before="0" w:after="240" w:line="360" w:lineRule="auto"/>
        <w:ind w:left="1088" w:right="360" w:firstLine="0"/>
        <w:rPr>
          <w:ins w:id="1839" w:author="Shimon" w:date="2019-07-28T17:15:00Z"/>
          <w:rStyle w:val="emailstyle17"/>
          <w:rFonts w:cs="David"/>
          <w:color w:val="auto"/>
          <w:sz w:val="22"/>
        </w:rPr>
        <w:pPrChange w:id="1840" w:author="Shimon" w:date="2019-07-28T17:17:00Z">
          <w:pPr>
            <w:pStyle w:val="11"/>
            <w:numPr>
              <w:ilvl w:val="1"/>
              <w:numId w:val="14"/>
            </w:numPr>
            <w:tabs>
              <w:tab w:val="num" w:pos="792"/>
              <w:tab w:val="left" w:pos="1088"/>
            </w:tabs>
            <w:spacing w:before="0" w:after="240" w:line="360" w:lineRule="auto"/>
            <w:ind w:left="1088" w:right="792" w:hanging="567"/>
          </w:pPr>
        </w:pPrChange>
      </w:pPr>
      <w:ins w:id="1841" w:author="Shimon" w:date="2019-07-28T18:37:00Z">
        <w:r>
          <w:rPr>
            <w:rStyle w:val="emailstyle17"/>
            <w:rFonts w:cs="David" w:hint="cs"/>
            <w:b/>
            <w:bCs/>
            <w:color w:val="auto"/>
            <w:sz w:val="22"/>
            <w:rtl/>
          </w:rPr>
          <w:t xml:space="preserve">                                    </w:t>
        </w:r>
      </w:ins>
      <w:ins w:id="1842" w:author="Shimon" w:date="2019-07-28T17:17:00Z">
        <w:r w:rsidR="006E5FE7" w:rsidRPr="00C85425">
          <w:rPr>
            <w:rStyle w:val="emailstyle17"/>
            <w:rFonts w:cs="David" w:hint="eastAsia"/>
            <w:b/>
            <w:bCs/>
            <w:color w:val="auto"/>
            <w:sz w:val="22"/>
            <w:rtl/>
            <w:rPrChange w:id="1843" w:author="Shimon" w:date="2019-07-28T18:24:00Z">
              <w:rPr>
                <w:rStyle w:val="emailstyle17"/>
                <w:rFonts w:cs="David" w:hint="eastAsia"/>
                <w:color w:val="auto"/>
                <w:sz w:val="22"/>
                <w:rtl/>
              </w:rPr>
            </w:rPrChange>
          </w:rPr>
          <w:t>ס</w:t>
        </w:r>
        <w:r w:rsidR="006E5FE7" w:rsidRPr="00C85425">
          <w:rPr>
            <w:rStyle w:val="emailstyle17"/>
            <w:rFonts w:cs="David"/>
            <w:b/>
            <w:bCs/>
            <w:color w:val="auto"/>
            <w:sz w:val="22"/>
            <w:rtl/>
            <w:rPrChange w:id="1844" w:author="Shimon" w:date="2019-07-28T18:24:00Z">
              <w:rPr>
                <w:rStyle w:val="emailstyle17"/>
                <w:rFonts w:cs="David"/>
                <w:color w:val="auto"/>
                <w:sz w:val="22"/>
                <w:rtl/>
              </w:rPr>
            </w:rPrChange>
          </w:rPr>
          <w:t xml:space="preserve">"ה </w:t>
        </w:r>
        <w:r w:rsidR="006E5FE7" w:rsidRPr="00C85425">
          <w:rPr>
            <w:rStyle w:val="emailstyle17"/>
            <w:rFonts w:cs="David" w:hint="eastAsia"/>
            <w:b/>
            <w:bCs/>
            <w:color w:val="auto"/>
            <w:sz w:val="22"/>
            <w:rtl/>
            <w:rPrChange w:id="1845" w:author="Shimon" w:date="2019-07-28T18:24:00Z">
              <w:rPr>
                <w:rStyle w:val="emailstyle17"/>
                <w:rFonts w:cs="David" w:hint="eastAsia"/>
                <w:color w:val="auto"/>
                <w:sz w:val="22"/>
                <w:rtl/>
              </w:rPr>
            </w:rPrChange>
          </w:rPr>
          <w:t>תשלומים</w:t>
        </w:r>
        <w:r w:rsidR="006E5FE7" w:rsidRPr="00C85425">
          <w:rPr>
            <w:rStyle w:val="emailstyle17"/>
            <w:rFonts w:cs="David"/>
            <w:b/>
            <w:bCs/>
            <w:color w:val="auto"/>
            <w:sz w:val="22"/>
            <w:rtl/>
            <w:rPrChange w:id="1846" w:author="Shimon" w:date="2019-07-28T18:24:00Z">
              <w:rPr>
                <w:rStyle w:val="emailstyle17"/>
                <w:rFonts w:cs="David"/>
                <w:color w:val="auto"/>
                <w:sz w:val="22"/>
                <w:rtl/>
              </w:rPr>
            </w:rPrChange>
          </w:rPr>
          <w:t xml:space="preserve"> </w:t>
        </w:r>
        <w:r w:rsidR="006E5FE7" w:rsidRPr="00C85425">
          <w:rPr>
            <w:rStyle w:val="emailstyle17"/>
            <w:rFonts w:cs="David" w:hint="eastAsia"/>
            <w:b/>
            <w:bCs/>
            <w:color w:val="auto"/>
            <w:sz w:val="22"/>
            <w:rtl/>
            <w:rPrChange w:id="1847" w:author="Shimon" w:date="2019-07-28T18:24:00Z">
              <w:rPr>
                <w:rStyle w:val="emailstyle17"/>
                <w:rFonts w:cs="David" w:hint="eastAsia"/>
                <w:color w:val="auto"/>
                <w:sz w:val="22"/>
                <w:rtl/>
              </w:rPr>
            </w:rPrChange>
          </w:rPr>
          <w:t>חודשיים</w:t>
        </w:r>
        <w:r w:rsidR="006E5FE7" w:rsidRPr="00C85425">
          <w:rPr>
            <w:rStyle w:val="emailstyle17"/>
            <w:rFonts w:cs="David"/>
            <w:b/>
            <w:bCs/>
            <w:color w:val="auto"/>
            <w:sz w:val="22"/>
            <w:rtl/>
            <w:rPrChange w:id="1848" w:author="Shimon" w:date="2019-07-28T18:24:00Z">
              <w:rPr>
                <w:rStyle w:val="emailstyle17"/>
                <w:rFonts w:cs="David"/>
                <w:color w:val="auto"/>
                <w:sz w:val="22"/>
                <w:rtl/>
              </w:rPr>
            </w:rPrChange>
          </w:rPr>
          <w:t xml:space="preserve"> </w:t>
        </w:r>
        <w:r w:rsidR="006E5FE7" w:rsidRPr="00C85425">
          <w:rPr>
            <w:rStyle w:val="emailstyle17"/>
            <w:rFonts w:cs="David" w:hint="eastAsia"/>
            <w:b/>
            <w:bCs/>
            <w:color w:val="auto"/>
            <w:sz w:val="22"/>
            <w:rtl/>
            <w:rPrChange w:id="1849" w:author="Shimon" w:date="2019-07-28T18:24:00Z">
              <w:rPr>
                <w:rStyle w:val="emailstyle17"/>
                <w:rFonts w:cs="David" w:hint="eastAsia"/>
                <w:color w:val="auto"/>
                <w:sz w:val="22"/>
                <w:rtl/>
              </w:rPr>
            </w:rPrChange>
          </w:rPr>
          <w:t>נוספים</w:t>
        </w:r>
        <w:r w:rsidR="006E5FE7" w:rsidRPr="00C85425">
          <w:rPr>
            <w:rStyle w:val="emailstyle17"/>
            <w:rFonts w:cs="David"/>
            <w:b/>
            <w:bCs/>
            <w:color w:val="auto"/>
            <w:sz w:val="22"/>
            <w:rtl/>
            <w:rPrChange w:id="1850" w:author="Shimon" w:date="2019-07-28T18:24:00Z">
              <w:rPr>
                <w:rStyle w:val="emailstyle17"/>
                <w:rFonts w:cs="David"/>
                <w:color w:val="auto"/>
                <w:sz w:val="22"/>
                <w:rtl/>
              </w:rPr>
            </w:rPrChange>
          </w:rPr>
          <w:t xml:space="preserve">, </w:t>
        </w:r>
        <w:r w:rsidR="006E5FE7" w:rsidRPr="00C85425">
          <w:rPr>
            <w:rStyle w:val="emailstyle17"/>
            <w:rFonts w:cs="David" w:hint="eastAsia"/>
            <w:b/>
            <w:bCs/>
            <w:color w:val="auto"/>
            <w:sz w:val="22"/>
            <w:rtl/>
            <w:rPrChange w:id="1851" w:author="Shimon" w:date="2019-07-28T18:24:00Z">
              <w:rPr>
                <w:rStyle w:val="emailstyle17"/>
                <w:rFonts w:cs="David" w:hint="eastAsia"/>
                <w:color w:val="auto"/>
                <w:sz w:val="22"/>
                <w:rtl/>
              </w:rPr>
            </w:rPrChange>
          </w:rPr>
          <w:t>לתקופה</w:t>
        </w:r>
        <w:r w:rsidR="006E5FE7" w:rsidRPr="00C85425">
          <w:rPr>
            <w:rStyle w:val="emailstyle17"/>
            <w:rFonts w:cs="David"/>
            <w:b/>
            <w:bCs/>
            <w:color w:val="auto"/>
            <w:sz w:val="22"/>
            <w:rtl/>
            <w:rPrChange w:id="1852" w:author="Shimon" w:date="2019-07-28T18:24:00Z">
              <w:rPr>
                <w:rStyle w:val="emailstyle17"/>
                <w:rFonts w:cs="David"/>
                <w:color w:val="auto"/>
                <w:sz w:val="22"/>
                <w:rtl/>
              </w:rPr>
            </w:rPrChange>
          </w:rPr>
          <w:t xml:space="preserve"> </w:t>
        </w:r>
        <w:r w:rsidR="006E5FE7" w:rsidRPr="00C85425">
          <w:rPr>
            <w:rStyle w:val="emailstyle17"/>
            <w:rFonts w:cs="David" w:hint="eastAsia"/>
            <w:b/>
            <w:bCs/>
            <w:color w:val="auto"/>
            <w:sz w:val="22"/>
            <w:rtl/>
            <w:rPrChange w:id="1853" w:author="Shimon" w:date="2019-07-28T18:24:00Z">
              <w:rPr>
                <w:rStyle w:val="emailstyle17"/>
                <w:rFonts w:cs="David" w:hint="eastAsia"/>
                <w:color w:val="auto"/>
                <w:sz w:val="22"/>
                <w:rtl/>
              </w:rPr>
            </w:rPrChange>
          </w:rPr>
          <w:t>של</w:t>
        </w:r>
        <w:r w:rsidR="006E5FE7" w:rsidRPr="00C85425">
          <w:rPr>
            <w:rStyle w:val="emailstyle17"/>
            <w:rFonts w:cs="David"/>
            <w:b/>
            <w:bCs/>
            <w:color w:val="auto"/>
            <w:sz w:val="22"/>
            <w:rtl/>
            <w:rPrChange w:id="1854" w:author="Shimon" w:date="2019-07-28T18:24:00Z">
              <w:rPr>
                <w:rStyle w:val="emailstyle17"/>
                <w:rFonts w:cs="David"/>
                <w:color w:val="auto"/>
                <w:sz w:val="22"/>
                <w:rtl/>
              </w:rPr>
            </w:rPrChange>
          </w:rPr>
          <w:t xml:space="preserve"> 20 </w:t>
        </w:r>
        <w:r w:rsidR="006E5FE7" w:rsidRPr="00C85425">
          <w:rPr>
            <w:rStyle w:val="emailstyle17"/>
            <w:rFonts w:cs="David" w:hint="eastAsia"/>
            <w:b/>
            <w:bCs/>
            <w:color w:val="auto"/>
            <w:sz w:val="22"/>
            <w:rtl/>
            <w:rPrChange w:id="1855" w:author="Shimon" w:date="2019-07-28T18:24:00Z">
              <w:rPr>
                <w:rStyle w:val="emailstyle17"/>
                <w:rFonts w:cs="David" w:hint="eastAsia"/>
                <w:color w:val="auto"/>
                <w:sz w:val="22"/>
                <w:rtl/>
              </w:rPr>
            </w:rPrChange>
          </w:rPr>
          <w:t>חודש</w:t>
        </w:r>
        <w:r w:rsidR="006E5FE7">
          <w:rPr>
            <w:rStyle w:val="emailstyle17"/>
            <w:rFonts w:cs="David" w:hint="cs"/>
            <w:color w:val="auto"/>
            <w:sz w:val="22"/>
            <w:rtl/>
          </w:rPr>
          <w:t>:</w:t>
        </w:r>
      </w:ins>
      <w:ins w:id="1856" w:author="Shimon" w:date="2019-07-28T17:18:00Z">
        <w:r w:rsidR="006E5FE7">
          <w:rPr>
            <w:rStyle w:val="emailstyle17"/>
            <w:rFonts w:cs="David" w:hint="cs"/>
            <w:color w:val="auto"/>
            <w:sz w:val="22"/>
            <w:rtl/>
          </w:rPr>
          <w:t xml:space="preserve"> </w:t>
        </w:r>
        <w:r w:rsidR="006E5FE7" w:rsidRPr="00AD4E17">
          <w:rPr>
            <w:rStyle w:val="emailstyle17"/>
            <w:rFonts w:cs="David"/>
            <w:b/>
            <w:bCs/>
            <w:color w:val="auto"/>
            <w:sz w:val="22"/>
            <w:rtl/>
            <w:rPrChange w:id="1857" w:author="Shimon" w:date="2019-07-28T18:44:00Z">
              <w:rPr>
                <w:rStyle w:val="emailstyle17"/>
                <w:rFonts w:cs="David"/>
                <w:color w:val="auto"/>
                <w:sz w:val="22"/>
                <w:rtl/>
              </w:rPr>
            </w:rPrChange>
          </w:rPr>
          <w:t>95,660</w:t>
        </w:r>
        <w:r w:rsidR="006E5FE7">
          <w:rPr>
            <w:rStyle w:val="emailstyle17"/>
            <w:rFonts w:cs="David" w:hint="cs"/>
            <w:color w:val="auto"/>
            <w:sz w:val="22"/>
            <w:rtl/>
          </w:rPr>
          <w:t>ש"ח</w:t>
        </w:r>
      </w:ins>
    </w:p>
    <w:p w14:paraId="697ABB12" w14:textId="054CFE0E" w:rsidR="006E5FE7" w:rsidRDefault="006E5FE7">
      <w:pPr>
        <w:pStyle w:val="11"/>
        <w:tabs>
          <w:tab w:val="left" w:pos="1088"/>
        </w:tabs>
        <w:spacing w:before="0" w:line="360" w:lineRule="auto"/>
        <w:ind w:right="357"/>
        <w:rPr>
          <w:ins w:id="1858" w:author="Shimon" w:date="2019-07-28T16:59:00Z"/>
          <w:rStyle w:val="emailstyle17"/>
          <w:rFonts w:cs="David"/>
          <w:color w:val="auto"/>
          <w:sz w:val="22"/>
        </w:rPr>
        <w:pPrChange w:id="1859" w:author="Shimon" w:date="2019-07-28T17:16:00Z">
          <w:pPr>
            <w:pStyle w:val="11"/>
            <w:numPr>
              <w:ilvl w:val="1"/>
              <w:numId w:val="14"/>
            </w:numPr>
            <w:tabs>
              <w:tab w:val="num" w:pos="792"/>
              <w:tab w:val="left" w:pos="1088"/>
            </w:tabs>
            <w:spacing w:before="0" w:after="240" w:line="360" w:lineRule="auto"/>
            <w:ind w:left="1088" w:right="792" w:hanging="567"/>
          </w:pPr>
        </w:pPrChange>
      </w:pPr>
      <w:ins w:id="1860" w:author="Shimon" w:date="2019-07-28T17:15:00Z">
        <w:r w:rsidRPr="006E5FE7">
          <w:rPr>
            <w:rStyle w:val="emailstyle17"/>
            <w:rFonts w:cs="David" w:hint="eastAsia"/>
            <w:b/>
            <w:bCs/>
            <w:color w:val="auto"/>
            <w:sz w:val="22"/>
            <w:rtl/>
            <w:rPrChange w:id="1861" w:author="Shimon" w:date="2019-07-28T17:15:00Z">
              <w:rPr>
                <w:rStyle w:val="emailstyle17"/>
                <w:rFonts w:cs="David" w:hint="eastAsia"/>
                <w:color w:val="auto"/>
                <w:sz w:val="22"/>
                <w:rtl/>
              </w:rPr>
            </w:rPrChange>
          </w:rPr>
          <w:t>תשלומים</w:t>
        </w:r>
        <w:r w:rsidRPr="006E5FE7">
          <w:rPr>
            <w:rStyle w:val="emailstyle17"/>
            <w:rFonts w:cs="David"/>
            <w:b/>
            <w:bCs/>
            <w:color w:val="auto"/>
            <w:sz w:val="22"/>
            <w:rtl/>
            <w:rPrChange w:id="1862" w:author="Shimon" w:date="2019-07-28T17:15:00Z">
              <w:rPr>
                <w:rStyle w:val="emailstyle17"/>
                <w:rFonts w:cs="David"/>
                <w:color w:val="auto"/>
                <w:sz w:val="22"/>
                <w:rtl/>
              </w:rPr>
            </w:rPrChange>
          </w:rPr>
          <w:t xml:space="preserve"> </w:t>
        </w:r>
        <w:r w:rsidRPr="006E5FE7">
          <w:rPr>
            <w:rStyle w:val="emailstyle17"/>
            <w:rFonts w:cs="David" w:hint="eastAsia"/>
            <w:b/>
            <w:bCs/>
            <w:color w:val="auto"/>
            <w:sz w:val="22"/>
            <w:rtl/>
            <w:rPrChange w:id="1863" w:author="Shimon" w:date="2019-07-28T17:15:00Z">
              <w:rPr>
                <w:rStyle w:val="emailstyle17"/>
                <w:rFonts w:cs="David" w:hint="eastAsia"/>
                <w:color w:val="auto"/>
                <w:sz w:val="22"/>
                <w:rtl/>
              </w:rPr>
            </w:rPrChange>
          </w:rPr>
          <w:t>שנתיים</w:t>
        </w:r>
        <w:r>
          <w:rPr>
            <w:rStyle w:val="emailstyle17"/>
            <w:rFonts w:cs="David" w:hint="cs"/>
            <w:color w:val="auto"/>
            <w:sz w:val="22"/>
            <w:rtl/>
          </w:rPr>
          <w:t>:</w:t>
        </w:r>
      </w:ins>
      <w:ins w:id="1864" w:author="Shimon" w:date="2019-07-28T18:32:00Z">
        <w:r w:rsidR="007855D6">
          <w:rPr>
            <w:rStyle w:val="emailstyle17"/>
            <w:rFonts w:cs="David" w:hint="cs"/>
            <w:color w:val="auto"/>
            <w:sz w:val="22"/>
            <w:rtl/>
          </w:rPr>
          <w:t xml:space="preserve">  </w:t>
        </w:r>
      </w:ins>
    </w:p>
    <w:p w14:paraId="2C08868F" w14:textId="32D8B1A3" w:rsidR="006E5FE7" w:rsidRPr="006E5FE7" w:rsidRDefault="006E5FE7">
      <w:pPr>
        <w:pStyle w:val="11"/>
        <w:numPr>
          <w:ilvl w:val="1"/>
          <w:numId w:val="14"/>
        </w:numPr>
        <w:tabs>
          <w:tab w:val="clear" w:pos="792"/>
          <w:tab w:val="left" w:pos="1088"/>
        </w:tabs>
        <w:spacing w:before="0" w:after="240" w:line="360" w:lineRule="auto"/>
        <w:ind w:left="1088" w:right="0" w:hanging="567"/>
        <w:rPr>
          <w:ins w:id="1865" w:author="Shimon" w:date="2019-07-28T17:19:00Z"/>
          <w:rStyle w:val="emailstyle17"/>
          <w:rFonts w:cs="David"/>
          <w:color w:val="auto"/>
          <w:sz w:val="22"/>
          <w:rtl/>
          <w:rPrChange w:id="1866" w:author="Shimon" w:date="2019-07-28T17:19:00Z">
            <w:rPr>
              <w:ins w:id="1867" w:author="Shimon" w:date="2019-07-28T17:19:00Z"/>
              <w:rStyle w:val="emailstyle17"/>
              <w:rFonts w:cs="David"/>
              <w:color w:val="auto"/>
              <w:sz w:val="22"/>
              <w:u w:val="single"/>
              <w:rtl/>
            </w:rPr>
          </w:rPrChange>
        </w:rPr>
        <w:pPrChange w:id="1868" w:author="Shimon" w:date="2019-07-28T17:15:00Z">
          <w:pPr>
            <w:pStyle w:val="11"/>
            <w:numPr>
              <w:ilvl w:val="1"/>
              <w:numId w:val="14"/>
            </w:numPr>
            <w:tabs>
              <w:tab w:val="num" w:pos="792"/>
              <w:tab w:val="left" w:pos="1088"/>
            </w:tabs>
            <w:spacing w:before="0" w:after="240" w:line="360" w:lineRule="auto"/>
            <w:ind w:left="1088" w:right="792" w:hanging="567"/>
          </w:pPr>
        </w:pPrChange>
      </w:pPr>
      <w:ins w:id="1869" w:author="Shimon" w:date="2019-07-28T17:19:00Z">
        <w:r>
          <w:rPr>
            <w:rStyle w:val="emailstyle17"/>
            <w:rFonts w:cs="David" w:hint="cs"/>
            <w:color w:val="auto"/>
            <w:sz w:val="22"/>
            <w:rtl/>
          </w:rPr>
          <w:t xml:space="preserve">מענק יובל: </w:t>
        </w:r>
      </w:ins>
      <w:ins w:id="1870" w:author="Shimon" w:date="2019-07-28T18:22:00Z">
        <w:r w:rsidR="00C85425">
          <w:rPr>
            <w:rStyle w:val="emailstyle17"/>
            <w:rFonts w:cs="David" w:hint="cs"/>
            <w:color w:val="auto"/>
            <w:sz w:val="22"/>
            <w:rtl/>
          </w:rPr>
          <w:t>18,711 לשנה ולתקופה כולה:</w:t>
        </w:r>
      </w:ins>
      <w:ins w:id="1871" w:author="Shimon" w:date="2019-07-28T18:23:00Z">
        <w:r w:rsidR="00C85425">
          <w:rPr>
            <w:rStyle w:val="emailstyle17"/>
            <w:rFonts w:cs="David" w:hint="cs"/>
            <w:color w:val="auto"/>
            <w:sz w:val="22"/>
            <w:rtl/>
          </w:rPr>
          <w:t xml:space="preserve"> 31,191ש"ח (18,711</w:t>
        </w:r>
      </w:ins>
      <w:ins w:id="1872" w:author="Shimon" w:date="2019-07-28T18:24:00Z">
        <w:r w:rsidR="00C85425">
          <w:rPr>
            <w:rStyle w:val="emailstyle17"/>
            <w:rFonts w:cs="David" w:hint="cs"/>
            <w:color w:val="auto"/>
            <w:sz w:val="22"/>
          </w:rPr>
          <w:t xml:space="preserve"> X</w:t>
        </w:r>
        <w:r w:rsidR="00C85425">
          <w:rPr>
            <w:rStyle w:val="emailstyle17"/>
            <w:rFonts w:cs="David" w:hint="cs"/>
            <w:color w:val="auto"/>
            <w:sz w:val="22"/>
            <w:rtl/>
          </w:rPr>
          <w:t>1.667)</w:t>
        </w:r>
      </w:ins>
    </w:p>
    <w:p w14:paraId="7DC8D9B7" w14:textId="1B4C318A" w:rsidR="00246385" w:rsidRDefault="00246385">
      <w:pPr>
        <w:pStyle w:val="11"/>
        <w:numPr>
          <w:ilvl w:val="1"/>
          <w:numId w:val="14"/>
        </w:numPr>
        <w:tabs>
          <w:tab w:val="clear" w:pos="792"/>
          <w:tab w:val="left" w:pos="1088"/>
        </w:tabs>
        <w:spacing w:before="0" w:after="240" w:line="360" w:lineRule="auto"/>
        <w:ind w:left="1088" w:right="0" w:hanging="567"/>
        <w:rPr>
          <w:ins w:id="1873" w:author="Shimon" w:date="2019-07-28T16:59:00Z"/>
          <w:rStyle w:val="emailstyle17"/>
          <w:rFonts w:cs="David"/>
          <w:color w:val="auto"/>
          <w:sz w:val="22"/>
        </w:rPr>
        <w:pPrChange w:id="1874" w:author="Shimon" w:date="2019-07-28T17:15:00Z">
          <w:pPr>
            <w:pStyle w:val="11"/>
            <w:numPr>
              <w:ilvl w:val="1"/>
              <w:numId w:val="14"/>
            </w:numPr>
            <w:tabs>
              <w:tab w:val="num" w:pos="792"/>
              <w:tab w:val="left" w:pos="1088"/>
            </w:tabs>
            <w:spacing w:before="0" w:after="240" w:line="360" w:lineRule="auto"/>
            <w:ind w:left="1088" w:right="792" w:hanging="567"/>
          </w:pPr>
        </w:pPrChange>
      </w:pPr>
      <w:ins w:id="1875" w:author="Shimon" w:date="2019-07-28T16:59:00Z">
        <w:r>
          <w:rPr>
            <w:rStyle w:val="emailstyle17"/>
            <w:rFonts w:cs="David" w:hint="cs"/>
            <w:color w:val="auto"/>
            <w:sz w:val="22"/>
            <w:u w:val="single"/>
            <w:rtl/>
          </w:rPr>
          <w:t>ביטוח ואגרת רישוי רכב</w:t>
        </w:r>
        <w:r>
          <w:rPr>
            <w:rStyle w:val="emailstyle17"/>
            <w:rFonts w:cs="David" w:hint="cs"/>
            <w:color w:val="auto"/>
            <w:sz w:val="22"/>
          </w:rPr>
          <w:t xml:space="preserve"> </w:t>
        </w:r>
        <w:r>
          <w:rPr>
            <w:rStyle w:val="emailstyle17"/>
            <w:rFonts w:cs="David" w:hint="cs"/>
            <w:color w:val="auto"/>
            <w:sz w:val="22"/>
            <w:rtl/>
          </w:rPr>
          <w:t xml:space="preserve"> 4,700שח לשנה ולתקופה כולה, 7,834ש"ח (4,700</w:t>
        </w:r>
        <w:r>
          <w:rPr>
            <w:rStyle w:val="emailstyle17"/>
            <w:rFonts w:cs="David" w:hint="cs"/>
            <w:color w:val="auto"/>
            <w:sz w:val="22"/>
          </w:rPr>
          <w:t>X</w:t>
        </w:r>
        <w:r>
          <w:rPr>
            <w:rStyle w:val="emailstyle17"/>
            <w:rFonts w:cs="David" w:hint="cs"/>
            <w:color w:val="auto"/>
            <w:sz w:val="22"/>
            <w:rtl/>
          </w:rPr>
          <w:t xml:space="preserve"> 1.667)</w:t>
        </w:r>
      </w:ins>
    </w:p>
    <w:p w14:paraId="1D5543A2" w14:textId="77777777" w:rsidR="00246385" w:rsidRDefault="00246385" w:rsidP="00246385">
      <w:pPr>
        <w:pStyle w:val="11"/>
        <w:numPr>
          <w:ilvl w:val="1"/>
          <w:numId w:val="14"/>
        </w:numPr>
        <w:tabs>
          <w:tab w:val="clear" w:pos="792"/>
          <w:tab w:val="left" w:pos="1088"/>
        </w:tabs>
        <w:spacing w:before="0" w:after="240" w:line="360" w:lineRule="auto"/>
        <w:ind w:left="1088" w:right="0" w:hanging="567"/>
        <w:rPr>
          <w:ins w:id="1876" w:author="Shimon" w:date="2019-07-28T16:59:00Z"/>
          <w:rStyle w:val="emailstyle17"/>
          <w:rFonts w:cs="David"/>
          <w:color w:val="auto"/>
          <w:sz w:val="22"/>
        </w:rPr>
      </w:pPr>
      <w:ins w:id="1877" w:author="Shimon" w:date="2019-07-28T16:59:00Z">
        <w:r w:rsidRPr="00337F2F">
          <w:rPr>
            <w:rStyle w:val="emailstyle17"/>
            <w:rFonts w:cs="David" w:hint="eastAsia"/>
            <w:color w:val="auto"/>
            <w:sz w:val="22"/>
            <w:u w:val="single"/>
            <w:rtl/>
          </w:rPr>
          <w:t>קצובת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הבראה</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בשיעור של 5,603 ₪ לשנה, ובסך הכל </w:t>
        </w:r>
        <w:r>
          <w:rPr>
            <w:rStyle w:val="emailstyle17"/>
            <w:rFonts w:cs="David"/>
            <w:color w:val="auto"/>
            <w:sz w:val="22"/>
            <w:rtl/>
          </w:rPr>
          <w:t>–</w:t>
        </w:r>
        <w:r>
          <w:rPr>
            <w:rStyle w:val="emailstyle17"/>
            <w:rFonts w:cs="David" w:hint="cs"/>
            <w:color w:val="auto"/>
            <w:sz w:val="22"/>
            <w:rtl/>
          </w:rPr>
          <w:t xml:space="preserve"> 9,340₪ (5,603₪</w:t>
        </w:r>
        <w:r>
          <w:rPr>
            <w:rStyle w:val="emailstyle17"/>
            <w:rFonts w:cs="David"/>
            <w:color w:val="auto"/>
            <w:sz w:val="22"/>
          </w:rPr>
          <w:t xml:space="preserve"> </w:t>
        </w:r>
        <w:r>
          <w:rPr>
            <w:rStyle w:val="emailstyle17"/>
            <w:rFonts w:cs="David" w:hint="cs"/>
            <w:color w:val="auto"/>
            <w:sz w:val="22"/>
          </w:rPr>
          <w:t>X</w:t>
        </w:r>
        <w:r>
          <w:rPr>
            <w:rStyle w:val="emailstyle17"/>
            <w:rFonts w:cs="David"/>
            <w:color w:val="auto"/>
            <w:sz w:val="22"/>
          </w:rPr>
          <w:t xml:space="preserve"> </w:t>
        </w:r>
        <w:r>
          <w:rPr>
            <w:rStyle w:val="emailstyle17"/>
            <w:rFonts w:cs="David" w:hint="cs"/>
            <w:color w:val="auto"/>
            <w:sz w:val="22"/>
            <w:rtl/>
          </w:rPr>
          <w:t xml:space="preserve">1.667) </w:t>
        </w:r>
      </w:ins>
    </w:p>
    <w:p w14:paraId="0E300A33" w14:textId="77777777" w:rsidR="00246385" w:rsidRDefault="00246385" w:rsidP="00246385">
      <w:pPr>
        <w:pStyle w:val="11"/>
        <w:numPr>
          <w:ilvl w:val="1"/>
          <w:numId w:val="14"/>
        </w:numPr>
        <w:tabs>
          <w:tab w:val="clear" w:pos="792"/>
          <w:tab w:val="left" w:pos="1088"/>
        </w:tabs>
        <w:spacing w:before="0" w:after="240" w:line="360" w:lineRule="auto"/>
        <w:ind w:left="1088" w:right="0" w:hanging="567"/>
        <w:rPr>
          <w:ins w:id="1878" w:author="Shimon" w:date="2019-07-28T18:24:00Z"/>
          <w:rStyle w:val="emailstyle17"/>
          <w:rFonts w:cs="David"/>
          <w:color w:val="auto"/>
          <w:sz w:val="22"/>
        </w:rPr>
      </w:pPr>
      <w:ins w:id="1879" w:author="Shimon" w:date="2019-07-28T16:59:00Z">
        <w:r>
          <w:rPr>
            <w:rStyle w:val="emailstyle17"/>
            <w:rFonts w:cs="David" w:hint="cs"/>
            <w:color w:val="auto"/>
            <w:sz w:val="22"/>
            <w:u w:val="single"/>
            <w:rtl/>
          </w:rPr>
          <w:t xml:space="preserve">קצובת </w:t>
        </w:r>
        <w:r w:rsidRPr="00D417EB">
          <w:rPr>
            <w:rStyle w:val="emailstyle17"/>
            <w:rFonts w:cs="David" w:hint="cs"/>
            <w:color w:val="auto"/>
            <w:sz w:val="22"/>
            <w:u w:val="single"/>
            <w:rtl/>
          </w:rPr>
          <w:t>ביגוד</w:t>
        </w:r>
        <w:r>
          <w:rPr>
            <w:rStyle w:val="emailstyle17"/>
            <w:rFonts w:cs="David" w:hint="cs"/>
            <w:color w:val="auto"/>
            <w:sz w:val="22"/>
            <w:u w:val="single"/>
            <w:rtl/>
          </w:rPr>
          <w:t xml:space="preserve"> (רמה 4): 2,150ש"ח לשנה, ובסך הכל 3,584ש"ח </w:t>
        </w:r>
        <w:r>
          <w:rPr>
            <w:rStyle w:val="emailstyle17"/>
            <w:rFonts w:cs="David" w:hint="cs"/>
            <w:color w:val="auto"/>
            <w:sz w:val="22"/>
            <w:rtl/>
          </w:rPr>
          <w:t xml:space="preserve"> (2,154 </w:t>
        </w:r>
        <w:r>
          <w:rPr>
            <w:rStyle w:val="emailstyle17"/>
            <w:rFonts w:cs="David" w:hint="cs"/>
            <w:color w:val="auto"/>
            <w:sz w:val="22"/>
          </w:rPr>
          <w:t>X</w:t>
        </w:r>
        <w:r>
          <w:rPr>
            <w:rStyle w:val="emailstyle17"/>
            <w:rFonts w:cs="David" w:hint="cs"/>
            <w:color w:val="auto"/>
            <w:sz w:val="22"/>
            <w:rtl/>
          </w:rPr>
          <w:t xml:space="preserve"> 1.667)</w:t>
        </w:r>
      </w:ins>
      <w:ins w:id="1880" w:author="Shimon" w:date="2019-07-28T17:01:00Z">
        <w:r w:rsidRPr="00246385">
          <w:rPr>
            <w:rStyle w:val="emailstyle17"/>
            <w:rFonts w:cs="David" w:hint="cs"/>
            <w:color w:val="auto"/>
            <w:sz w:val="22"/>
            <w:u w:val="single"/>
            <w:rtl/>
          </w:rPr>
          <w:t xml:space="preserve"> </w:t>
        </w:r>
      </w:ins>
    </w:p>
    <w:p w14:paraId="3E2392C8" w14:textId="256785EE" w:rsidR="00C85425" w:rsidRPr="00246385" w:rsidRDefault="007855D6">
      <w:pPr>
        <w:pStyle w:val="11"/>
        <w:tabs>
          <w:tab w:val="left" w:pos="1088"/>
          <w:tab w:val="left" w:pos="7894"/>
        </w:tabs>
        <w:spacing w:before="0" w:after="240" w:line="360" w:lineRule="auto"/>
        <w:ind w:left="1088" w:right="360" w:firstLine="0"/>
        <w:rPr>
          <w:ins w:id="1881" w:author="Shimon" w:date="2019-07-28T17:01:00Z"/>
          <w:rStyle w:val="emailstyle17"/>
          <w:rFonts w:cs="David"/>
          <w:color w:val="auto"/>
          <w:sz w:val="22"/>
          <w:rtl/>
          <w:rPrChange w:id="1882" w:author="Shimon" w:date="2019-07-28T17:01:00Z">
            <w:rPr>
              <w:ins w:id="1883" w:author="Shimon" w:date="2019-07-28T17:01:00Z"/>
              <w:rStyle w:val="emailstyle17"/>
              <w:rFonts w:cs="David"/>
              <w:color w:val="auto"/>
              <w:sz w:val="22"/>
              <w:u w:val="single"/>
              <w:rtl/>
            </w:rPr>
          </w:rPrChange>
        </w:rPr>
        <w:pPrChange w:id="1884" w:author="Shimon" w:date="2019-07-28T18:41:00Z">
          <w:pPr>
            <w:pStyle w:val="11"/>
            <w:numPr>
              <w:ilvl w:val="1"/>
              <w:numId w:val="14"/>
            </w:numPr>
            <w:tabs>
              <w:tab w:val="num" w:pos="792"/>
              <w:tab w:val="left" w:pos="1088"/>
            </w:tabs>
            <w:spacing w:before="0" w:after="240" w:line="360" w:lineRule="auto"/>
            <w:ind w:left="1088" w:right="792" w:hanging="567"/>
          </w:pPr>
        </w:pPrChange>
      </w:pPr>
      <w:ins w:id="1885" w:author="Shimon" w:date="2019-07-28T18:32:00Z">
        <w:r>
          <w:rPr>
            <w:rStyle w:val="emailstyle17"/>
            <w:rFonts w:cs="David" w:hint="cs"/>
            <w:color w:val="auto"/>
            <w:sz w:val="22"/>
            <w:rtl/>
          </w:rPr>
          <w:t xml:space="preserve"> </w:t>
        </w:r>
      </w:ins>
      <w:ins w:id="1886" w:author="Shimon" w:date="2019-07-28T18:34:00Z">
        <w:r>
          <w:rPr>
            <w:rStyle w:val="emailstyle17"/>
            <w:rFonts w:cs="David" w:hint="cs"/>
            <w:color w:val="auto"/>
            <w:sz w:val="22"/>
            <w:rtl/>
          </w:rPr>
          <w:t xml:space="preserve">             </w:t>
        </w:r>
      </w:ins>
      <w:ins w:id="1887" w:author="Shimon" w:date="2019-07-28T18:32:00Z">
        <w:r>
          <w:rPr>
            <w:rStyle w:val="emailstyle17"/>
            <w:rFonts w:cs="David" w:hint="cs"/>
            <w:color w:val="auto"/>
            <w:sz w:val="22"/>
            <w:rtl/>
          </w:rPr>
          <w:t xml:space="preserve">        </w:t>
        </w:r>
      </w:ins>
      <w:ins w:id="1888" w:author="Shimon" w:date="2019-07-28T18:37:00Z">
        <w:r w:rsidR="00AD4E17">
          <w:rPr>
            <w:rStyle w:val="emailstyle17"/>
            <w:rFonts w:cs="David" w:hint="cs"/>
            <w:color w:val="auto"/>
            <w:sz w:val="22"/>
            <w:rtl/>
          </w:rPr>
          <w:t xml:space="preserve"> </w:t>
        </w:r>
      </w:ins>
      <w:ins w:id="1889" w:author="Shimon" w:date="2019-07-28T18:38:00Z">
        <w:r w:rsidR="00AD4E17">
          <w:rPr>
            <w:rStyle w:val="emailstyle17"/>
            <w:rFonts w:cs="David" w:hint="cs"/>
            <w:color w:val="auto"/>
            <w:sz w:val="22"/>
            <w:rtl/>
          </w:rPr>
          <w:t xml:space="preserve">  </w:t>
        </w:r>
      </w:ins>
      <w:ins w:id="1890" w:author="Shimon" w:date="2019-07-28T18:37:00Z">
        <w:r w:rsidR="00AD4E17">
          <w:rPr>
            <w:rStyle w:val="emailstyle17"/>
            <w:rFonts w:cs="David" w:hint="cs"/>
            <w:color w:val="auto"/>
            <w:sz w:val="22"/>
            <w:rtl/>
          </w:rPr>
          <w:t xml:space="preserve">  </w:t>
        </w:r>
      </w:ins>
      <w:ins w:id="1891" w:author="Shimon" w:date="2019-07-28T18:32:00Z">
        <w:r>
          <w:rPr>
            <w:rStyle w:val="emailstyle17"/>
            <w:rFonts w:cs="David" w:hint="cs"/>
            <w:color w:val="auto"/>
            <w:sz w:val="22"/>
            <w:rtl/>
          </w:rPr>
          <w:t xml:space="preserve"> </w:t>
        </w:r>
      </w:ins>
      <w:ins w:id="1892" w:author="Shimon" w:date="2019-07-28T18:24:00Z">
        <w:r w:rsidR="00C85425">
          <w:rPr>
            <w:rStyle w:val="emailstyle17"/>
            <w:rFonts w:cs="David" w:hint="cs"/>
            <w:color w:val="auto"/>
            <w:sz w:val="22"/>
            <w:rtl/>
          </w:rPr>
          <w:t>ס</w:t>
        </w:r>
        <w:r w:rsidR="00C85425" w:rsidRPr="007855D6">
          <w:rPr>
            <w:rStyle w:val="emailstyle17"/>
            <w:rFonts w:cs="David"/>
            <w:b/>
            <w:bCs/>
            <w:color w:val="auto"/>
            <w:sz w:val="22"/>
            <w:rtl/>
            <w:rPrChange w:id="1893" w:author="Shimon" w:date="2019-07-28T18:33:00Z">
              <w:rPr>
                <w:rStyle w:val="emailstyle17"/>
                <w:rFonts w:cs="David"/>
                <w:color w:val="auto"/>
                <w:sz w:val="22"/>
                <w:rtl/>
              </w:rPr>
            </w:rPrChange>
          </w:rPr>
          <w:t xml:space="preserve">"ה </w:t>
        </w:r>
        <w:r w:rsidR="00C85425" w:rsidRPr="007855D6">
          <w:rPr>
            <w:rStyle w:val="emailstyle17"/>
            <w:rFonts w:cs="David" w:hint="eastAsia"/>
            <w:b/>
            <w:bCs/>
            <w:color w:val="auto"/>
            <w:sz w:val="22"/>
            <w:rtl/>
            <w:rPrChange w:id="1894" w:author="Shimon" w:date="2019-07-28T18:33:00Z">
              <w:rPr>
                <w:rStyle w:val="emailstyle17"/>
                <w:rFonts w:cs="David" w:hint="eastAsia"/>
                <w:color w:val="auto"/>
                <w:sz w:val="22"/>
                <w:rtl/>
              </w:rPr>
            </w:rPrChange>
          </w:rPr>
          <w:t>תשלומים</w:t>
        </w:r>
        <w:r w:rsidR="00C85425" w:rsidRPr="007855D6">
          <w:rPr>
            <w:rStyle w:val="emailstyle17"/>
            <w:rFonts w:cs="David"/>
            <w:b/>
            <w:bCs/>
            <w:color w:val="auto"/>
            <w:sz w:val="22"/>
            <w:rtl/>
            <w:rPrChange w:id="1895" w:author="Shimon" w:date="2019-07-28T18:33:00Z">
              <w:rPr>
                <w:rStyle w:val="emailstyle17"/>
                <w:rFonts w:cs="David"/>
                <w:color w:val="auto"/>
                <w:sz w:val="22"/>
                <w:rtl/>
              </w:rPr>
            </w:rPrChange>
          </w:rPr>
          <w:t xml:space="preserve"> </w:t>
        </w:r>
        <w:r w:rsidR="00C85425" w:rsidRPr="007855D6">
          <w:rPr>
            <w:rStyle w:val="emailstyle17"/>
            <w:rFonts w:cs="David" w:hint="eastAsia"/>
            <w:b/>
            <w:bCs/>
            <w:color w:val="auto"/>
            <w:sz w:val="22"/>
            <w:rtl/>
            <w:rPrChange w:id="1896" w:author="Shimon" w:date="2019-07-28T18:33:00Z">
              <w:rPr>
                <w:rStyle w:val="emailstyle17"/>
                <w:rFonts w:cs="David" w:hint="eastAsia"/>
                <w:color w:val="auto"/>
                <w:sz w:val="22"/>
                <w:rtl/>
              </w:rPr>
            </w:rPrChange>
          </w:rPr>
          <w:t>חד</w:t>
        </w:r>
        <w:r w:rsidR="00C85425" w:rsidRPr="007855D6">
          <w:rPr>
            <w:rStyle w:val="emailstyle17"/>
            <w:rFonts w:cs="David"/>
            <w:b/>
            <w:bCs/>
            <w:color w:val="auto"/>
            <w:sz w:val="22"/>
            <w:rtl/>
            <w:rPrChange w:id="1897" w:author="Shimon" w:date="2019-07-28T18:33:00Z">
              <w:rPr>
                <w:rStyle w:val="emailstyle17"/>
                <w:rFonts w:cs="David"/>
                <w:color w:val="auto"/>
                <w:sz w:val="22"/>
                <w:rtl/>
              </w:rPr>
            </w:rPrChange>
          </w:rPr>
          <w:t xml:space="preserve"> </w:t>
        </w:r>
        <w:r w:rsidR="00C85425" w:rsidRPr="007855D6">
          <w:rPr>
            <w:rStyle w:val="emailstyle17"/>
            <w:rFonts w:cs="David" w:hint="eastAsia"/>
            <w:b/>
            <w:bCs/>
            <w:color w:val="auto"/>
            <w:sz w:val="22"/>
            <w:rtl/>
            <w:rPrChange w:id="1898" w:author="Shimon" w:date="2019-07-28T18:33:00Z">
              <w:rPr>
                <w:rStyle w:val="emailstyle17"/>
                <w:rFonts w:cs="David" w:hint="eastAsia"/>
                <w:color w:val="auto"/>
                <w:sz w:val="22"/>
                <w:rtl/>
              </w:rPr>
            </w:rPrChange>
          </w:rPr>
          <w:t>שנתיים</w:t>
        </w:r>
      </w:ins>
      <w:ins w:id="1899" w:author="Shimon" w:date="2019-07-28T18:25:00Z">
        <w:r w:rsidR="00C85425" w:rsidRPr="007855D6">
          <w:rPr>
            <w:rStyle w:val="emailstyle17"/>
            <w:rFonts w:cs="David"/>
            <w:b/>
            <w:bCs/>
            <w:color w:val="auto"/>
            <w:sz w:val="22"/>
            <w:rtl/>
            <w:rPrChange w:id="1900" w:author="Shimon" w:date="2019-07-28T18:33:00Z">
              <w:rPr>
                <w:rStyle w:val="emailstyle17"/>
                <w:rFonts w:cs="David"/>
                <w:color w:val="auto"/>
                <w:sz w:val="22"/>
                <w:rtl/>
              </w:rPr>
            </w:rPrChange>
          </w:rPr>
          <w:t xml:space="preserve"> נוספים ל1.667שנים (20 חודש):</w:t>
        </w:r>
        <w:r w:rsidR="00C85425">
          <w:rPr>
            <w:rStyle w:val="emailstyle17"/>
            <w:rFonts w:cs="David" w:hint="cs"/>
            <w:color w:val="auto"/>
            <w:sz w:val="22"/>
            <w:rtl/>
          </w:rPr>
          <w:t xml:space="preserve"> </w:t>
        </w:r>
      </w:ins>
      <w:ins w:id="1901" w:author="Shimon" w:date="2019-07-28T18:26:00Z">
        <w:r w:rsidR="00C85425" w:rsidRPr="00AD4E17">
          <w:rPr>
            <w:rStyle w:val="emailstyle17"/>
            <w:rFonts w:cs="David"/>
            <w:b/>
            <w:bCs/>
            <w:color w:val="auto"/>
            <w:sz w:val="22"/>
            <w:rtl/>
            <w:rPrChange w:id="1902" w:author="Shimon" w:date="2019-07-28T18:44:00Z">
              <w:rPr>
                <w:rStyle w:val="emailstyle17"/>
                <w:rFonts w:cs="David"/>
                <w:color w:val="auto"/>
                <w:sz w:val="22"/>
                <w:rtl/>
              </w:rPr>
            </w:rPrChange>
          </w:rPr>
          <w:t>51,</w:t>
        </w:r>
        <w:r w:rsidR="00AD4E17" w:rsidRPr="00AD4E17">
          <w:rPr>
            <w:rStyle w:val="emailstyle17"/>
            <w:rFonts w:cs="David"/>
            <w:b/>
            <w:bCs/>
            <w:color w:val="auto"/>
            <w:sz w:val="22"/>
            <w:rtl/>
            <w:rPrChange w:id="1903" w:author="Shimon" w:date="2019-07-28T18:44:00Z">
              <w:rPr>
                <w:rStyle w:val="emailstyle17"/>
                <w:rFonts w:cs="David"/>
                <w:color w:val="auto"/>
                <w:sz w:val="22"/>
                <w:rtl/>
              </w:rPr>
            </w:rPrChange>
          </w:rPr>
          <w:t>949</w:t>
        </w:r>
      </w:ins>
      <w:ins w:id="1904" w:author="Shimon" w:date="2019-07-28T18:42:00Z">
        <w:r w:rsidR="00AD4E17">
          <w:rPr>
            <w:rStyle w:val="emailstyle17"/>
            <w:rFonts w:cs="David" w:hint="cs"/>
            <w:color w:val="auto"/>
            <w:sz w:val="22"/>
            <w:rtl/>
          </w:rPr>
          <w:t>ש"ח</w:t>
        </w:r>
      </w:ins>
      <w:ins w:id="1905" w:author="Shimon" w:date="2019-07-28T18:27:00Z">
        <w:r>
          <w:rPr>
            <w:rStyle w:val="emailstyle17"/>
            <w:rFonts w:cs="David" w:hint="cs"/>
            <w:color w:val="auto"/>
            <w:sz w:val="22"/>
            <w:rtl/>
          </w:rPr>
          <w:t xml:space="preserve"> </w:t>
        </w:r>
      </w:ins>
    </w:p>
    <w:p w14:paraId="6B1064F5" w14:textId="47849DE1" w:rsidR="00246385" w:rsidRDefault="00AD4E17">
      <w:pPr>
        <w:pStyle w:val="11"/>
        <w:numPr>
          <w:ilvl w:val="1"/>
          <w:numId w:val="14"/>
        </w:numPr>
        <w:tabs>
          <w:tab w:val="clear" w:pos="792"/>
          <w:tab w:val="left" w:pos="1088"/>
        </w:tabs>
        <w:spacing w:before="0" w:after="240" w:line="360" w:lineRule="auto"/>
        <w:ind w:left="1088" w:right="0" w:hanging="567"/>
        <w:rPr>
          <w:ins w:id="1906" w:author="Shimon" w:date="2019-07-30T14:55:00Z"/>
          <w:rStyle w:val="emailstyle17"/>
          <w:rFonts w:cs="David"/>
          <w:color w:val="auto"/>
          <w:sz w:val="22"/>
        </w:rPr>
        <w:pPrChange w:id="1907" w:author="Shimon" w:date="2019-07-28T18:42:00Z">
          <w:pPr>
            <w:pStyle w:val="11"/>
            <w:numPr>
              <w:ilvl w:val="1"/>
              <w:numId w:val="14"/>
            </w:numPr>
            <w:tabs>
              <w:tab w:val="num" w:pos="792"/>
              <w:tab w:val="left" w:pos="1088"/>
            </w:tabs>
            <w:spacing w:before="0" w:after="240" w:line="360" w:lineRule="auto"/>
            <w:ind w:left="1088" w:right="792" w:hanging="567"/>
          </w:pPr>
        </w:pPrChange>
      </w:pPr>
      <w:ins w:id="1908" w:author="Shimon" w:date="2019-07-28T18:44:00Z">
        <w:r>
          <w:rPr>
            <w:rStyle w:val="emailstyle17"/>
            <w:rFonts w:cs="David" w:hint="cs"/>
            <w:color w:val="auto"/>
            <w:sz w:val="22"/>
            <w:u w:val="single"/>
            <w:rtl/>
          </w:rPr>
          <w:t xml:space="preserve">  </w:t>
        </w:r>
      </w:ins>
      <w:ins w:id="1909" w:author="Shimon" w:date="2019-07-28T17:01:00Z">
        <w:r w:rsidR="00246385">
          <w:rPr>
            <w:rStyle w:val="emailstyle17"/>
            <w:rFonts w:cs="David" w:hint="cs"/>
            <w:color w:val="auto"/>
            <w:sz w:val="22"/>
            <w:u w:val="single"/>
            <w:rtl/>
          </w:rPr>
          <w:t xml:space="preserve">הפרשות </w:t>
        </w:r>
      </w:ins>
      <w:ins w:id="1910" w:author="Shimon" w:date="2019-07-28T18:26:00Z">
        <w:r w:rsidR="007855D6">
          <w:rPr>
            <w:rStyle w:val="emailstyle17"/>
            <w:rFonts w:cs="David" w:hint="cs"/>
            <w:color w:val="auto"/>
            <w:sz w:val="22"/>
            <w:u w:val="single"/>
            <w:rtl/>
          </w:rPr>
          <w:t>7.5</w:t>
        </w:r>
      </w:ins>
      <w:ins w:id="1911" w:author="Shimon" w:date="2019-07-28T18:27:00Z">
        <w:r w:rsidR="007855D6">
          <w:rPr>
            <w:rStyle w:val="emailstyle17"/>
            <w:rFonts w:cs="David" w:hint="cs"/>
            <w:color w:val="auto"/>
            <w:sz w:val="22"/>
            <w:u w:val="single"/>
            <w:rtl/>
          </w:rPr>
          <w:t xml:space="preserve">% </w:t>
        </w:r>
      </w:ins>
      <w:ins w:id="1912" w:author="Shimon" w:date="2019-07-28T17:01:00Z">
        <w:r w:rsidR="00246385">
          <w:rPr>
            <w:rStyle w:val="emailstyle17"/>
            <w:rFonts w:cs="David" w:hint="cs"/>
            <w:color w:val="auto"/>
            <w:sz w:val="22"/>
            <w:u w:val="single"/>
            <w:rtl/>
          </w:rPr>
          <w:t>לקרן פנסיה</w:t>
        </w:r>
        <w:r w:rsidR="00246385">
          <w:rPr>
            <w:rStyle w:val="emailstyle17"/>
            <w:rFonts w:cs="David" w:hint="cs"/>
            <w:color w:val="auto"/>
            <w:sz w:val="22"/>
            <w:rtl/>
          </w:rPr>
          <w:t xml:space="preserve"> על </w:t>
        </w:r>
      </w:ins>
      <w:ins w:id="1913" w:author="Shimon" w:date="2019-07-28T18:30:00Z">
        <w:r w:rsidR="007855D6">
          <w:rPr>
            <w:rStyle w:val="emailstyle17"/>
            <w:rFonts w:cs="David" w:hint="cs"/>
            <w:color w:val="auto"/>
            <w:sz w:val="22"/>
            <w:rtl/>
          </w:rPr>
          <w:t>ת</w:t>
        </w:r>
      </w:ins>
      <w:ins w:id="1914" w:author="Shimon" w:date="2019-07-28T17:01:00Z">
        <w:r w:rsidR="00246385">
          <w:rPr>
            <w:rStyle w:val="emailstyle17"/>
            <w:rFonts w:cs="David" w:hint="cs"/>
            <w:color w:val="auto"/>
            <w:sz w:val="22"/>
            <w:rtl/>
          </w:rPr>
          <w:t>שלומים לא פנסיוניים</w:t>
        </w:r>
      </w:ins>
      <w:ins w:id="1915" w:author="Shimon" w:date="2019-07-28T18:43:00Z">
        <w:r>
          <w:rPr>
            <w:rStyle w:val="emailstyle17"/>
            <w:rFonts w:cs="David" w:hint="cs"/>
            <w:color w:val="auto"/>
            <w:sz w:val="22"/>
            <w:rtl/>
          </w:rPr>
          <w:t xml:space="preserve"> </w:t>
        </w:r>
      </w:ins>
      <w:ins w:id="1916" w:author="Shimon" w:date="2019-07-28T18:31:00Z">
        <w:r w:rsidR="007855D6">
          <w:rPr>
            <w:rStyle w:val="emailstyle17"/>
            <w:rFonts w:cs="David" w:hint="cs"/>
            <w:color w:val="auto"/>
            <w:sz w:val="22"/>
            <w:rtl/>
          </w:rPr>
          <w:t>(</w:t>
        </w:r>
      </w:ins>
      <w:ins w:id="1917" w:author="Shimon" w:date="2019-07-28T17:01:00Z">
        <w:r w:rsidR="00246385">
          <w:rPr>
            <w:rStyle w:val="emailstyle17"/>
            <w:rFonts w:cs="David" w:hint="cs"/>
            <w:color w:val="auto"/>
            <w:sz w:val="22"/>
            <w:rtl/>
          </w:rPr>
          <w:t>7.5%</w:t>
        </w:r>
      </w:ins>
      <w:ins w:id="1918" w:author="Shimon" w:date="2019-07-28T18:44:00Z">
        <w:r>
          <w:rPr>
            <w:rStyle w:val="emailstyle17"/>
            <w:rFonts w:cs="David" w:hint="cs"/>
            <w:color w:val="auto"/>
            <w:sz w:val="22"/>
            <w:rtl/>
          </w:rPr>
          <w:t xml:space="preserve"> </w:t>
        </w:r>
      </w:ins>
      <w:ins w:id="1919" w:author="Shimon" w:date="2019-07-28T18:30:00Z">
        <w:r w:rsidR="007855D6">
          <w:rPr>
            <w:rStyle w:val="emailstyle17"/>
            <w:rFonts w:cs="David" w:hint="cs"/>
            <w:color w:val="auto"/>
            <w:sz w:val="22"/>
          </w:rPr>
          <w:t>X</w:t>
        </w:r>
      </w:ins>
      <w:ins w:id="1920" w:author="Shimon" w:date="2019-07-28T18:43:00Z">
        <w:r>
          <w:rPr>
            <w:rStyle w:val="emailstyle17"/>
            <w:rFonts w:cs="David" w:hint="cs"/>
            <w:color w:val="auto"/>
            <w:sz w:val="22"/>
            <w:rtl/>
          </w:rPr>
          <w:t xml:space="preserve"> </w:t>
        </w:r>
      </w:ins>
      <w:ins w:id="1921" w:author="Shimon" w:date="2019-07-28T18:29:00Z">
        <w:r w:rsidR="007855D6">
          <w:rPr>
            <w:rStyle w:val="emailstyle17"/>
            <w:rFonts w:cs="David" w:hint="cs"/>
            <w:color w:val="auto"/>
            <w:sz w:val="22"/>
            <w:rtl/>
          </w:rPr>
          <w:t>51,</w:t>
        </w:r>
        <w:r>
          <w:rPr>
            <w:rStyle w:val="emailstyle17"/>
            <w:rFonts w:cs="David" w:hint="cs"/>
            <w:color w:val="auto"/>
            <w:sz w:val="22"/>
            <w:rtl/>
          </w:rPr>
          <w:t>949</w:t>
        </w:r>
      </w:ins>
      <w:ins w:id="1922" w:author="Shimon" w:date="2019-07-28T18:42:00Z">
        <w:r>
          <w:rPr>
            <w:rStyle w:val="emailstyle17"/>
            <w:rFonts w:cs="David" w:hint="cs"/>
            <w:color w:val="auto"/>
            <w:sz w:val="22"/>
            <w:rtl/>
          </w:rPr>
          <w:t>ש</w:t>
        </w:r>
      </w:ins>
      <w:ins w:id="1923" w:author="Shimon" w:date="2019-07-28T18:30:00Z">
        <w:r w:rsidR="007855D6">
          <w:rPr>
            <w:rStyle w:val="emailstyle17"/>
            <w:rFonts w:cs="David" w:hint="cs"/>
            <w:color w:val="auto"/>
            <w:sz w:val="22"/>
            <w:rtl/>
          </w:rPr>
          <w:t>"ח</w:t>
        </w:r>
      </w:ins>
      <w:ins w:id="1924" w:author="Shimon" w:date="2019-07-28T18:31:00Z">
        <w:r w:rsidR="007855D6">
          <w:rPr>
            <w:rStyle w:val="emailstyle17"/>
            <w:rFonts w:cs="David" w:hint="cs"/>
            <w:color w:val="auto"/>
            <w:sz w:val="22"/>
            <w:rtl/>
          </w:rPr>
          <w:t>)</w:t>
        </w:r>
      </w:ins>
      <w:ins w:id="1925" w:author="Shimon" w:date="2019-07-28T18:43:00Z">
        <w:r>
          <w:rPr>
            <w:rStyle w:val="emailstyle17"/>
            <w:rFonts w:cs="David" w:hint="cs"/>
            <w:color w:val="auto"/>
            <w:sz w:val="22"/>
            <w:rtl/>
          </w:rPr>
          <w:t>:</w:t>
        </w:r>
      </w:ins>
      <w:ins w:id="1926" w:author="Shimon" w:date="2019-07-28T18:38:00Z">
        <w:r>
          <w:rPr>
            <w:rStyle w:val="emailstyle17"/>
            <w:rFonts w:cs="David" w:hint="cs"/>
            <w:color w:val="auto"/>
            <w:sz w:val="22"/>
            <w:rtl/>
          </w:rPr>
          <w:t xml:space="preserve"> </w:t>
        </w:r>
      </w:ins>
      <w:ins w:id="1927" w:author="Shimon" w:date="2019-07-28T18:34:00Z">
        <w:r w:rsidR="007855D6" w:rsidRPr="00AD4E17">
          <w:rPr>
            <w:rStyle w:val="emailstyle17"/>
            <w:rFonts w:cs="David"/>
            <w:b/>
            <w:bCs/>
            <w:color w:val="auto"/>
            <w:sz w:val="22"/>
            <w:rtl/>
            <w:rPrChange w:id="1928" w:author="Shimon" w:date="2019-07-28T18:44:00Z">
              <w:rPr>
                <w:rStyle w:val="emailstyle17"/>
                <w:rFonts w:cs="David"/>
                <w:color w:val="auto"/>
                <w:sz w:val="22"/>
                <w:rtl/>
              </w:rPr>
            </w:rPrChange>
          </w:rPr>
          <w:t>3,896</w:t>
        </w:r>
        <w:r w:rsidR="007855D6">
          <w:rPr>
            <w:rStyle w:val="emailstyle17"/>
            <w:rFonts w:cs="David" w:hint="cs"/>
            <w:color w:val="auto"/>
            <w:sz w:val="22"/>
            <w:rtl/>
          </w:rPr>
          <w:t>ש"ח</w:t>
        </w:r>
      </w:ins>
    </w:p>
    <w:p w14:paraId="5B728DC7" w14:textId="1A9CB054" w:rsidR="001B29DD" w:rsidRDefault="001B29DD">
      <w:pPr>
        <w:pStyle w:val="11"/>
        <w:numPr>
          <w:ilvl w:val="1"/>
          <w:numId w:val="14"/>
        </w:numPr>
        <w:tabs>
          <w:tab w:val="clear" w:pos="792"/>
          <w:tab w:val="left" w:pos="1088"/>
        </w:tabs>
        <w:spacing w:before="0" w:after="240" w:line="360" w:lineRule="auto"/>
        <w:ind w:left="1088" w:right="0" w:hanging="567"/>
        <w:rPr>
          <w:ins w:id="1929" w:author="Shimon" w:date="2019-07-28T16:59:00Z"/>
          <w:rStyle w:val="emailstyle17"/>
          <w:rFonts w:cs="David"/>
          <w:color w:val="auto"/>
          <w:sz w:val="22"/>
        </w:rPr>
        <w:pPrChange w:id="1930" w:author="Shimon" w:date="2019-07-30T15:00:00Z">
          <w:pPr>
            <w:pStyle w:val="11"/>
            <w:numPr>
              <w:ilvl w:val="1"/>
              <w:numId w:val="14"/>
            </w:numPr>
            <w:tabs>
              <w:tab w:val="num" w:pos="792"/>
              <w:tab w:val="left" w:pos="1088"/>
            </w:tabs>
            <w:spacing w:before="0" w:after="240" w:line="360" w:lineRule="auto"/>
            <w:ind w:left="1088" w:right="792" w:hanging="567"/>
          </w:pPr>
        </w:pPrChange>
      </w:pPr>
      <w:ins w:id="1931" w:author="Shimon" w:date="2019-07-30T14:55:00Z">
        <w:r>
          <w:rPr>
            <w:rStyle w:val="emailstyle17"/>
            <w:rFonts w:cs="David" w:hint="cs"/>
            <w:color w:val="auto"/>
            <w:sz w:val="22"/>
            <w:rtl/>
          </w:rPr>
          <w:t xml:space="preserve"> מענק שנים עודפות: משכורת </w:t>
        </w:r>
      </w:ins>
      <w:ins w:id="1932" w:author="Shimon" w:date="2019-07-30T14:56:00Z">
        <w:r w:rsidR="00303827">
          <w:rPr>
            <w:rStyle w:val="emailstyle17"/>
            <w:rFonts w:cs="David" w:hint="cs"/>
            <w:color w:val="auto"/>
            <w:sz w:val="22"/>
            <w:rtl/>
          </w:rPr>
          <w:t>אחרונה אחת לכל שנה:</w:t>
        </w:r>
      </w:ins>
      <w:ins w:id="1933" w:author="Shimon" w:date="2019-07-30T14:59:00Z">
        <w:r w:rsidR="00303827">
          <w:rPr>
            <w:rStyle w:val="emailstyle17"/>
            <w:rFonts w:cs="David" w:hint="cs"/>
            <w:color w:val="auto"/>
            <w:sz w:val="22"/>
            <w:rtl/>
          </w:rPr>
          <w:t>59,123 (</w:t>
        </w:r>
      </w:ins>
      <w:ins w:id="1934" w:author="Shimon" w:date="2019-07-30T14:57:00Z">
        <w:r w:rsidR="00303827">
          <w:rPr>
            <w:rStyle w:val="emailstyle17"/>
            <w:rFonts w:cs="David" w:hint="cs"/>
            <w:color w:val="auto"/>
            <w:sz w:val="22"/>
            <w:rtl/>
          </w:rPr>
          <w:t xml:space="preserve">35,467ש"ח </w:t>
        </w:r>
      </w:ins>
      <w:ins w:id="1935" w:author="Shimon" w:date="2019-07-30T14:58:00Z">
        <w:r w:rsidR="00303827">
          <w:rPr>
            <w:rStyle w:val="emailstyle17"/>
            <w:rFonts w:cs="David" w:hint="cs"/>
            <w:color w:val="auto"/>
            <w:sz w:val="22"/>
          </w:rPr>
          <w:t>X</w:t>
        </w:r>
        <w:r w:rsidR="00303827">
          <w:rPr>
            <w:rStyle w:val="emailstyle17"/>
            <w:rFonts w:cs="David" w:hint="cs"/>
            <w:color w:val="auto"/>
            <w:sz w:val="22"/>
            <w:rtl/>
          </w:rPr>
          <w:t xml:space="preserve"> 1.</w:t>
        </w:r>
      </w:ins>
      <w:ins w:id="1936" w:author="Shimon" w:date="2019-07-30T15:00:00Z">
        <w:r w:rsidR="00303827">
          <w:rPr>
            <w:rStyle w:val="emailstyle17"/>
            <w:rFonts w:cs="David" w:hint="cs"/>
            <w:color w:val="auto"/>
            <w:sz w:val="22"/>
            <w:rtl/>
          </w:rPr>
          <w:t>667)</w:t>
        </w:r>
      </w:ins>
    </w:p>
    <w:p w14:paraId="4378B14F" w14:textId="1D80128D" w:rsidR="00AD4E17" w:rsidRDefault="00AD4E17">
      <w:pPr>
        <w:pStyle w:val="11"/>
        <w:numPr>
          <w:ilvl w:val="1"/>
          <w:numId w:val="14"/>
        </w:numPr>
        <w:tabs>
          <w:tab w:val="clear" w:pos="792"/>
          <w:tab w:val="left" w:pos="1088"/>
        </w:tabs>
        <w:spacing w:before="0" w:after="240" w:line="360" w:lineRule="auto"/>
        <w:ind w:left="1088" w:right="0" w:hanging="567"/>
        <w:rPr>
          <w:ins w:id="1937" w:author="Shimon" w:date="2019-07-28T18:46:00Z"/>
          <w:rStyle w:val="emailstyle17"/>
          <w:rFonts w:cs="David"/>
          <w:color w:val="auto"/>
          <w:sz w:val="22"/>
          <w:u w:val="single"/>
        </w:rPr>
        <w:pPrChange w:id="1938" w:author="Shimon" w:date="2019-07-30T15:01:00Z">
          <w:pPr>
            <w:pStyle w:val="11"/>
            <w:numPr>
              <w:ilvl w:val="1"/>
              <w:numId w:val="14"/>
            </w:numPr>
            <w:tabs>
              <w:tab w:val="num" w:pos="792"/>
              <w:tab w:val="left" w:pos="1088"/>
            </w:tabs>
            <w:spacing w:before="0" w:after="240" w:line="360" w:lineRule="auto"/>
            <w:ind w:left="1088" w:right="792" w:hanging="567"/>
          </w:pPr>
        </w:pPrChange>
      </w:pPr>
      <w:ins w:id="1939" w:author="Shimon" w:date="2019-07-28T18:39:00Z">
        <w:r>
          <w:rPr>
            <w:rStyle w:val="emailstyle17"/>
            <w:rFonts w:cs="David" w:hint="cs"/>
            <w:color w:val="auto"/>
            <w:sz w:val="22"/>
            <w:rtl/>
          </w:rPr>
          <w:t xml:space="preserve">                               </w:t>
        </w:r>
      </w:ins>
      <w:ins w:id="1940" w:author="Shimon" w:date="2019-07-28T18:32:00Z">
        <w:r w:rsidR="007855D6" w:rsidRPr="000C511D">
          <w:rPr>
            <w:rStyle w:val="emailstyle17"/>
            <w:rFonts w:cs="David"/>
            <w:b/>
            <w:bCs/>
            <w:color w:val="auto"/>
            <w:sz w:val="22"/>
            <w:rtl/>
            <w:rPrChange w:id="1941" w:author="Shimon" w:date="2019-07-28T22:05:00Z">
              <w:rPr>
                <w:rStyle w:val="emailstyle17"/>
                <w:rFonts w:cs="David"/>
                <w:color w:val="auto"/>
                <w:sz w:val="22"/>
                <w:rtl/>
              </w:rPr>
            </w:rPrChange>
          </w:rPr>
          <w:t xml:space="preserve"> ס"ה תשלומים נוספים (חודשיים </w:t>
        </w:r>
      </w:ins>
      <w:ins w:id="1942" w:author="Shimon" w:date="2019-07-28T18:33:00Z">
        <w:r w:rsidR="007855D6" w:rsidRPr="000C511D">
          <w:rPr>
            <w:rStyle w:val="emailstyle17"/>
            <w:rFonts w:cs="David"/>
            <w:b/>
            <w:bCs/>
            <w:color w:val="auto"/>
            <w:sz w:val="22"/>
            <w:rtl/>
            <w:rPrChange w:id="1943" w:author="Shimon" w:date="2019-07-28T22:05:00Z">
              <w:rPr>
                <w:rStyle w:val="emailstyle17"/>
                <w:rFonts w:cs="David"/>
                <w:color w:val="auto"/>
                <w:sz w:val="22"/>
                <w:rtl/>
              </w:rPr>
            </w:rPrChange>
          </w:rPr>
          <w:t xml:space="preserve">+ שנתיים) </w:t>
        </w:r>
      </w:ins>
      <w:ins w:id="1944" w:author="Shimon" w:date="2019-07-28T18:39:00Z">
        <w:r w:rsidRPr="000C511D">
          <w:rPr>
            <w:rStyle w:val="emailstyle17"/>
            <w:rFonts w:cs="David" w:hint="eastAsia"/>
            <w:b/>
            <w:bCs/>
            <w:color w:val="auto"/>
            <w:sz w:val="22"/>
            <w:rtl/>
            <w:rPrChange w:id="1945" w:author="Shimon" w:date="2019-07-28T22:05:00Z">
              <w:rPr>
                <w:rStyle w:val="emailstyle17"/>
                <w:rFonts w:cs="David" w:hint="eastAsia"/>
                <w:color w:val="auto"/>
                <w:sz w:val="22"/>
                <w:rtl/>
              </w:rPr>
            </w:rPrChange>
          </w:rPr>
          <w:t>ו</w:t>
        </w:r>
      </w:ins>
      <w:ins w:id="1946" w:author="Shimon" w:date="2019-07-28T18:33:00Z">
        <w:r w:rsidR="007855D6" w:rsidRPr="000C511D">
          <w:rPr>
            <w:rStyle w:val="emailstyle17"/>
            <w:rFonts w:cs="David" w:hint="eastAsia"/>
            <w:b/>
            <w:bCs/>
            <w:color w:val="auto"/>
            <w:sz w:val="22"/>
            <w:rtl/>
            <w:rPrChange w:id="1947" w:author="Shimon" w:date="2019-07-28T22:05:00Z">
              <w:rPr>
                <w:rStyle w:val="emailstyle17"/>
                <w:rFonts w:cs="David" w:hint="eastAsia"/>
                <w:color w:val="auto"/>
                <w:sz w:val="22"/>
                <w:rtl/>
              </w:rPr>
            </w:rPrChange>
          </w:rPr>
          <w:t>הפרשות</w:t>
        </w:r>
        <w:r w:rsidR="007855D6">
          <w:rPr>
            <w:rStyle w:val="emailstyle17"/>
            <w:rFonts w:cs="David" w:hint="cs"/>
            <w:color w:val="auto"/>
            <w:sz w:val="22"/>
            <w:rtl/>
          </w:rPr>
          <w:t>:</w:t>
        </w:r>
      </w:ins>
      <w:ins w:id="1948" w:author="Shimon" w:date="2019-07-28T18:39:00Z">
        <w:r>
          <w:rPr>
            <w:rStyle w:val="emailstyle17"/>
            <w:rFonts w:cs="David" w:hint="cs"/>
            <w:color w:val="auto"/>
            <w:sz w:val="22"/>
            <w:rtl/>
          </w:rPr>
          <w:t xml:space="preserve">  </w:t>
        </w:r>
      </w:ins>
      <w:ins w:id="1949" w:author="Shimon" w:date="2019-07-30T15:01:00Z">
        <w:r w:rsidR="00303827">
          <w:rPr>
            <w:rStyle w:val="emailstyle17"/>
            <w:rFonts w:cs="David" w:hint="cs"/>
            <w:b/>
            <w:bCs/>
            <w:color w:val="auto"/>
            <w:sz w:val="22"/>
            <w:rtl/>
          </w:rPr>
          <w:t>210,628</w:t>
        </w:r>
      </w:ins>
      <w:ins w:id="1950" w:author="Shimon" w:date="2019-07-28T18:45:00Z">
        <w:r>
          <w:rPr>
            <w:rStyle w:val="emailstyle17"/>
            <w:rFonts w:cs="David" w:hint="cs"/>
            <w:color w:val="auto"/>
            <w:sz w:val="22"/>
            <w:rtl/>
          </w:rPr>
          <w:t>ש"ח</w:t>
        </w:r>
      </w:ins>
    </w:p>
    <w:p w14:paraId="3984BA6F" w14:textId="0836FD64" w:rsidR="00AD4E17" w:rsidRPr="007F530A" w:rsidRDefault="00AD4E17" w:rsidP="00AD4E17">
      <w:pPr>
        <w:pStyle w:val="11"/>
        <w:numPr>
          <w:ilvl w:val="1"/>
          <w:numId w:val="14"/>
        </w:numPr>
        <w:tabs>
          <w:tab w:val="clear" w:pos="792"/>
          <w:tab w:val="left" w:pos="1088"/>
        </w:tabs>
        <w:spacing w:before="0" w:after="240" w:line="360" w:lineRule="auto"/>
        <w:ind w:left="1088" w:right="0" w:hanging="567"/>
        <w:rPr>
          <w:ins w:id="1951" w:author="Shimon" w:date="2019-07-28T18:46:00Z"/>
          <w:rStyle w:val="emailstyle17"/>
          <w:rFonts w:cs="David"/>
          <w:color w:val="auto"/>
          <w:sz w:val="22"/>
          <w:u w:val="single"/>
        </w:rPr>
      </w:pPr>
      <w:ins w:id="1952" w:author="Shimon" w:date="2019-07-28T18:46:00Z">
        <w:r w:rsidRPr="00AD4E17">
          <w:rPr>
            <w:rStyle w:val="emailstyle17"/>
            <w:rFonts w:cs="David" w:hint="cs"/>
            <w:color w:val="auto"/>
            <w:sz w:val="22"/>
            <w:u w:val="single"/>
            <w:rtl/>
          </w:rPr>
          <w:t xml:space="preserve"> </w:t>
        </w:r>
        <w:r w:rsidRPr="007F530A">
          <w:rPr>
            <w:rStyle w:val="emailstyle17"/>
            <w:rFonts w:cs="David" w:hint="cs"/>
            <w:color w:val="auto"/>
            <w:sz w:val="22"/>
            <w:u w:val="single"/>
            <w:rtl/>
          </w:rPr>
          <w:t>פדיון ימי חופשה</w:t>
        </w:r>
      </w:ins>
    </w:p>
    <w:p w14:paraId="1F6BCB2F" w14:textId="33F11821" w:rsidR="00246385" w:rsidRDefault="00AD4E17">
      <w:pPr>
        <w:pStyle w:val="11"/>
        <w:tabs>
          <w:tab w:val="left" w:pos="1088"/>
        </w:tabs>
        <w:spacing w:before="0" w:after="240" w:line="360" w:lineRule="auto"/>
        <w:ind w:left="521" w:right="360" w:firstLine="0"/>
        <w:rPr>
          <w:ins w:id="1953" w:author="Shimon" w:date="2019-07-28T16:59:00Z"/>
          <w:rStyle w:val="emailstyle17"/>
          <w:rFonts w:cs="David"/>
          <w:color w:val="auto"/>
          <w:sz w:val="22"/>
        </w:rPr>
        <w:pPrChange w:id="1954" w:author="Shimon" w:date="2019-07-28T18:46:00Z">
          <w:pPr>
            <w:pStyle w:val="11"/>
            <w:numPr>
              <w:ilvl w:val="1"/>
              <w:numId w:val="14"/>
            </w:numPr>
            <w:tabs>
              <w:tab w:val="num" w:pos="792"/>
              <w:tab w:val="left" w:pos="1088"/>
            </w:tabs>
            <w:spacing w:before="0" w:after="240" w:line="360" w:lineRule="auto"/>
            <w:ind w:left="1088" w:right="792" w:hanging="567"/>
          </w:pPr>
        </w:pPrChange>
      </w:pPr>
      <w:ins w:id="1955" w:author="Shimon" w:date="2019-07-28T18:46:00Z">
        <w:r>
          <w:rPr>
            <w:rStyle w:val="emailstyle17"/>
            <w:rFonts w:cs="David" w:hint="cs"/>
            <w:color w:val="auto"/>
            <w:sz w:val="22"/>
            <w:rtl/>
          </w:rPr>
          <w:t>פדיון ימי מחלה</w:t>
        </w:r>
      </w:ins>
    </w:p>
    <w:p w14:paraId="055E8772" w14:textId="0677462C" w:rsidR="00246385" w:rsidRPr="00AA1069" w:rsidRDefault="00246385" w:rsidP="00246385">
      <w:pPr>
        <w:pStyle w:val="11"/>
        <w:tabs>
          <w:tab w:val="left" w:pos="566"/>
        </w:tabs>
        <w:spacing w:before="0" w:after="240" w:line="360" w:lineRule="auto"/>
        <w:ind w:left="206" w:right="360" w:firstLine="0"/>
        <w:rPr>
          <w:ins w:id="1956" w:author="Shimon" w:date="2019-07-28T16:59:00Z"/>
          <w:rStyle w:val="emailstyle17"/>
          <w:rFonts w:cs="David"/>
          <w:b/>
          <w:bCs/>
          <w:color w:val="auto"/>
          <w:sz w:val="22"/>
          <w:rtl/>
        </w:rPr>
      </w:pPr>
      <w:ins w:id="1957" w:author="Shimon" w:date="2019-07-28T16:59:00Z">
        <w:r w:rsidRPr="00AA1069">
          <w:rPr>
            <w:rStyle w:val="emailstyle17"/>
            <w:rFonts w:cs="David" w:hint="eastAsia"/>
            <w:b/>
            <w:bCs/>
            <w:color w:val="auto"/>
            <w:sz w:val="22"/>
            <w:rtl/>
          </w:rPr>
          <w:t>למצער</w:t>
        </w:r>
        <w:r w:rsidRPr="00AA1069">
          <w:rPr>
            <w:rStyle w:val="emailstyle17"/>
            <w:rFonts w:cs="David"/>
            <w:b/>
            <w:bCs/>
            <w:color w:val="auto"/>
            <w:sz w:val="22"/>
            <w:rtl/>
          </w:rPr>
          <w:t xml:space="preserve"> – </w:t>
        </w:r>
      </w:ins>
      <w:ins w:id="1958" w:author="Shimon" w:date="2019-07-28T18:39:00Z">
        <w:r w:rsidR="00AD4E17">
          <w:rPr>
            <w:rStyle w:val="emailstyle17"/>
            <w:rFonts w:cs="David" w:hint="cs"/>
            <w:b/>
            <w:bCs/>
            <w:color w:val="auto"/>
            <w:sz w:val="22"/>
            <w:rtl/>
          </w:rPr>
          <w:t xml:space="preserve">  </w:t>
        </w:r>
      </w:ins>
    </w:p>
    <w:p w14:paraId="167ECAD4" w14:textId="652615DB" w:rsidR="00246385" w:rsidRDefault="00303827" w:rsidP="00246385">
      <w:pPr>
        <w:pStyle w:val="11"/>
        <w:numPr>
          <w:ilvl w:val="0"/>
          <w:numId w:val="14"/>
        </w:numPr>
        <w:tabs>
          <w:tab w:val="left" w:pos="566"/>
        </w:tabs>
        <w:spacing w:before="0" w:after="240" w:line="360" w:lineRule="auto"/>
        <w:ind w:left="566" w:right="0"/>
        <w:rPr>
          <w:ins w:id="1959" w:author="Shimon" w:date="2019-07-28T16:59:00Z"/>
          <w:rFonts w:ascii="Arial" w:hAnsi="Arial"/>
          <w:sz w:val="22"/>
        </w:rPr>
      </w:pPr>
      <w:ins w:id="1960" w:author="Shimon" w:date="2019-07-28T16:59:00Z">
        <w:r>
          <w:rPr>
            <w:rFonts w:ascii="Arial" w:hAnsi="Arial" w:hint="cs"/>
            <w:sz w:val="22"/>
            <w:rtl/>
          </w:rPr>
          <w:t xml:space="preserve">ככל שלא תתקבל טענתו </w:t>
        </w:r>
      </w:ins>
      <w:ins w:id="1961" w:author="Shimon" w:date="2019-07-30T15:04:00Z">
        <w:r>
          <w:rPr>
            <w:rFonts w:ascii="Arial" w:hAnsi="Arial" w:hint="cs"/>
            <w:sz w:val="22"/>
            <w:rtl/>
          </w:rPr>
          <w:t>ל</w:t>
        </w:r>
      </w:ins>
      <w:ins w:id="1962" w:author="Shimon" w:date="2019-07-28T16:59:00Z">
        <w:r>
          <w:rPr>
            <w:rFonts w:ascii="Arial" w:hAnsi="Arial" w:hint="cs"/>
            <w:sz w:val="22"/>
            <w:rtl/>
          </w:rPr>
          <w:t xml:space="preserve">עניין </w:t>
        </w:r>
      </w:ins>
      <w:ins w:id="1963" w:author="Shimon" w:date="2019-07-30T15:05:00Z">
        <w:r>
          <w:rPr>
            <w:rFonts w:ascii="Arial" w:hAnsi="Arial" w:hint="cs"/>
            <w:sz w:val="22"/>
            <w:rtl/>
          </w:rPr>
          <w:t>ה</w:t>
        </w:r>
      </w:ins>
      <w:ins w:id="1964" w:author="Shimon" w:date="2019-07-28T16:59:00Z">
        <w:r w:rsidR="00246385">
          <w:rPr>
            <w:rFonts w:ascii="Arial" w:hAnsi="Arial" w:hint="cs"/>
            <w:sz w:val="22"/>
            <w:rtl/>
          </w:rPr>
          <w:t>תקופה הקצובה של החוזה</w:t>
        </w:r>
      </w:ins>
      <w:ins w:id="1965" w:author="Shimon" w:date="2019-07-30T15:05:00Z">
        <w:r>
          <w:rPr>
            <w:rFonts w:ascii="Arial" w:hAnsi="Arial" w:hint="cs"/>
            <w:sz w:val="22"/>
            <w:rtl/>
          </w:rPr>
          <w:t xml:space="preserve"> שהוארך ב-1.4.201</w:t>
        </w:r>
      </w:ins>
      <w:ins w:id="1966" w:author="Shimon" w:date="2019-07-30T17:20:00Z">
        <w:r w:rsidR="00C87899">
          <w:rPr>
            <w:rFonts w:ascii="Arial" w:hAnsi="Arial" w:hint="cs"/>
            <w:sz w:val="22"/>
            <w:rtl/>
          </w:rPr>
          <w:t>0</w:t>
        </w:r>
      </w:ins>
      <w:ins w:id="1967" w:author="Shimon" w:date="2019-07-28T16:59:00Z">
        <w:r w:rsidR="00246385">
          <w:rPr>
            <w:rFonts w:ascii="Arial" w:hAnsi="Arial" w:hint="cs"/>
            <w:sz w:val="22"/>
            <w:rtl/>
          </w:rPr>
          <w:t>,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לפחות לתקופת ההוד</w:t>
        </w:r>
        <w:r w:rsidR="00ED4A9B">
          <w:rPr>
            <w:rFonts w:ascii="Arial" w:hAnsi="Arial" w:hint="cs"/>
            <w:sz w:val="22"/>
            <w:rtl/>
          </w:rPr>
          <w:t>עה המוקדמת כאמור (שלושה חודשים)</w:t>
        </w:r>
      </w:ins>
      <w:ins w:id="1968" w:author="Shimon" w:date="2019-07-28T18:54:00Z">
        <w:r w:rsidR="00ED4A9B">
          <w:rPr>
            <w:rFonts w:ascii="Arial" w:hAnsi="Arial" w:hint="cs"/>
            <w:sz w:val="22"/>
            <w:rtl/>
          </w:rPr>
          <w:t xml:space="preserve"> מיום קבלת הודע</w:t>
        </w:r>
      </w:ins>
      <w:ins w:id="1969" w:author="Shimon" w:date="2019-07-28T18:56:00Z">
        <w:r w:rsidR="00ED4A9B">
          <w:rPr>
            <w:rFonts w:ascii="Arial" w:hAnsi="Arial" w:hint="cs"/>
            <w:sz w:val="22"/>
            <w:rtl/>
          </w:rPr>
          <w:t>ת הנתבעת</w:t>
        </w:r>
      </w:ins>
      <w:ins w:id="1970" w:author="Shimon" w:date="2019-07-28T18:54:00Z">
        <w:r w:rsidR="00ED4A9B">
          <w:rPr>
            <w:rFonts w:ascii="Arial" w:hAnsi="Arial" w:hint="cs"/>
            <w:sz w:val="22"/>
            <w:rtl/>
          </w:rPr>
          <w:t xml:space="preserve"> בפועל (סוף דצמבר 2012), דהיינו</w:t>
        </w:r>
      </w:ins>
      <w:ins w:id="1971" w:author="Shimon" w:date="2019-07-28T18:55:00Z">
        <w:r w:rsidR="00ED4A9B">
          <w:rPr>
            <w:rFonts w:ascii="Arial" w:hAnsi="Arial" w:hint="cs"/>
            <w:sz w:val="22"/>
            <w:rtl/>
          </w:rPr>
          <w:t>, משכורת מליאה עד סוף חודש מרץ 2013.</w:t>
        </w:r>
      </w:ins>
    </w:p>
    <w:p w14:paraId="1937D327" w14:textId="77777777" w:rsidR="00246385" w:rsidRPr="006F0929" w:rsidRDefault="00246385" w:rsidP="00246385">
      <w:pPr>
        <w:pStyle w:val="11"/>
        <w:tabs>
          <w:tab w:val="left" w:pos="566"/>
        </w:tabs>
        <w:spacing w:before="0" w:line="360" w:lineRule="auto"/>
        <w:ind w:left="566" w:right="360" w:firstLine="0"/>
        <w:rPr>
          <w:ins w:id="1972" w:author="Shimon" w:date="2019-07-28T16:59:00Z"/>
          <w:rFonts w:ascii="Arial" w:hAnsi="Arial"/>
          <w:sz w:val="22"/>
        </w:rPr>
      </w:pPr>
      <w:ins w:id="1973" w:author="Shimon" w:date="2019-07-28T16:59:00Z">
        <w:r>
          <w:rPr>
            <w:rFonts w:ascii="Arial" w:hAnsi="Arial" w:hint="cs"/>
            <w:sz w:val="22"/>
            <w:rtl/>
          </w:rPr>
          <w:t>מה עם הלנת שכר?</w:t>
        </w:r>
      </w:ins>
    </w:p>
    <w:p w14:paraId="7C1C3415" w14:textId="6737922E" w:rsidR="00AA1069" w:rsidDel="005D17E5" w:rsidRDefault="00AA1069">
      <w:pPr>
        <w:pStyle w:val="11"/>
        <w:tabs>
          <w:tab w:val="left" w:pos="1088"/>
        </w:tabs>
        <w:spacing w:before="0" w:after="240" w:line="360" w:lineRule="auto"/>
        <w:ind w:left="1088" w:firstLine="0"/>
        <w:rPr>
          <w:del w:id="1974" w:author="Shimon" w:date="2019-07-28T18:59:00Z"/>
          <w:rStyle w:val="emailstyle17"/>
          <w:rFonts w:cs="David"/>
          <w:color w:val="auto"/>
          <w:sz w:val="22"/>
          <w:rtl/>
        </w:rPr>
        <w:pPrChange w:id="1975" w:author="Shimon" w:date="2019-07-28T18:58:00Z">
          <w:pPr>
            <w:pStyle w:val="11"/>
            <w:tabs>
              <w:tab w:val="left" w:pos="1088"/>
            </w:tabs>
            <w:spacing w:before="0" w:after="240" w:line="360" w:lineRule="auto"/>
            <w:ind w:left="1088" w:firstLine="0"/>
          </w:pPr>
        </w:pPrChange>
      </w:pPr>
      <w:del w:id="1976" w:author="Shimon" w:date="2019-07-28T18:57:00Z">
        <w:r w:rsidRPr="00B35087" w:rsidDel="005D17E5">
          <w:rPr>
            <w:rStyle w:val="emailstyle17"/>
            <w:rFonts w:cs="David" w:hint="cs"/>
            <w:color w:val="auto"/>
            <w:sz w:val="22"/>
            <w:rtl/>
          </w:rPr>
          <w:delText>מאחר שהתובע יהיה זכאי לגימלה,</w:delText>
        </w:r>
      </w:del>
      <w:del w:id="1977" w:author="Shimon" w:date="2019-07-28T18:59:00Z">
        <w:r w:rsidRPr="00B35087" w:rsidDel="005D17E5">
          <w:rPr>
            <w:rStyle w:val="emailstyle17"/>
            <w:rFonts w:cs="David" w:hint="cs"/>
            <w:color w:val="auto"/>
            <w:sz w:val="22"/>
            <w:rtl/>
          </w:rPr>
          <w:delText xml:space="preserve"> </w:delText>
        </w:r>
      </w:del>
      <w:del w:id="1978" w:author="Shimon" w:date="2019-07-28T18:58:00Z">
        <w:r w:rsidRPr="00B35087" w:rsidDel="005D17E5">
          <w:rPr>
            <w:rStyle w:val="emailstyle17"/>
            <w:rFonts w:cs="David" w:hint="cs"/>
            <w:color w:val="auto"/>
            <w:sz w:val="22"/>
            <w:rtl/>
          </w:rPr>
          <w:delText>ו</w:delText>
        </w:r>
      </w:del>
      <w:del w:id="1979" w:author="Shimon" w:date="2019-07-28T18:59:00Z">
        <w:r w:rsidRPr="00B35087" w:rsidDel="005D17E5">
          <w:rPr>
            <w:rStyle w:val="emailstyle17"/>
            <w:rFonts w:cs="David" w:hint="cs"/>
            <w:color w:val="auto"/>
            <w:sz w:val="22"/>
            <w:rtl/>
          </w:rPr>
          <w:delText xml:space="preserve">על מנת למנוע טענה בדבר כפל תשלומים, יש לנכות מסכום </w:delText>
        </w:r>
      </w:del>
      <w:del w:id="1980" w:author="Shimon" w:date="2019-07-28T18:58:00Z">
        <w:r w:rsidRPr="00B35087" w:rsidDel="005D17E5">
          <w:rPr>
            <w:rStyle w:val="emailstyle17"/>
            <w:rFonts w:cs="David" w:hint="cs"/>
            <w:color w:val="auto"/>
            <w:sz w:val="22"/>
            <w:rtl/>
          </w:rPr>
          <w:delText>זה</w:delText>
        </w:r>
      </w:del>
      <w:del w:id="1981" w:author="Shimon" w:date="2019-07-28T18:59:00Z">
        <w:r w:rsidRPr="00B35087" w:rsidDel="005D17E5">
          <w:rPr>
            <w:rStyle w:val="emailstyle17"/>
            <w:rFonts w:cs="David" w:hint="cs"/>
            <w:color w:val="auto"/>
            <w:sz w:val="22"/>
            <w:rtl/>
          </w:rPr>
          <w:delText xml:space="preserve"> את הגימלה </w:delText>
        </w:r>
        <w:r w:rsidDel="005D17E5">
          <w:rPr>
            <w:rStyle w:val="emailstyle17"/>
            <w:rFonts w:cs="David" w:hint="cs"/>
            <w:color w:val="auto"/>
            <w:sz w:val="22"/>
            <w:rtl/>
          </w:rPr>
          <w:delText>שקיבל</w:delText>
        </w:r>
        <w:r w:rsidRPr="00B35087" w:rsidDel="005D17E5">
          <w:rPr>
            <w:rStyle w:val="emailstyle17"/>
            <w:rFonts w:cs="David" w:hint="cs"/>
            <w:color w:val="auto"/>
            <w:sz w:val="22"/>
            <w:rtl/>
          </w:rPr>
          <w:delText xml:space="preserve"> התובע</w:delText>
        </w:r>
        <w:r w:rsidDel="005D17E5">
          <w:rPr>
            <w:rStyle w:val="emailstyle17"/>
            <w:rFonts w:cs="David" w:hint="cs"/>
            <w:color w:val="auto"/>
            <w:sz w:val="22"/>
            <w:rtl/>
          </w:rPr>
          <w:delText xml:space="preserve"> בתקופה זאת</w:delText>
        </w:r>
        <w:r w:rsidRPr="00B35087" w:rsidDel="005D17E5">
          <w:rPr>
            <w:rStyle w:val="emailstyle17"/>
            <w:rFonts w:cs="David" w:hint="cs"/>
            <w:color w:val="auto"/>
            <w:sz w:val="22"/>
            <w:rtl/>
          </w:rPr>
          <w:delText>, העומדת על סך של _____ ₪.</w:delText>
        </w:r>
        <w:r w:rsidDel="005D17E5">
          <w:rPr>
            <w:rStyle w:val="emailstyle17"/>
            <w:rFonts w:cs="David" w:hint="cs"/>
            <w:color w:val="auto"/>
            <w:sz w:val="22"/>
            <w:rtl/>
          </w:rPr>
          <w:delText xml:space="preserve"> </w:delText>
        </w:r>
        <w:r w:rsidRPr="00CB1486" w:rsidDel="005D17E5">
          <w:rPr>
            <w:rStyle w:val="emailstyle17"/>
            <w:rFonts w:cs="David" w:hint="cs"/>
            <w:color w:val="auto"/>
            <w:sz w:val="22"/>
            <w:highlight w:val="yellow"/>
            <w:rtl/>
          </w:rPr>
          <w:delText>אני צריך לדעת כמה לקזז</w:delText>
        </w:r>
      </w:del>
    </w:p>
    <w:p w14:paraId="6585E383" w14:textId="45456DD3" w:rsidR="00AA1069" w:rsidRPr="00337F2F" w:rsidRDefault="00AA1069">
      <w:pPr>
        <w:pStyle w:val="11"/>
        <w:numPr>
          <w:ilvl w:val="1"/>
          <w:numId w:val="14"/>
        </w:numPr>
        <w:tabs>
          <w:tab w:val="clear" w:pos="792"/>
          <w:tab w:val="left" w:pos="1088"/>
        </w:tabs>
        <w:spacing w:before="0" w:after="120" w:line="360" w:lineRule="auto"/>
        <w:ind w:left="1089" w:right="0" w:hanging="567"/>
        <w:rPr>
          <w:rStyle w:val="emailstyle17"/>
          <w:rFonts w:cs="David"/>
          <w:color w:val="auto"/>
          <w:sz w:val="22"/>
          <w:rtl/>
        </w:rPr>
        <w:pPrChange w:id="1982" w:author="Shimon" w:date="2019-07-28T17:51:00Z">
          <w:pPr>
            <w:pStyle w:val="11"/>
            <w:numPr>
              <w:ilvl w:val="1"/>
              <w:numId w:val="14"/>
            </w:numPr>
            <w:tabs>
              <w:tab w:val="num" w:pos="792"/>
              <w:tab w:val="left" w:pos="1088"/>
            </w:tabs>
            <w:spacing w:before="0" w:after="240" w:line="360" w:lineRule="auto"/>
            <w:ind w:left="1088" w:right="792" w:hanging="567"/>
          </w:pPr>
        </w:pPrChange>
      </w:pPr>
      <w:r>
        <w:rPr>
          <w:rStyle w:val="emailstyle17"/>
          <w:rFonts w:cs="David" w:hint="cs"/>
          <w:color w:val="auto"/>
          <w:sz w:val="22"/>
          <w:u w:val="single"/>
          <w:rtl/>
        </w:rPr>
        <w:t>הפרשי גימלה (בשל הגדלת תקופת העבודה לפי חוזה בכירים)</w:t>
      </w:r>
      <w:r w:rsidRPr="00337F2F">
        <w:rPr>
          <w:rStyle w:val="emailstyle17"/>
          <w:rFonts w:cs="David"/>
          <w:color w:val="auto"/>
          <w:sz w:val="22"/>
          <w:rtl/>
        </w:rPr>
        <w:t xml:space="preserve"> – </w:t>
      </w:r>
    </w:p>
    <w:p w14:paraId="2FBC99FB" w14:textId="6F361904" w:rsidR="00EA3A60" w:rsidRDefault="00EC132D">
      <w:pPr>
        <w:pStyle w:val="11"/>
        <w:tabs>
          <w:tab w:val="left" w:pos="1088"/>
        </w:tabs>
        <w:spacing w:before="0" w:after="240" w:line="360" w:lineRule="auto"/>
        <w:ind w:left="1088" w:firstLine="0"/>
        <w:rPr>
          <w:rStyle w:val="emailstyle17"/>
          <w:rFonts w:cs="David"/>
          <w:color w:val="auto"/>
          <w:sz w:val="22"/>
          <w:u w:val="single"/>
          <w:rtl/>
        </w:rPr>
        <w:pPrChange w:id="1983" w:author="Shimon" w:date="2019-07-28T17:50:00Z">
          <w:pPr>
            <w:pStyle w:val="11"/>
            <w:tabs>
              <w:tab w:val="left" w:pos="1088"/>
            </w:tabs>
            <w:spacing w:before="0" w:after="240" w:line="360" w:lineRule="auto"/>
            <w:ind w:left="1088" w:firstLine="0"/>
          </w:pPr>
        </w:pPrChange>
      </w:pPr>
      <w:r>
        <w:rPr>
          <w:rStyle w:val="emailstyle17"/>
          <w:rFonts w:cs="David" w:hint="cs"/>
          <w:color w:val="auto"/>
          <w:sz w:val="22"/>
          <w:rtl/>
        </w:rPr>
        <w:t>הגדלת התקופה הקובעת לפנסיה תקציבית בשיעור של 3.33%</w:t>
      </w:r>
      <w:del w:id="1984" w:author="Shimon" w:date="2019-07-24T12:03:00Z">
        <w:r w:rsidDel="001D0C79">
          <w:rPr>
            <w:rStyle w:val="emailstyle17"/>
            <w:rFonts w:cs="David" w:hint="cs"/>
            <w:color w:val="auto"/>
            <w:sz w:val="22"/>
            <w:rtl/>
          </w:rPr>
          <w:delText>,</w:delText>
        </w:r>
      </w:del>
      <w:r>
        <w:rPr>
          <w:rStyle w:val="emailstyle17"/>
          <w:rFonts w:cs="David" w:hint="cs"/>
          <w:color w:val="auto"/>
          <w:sz w:val="22"/>
          <w:rtl/>
        </w:rPr>
        <w:t xml:space="preserve"> </w:t>
      </w:r>
      <w:ins w:id="1985" w:author="Shimon" w:date="2019-07-24T11:59:00Z">
        <w:r w:rsidR="001D0C79">
          <w:rPr>
            <w:rStyle w:val="emailstyle17"/>
            <w:rFonts w:cs="David" w:hint="cs"/>
            <w:color w:val="auto"/>
            <w:sz w:val="22"/>
            <w:rtl/>
          </w:rPr>
          <w:t xml:space="preserve">(לפי 2% לשנה </w:t>
        </w:r>
      </w:ins>
      <w:ins w:id="1986" w:author="Shimon" w:date="2019-07-24T12:02:00Z">
        <w:r w:rsidR="001D0C79">
          <w:rPr>
            <w:rStyle w:val="emailstyle17"/>
            <w:rFonts w:cs="David"/>
            <w:color w:val="auto"/>
            <w:sz w:val="22"/>
          </w:rPr>
          <w:t>1.667</w:t>
        </w:r>
        <w:r w:rsidR="001D0C79">
          <w:rPr>
            <w:rStyle w:val="emailstyle17"/>
            <w:rFonts w:cs="David" w:hint="cs"/>
            <w:color w:val="auto"/>
            <w:sz w:val="22"/>
          </w:rPr>
          <w:t xml:space="preserve"> X</w:t>
        </w:r>
      </w:ins>
      <w:ins w:id="1987" w:author="Shimon" w:date="2019-07-24T12:03:00Z">
        <w:r w:rsidR="001D0C79">
          <w:rPr>
            <w:rStyle w:val="emailstyle17"/>
            <w:rFonts w:cs="David" w:hint="cs"/>
            <w:color w:val="auto"/>
            <w:sz w:val="22"/>
            <w:rtl/>
          </w:rPr>
          <w:t>שנים)</w:t>
        </w:r>
      </w:ins>
      <w:ins w:id="1988" w:author="Shimon" w:date="2019-07-24T12:11:00Z">
        <w:r w:rsidR="00957B67">
          <w:rPr>
            <w:rStyle w:val="emailstyle17"/>
            <w:rFonts w:cs="David" w:hint="cs"/>
            <w:color w:val="auto"/>
            <w:sz w:val="22"/>
            <w:rtl/>
          </w:rPr>
          <w:t>.</w:t>
        </w:r>
      </w:ins>
    </w:p>
    <w:p w14:paraId="239DB834" w14:textId="77777777" w:rsidR="00EA3A60" w:rsidRPr="00D07163" w:rsidRDefault="00957B67" w:rsidP="00EA3A60">
      <w:pPr>
        <w:pStyle w:val="11"/>
        <w:tabs>
          <w:tab w:val="left" w:pos="1088"/>
        </w:tabs>
        <w:spacing w:before="0" w:line="360" w:lineRule="auto"/>
        <w:ind w:left="1089" w:firstLine="0"/>
        <w:rPr>
          <w:rStyle w:val="emailstyle17"/>
          <w:rFonts w:cs="David"/>
          <w:b/>
          <w:bCs/>
          <w:color w:val="auto"/>
          <w:sz w:val="22"/>
          <w:rtl/>
        </w:rPr>
      </w:pPr>
      <w:ins w:id="1989" w:author="Shimon" w:date="2019-07-24T12:11:00Z">
        <w:r w:rsidRPr="00EA3A60">
          <w:rPr>
            <w:rStyle w:val="emailstyle17"/>
            <w:rFonts w:cs="David" w:hint="cs"/>
            <w:color w:val="auto"/>
            <w:sz w:val="22"/>
            <w:u w:val="single"/>
            <w:rtl/>
          </w:rPr>
          <w:lastRenderedPageBreak/>
          <w:t xml:space="preserve"> </w:t>
        </w:r>
        <w:r w:rsidRPr="00D07163">
          <w:rPr>
            <w:rStyle w:val="emailstyle17"/>
            <w:rFonts w:cs="David" w:hint="eastAsia"/>
            <w:b/>
            <w:bCs/>
            <w:color w:val="auto"/>
            <w:sz w:val="22"/>
            <w:u w:val="single"/>
            <w:rtl/>
            <w:rPrChange w:id="1990" w:author="Shimon" w:date="2019-07-25T13:01:00Z">
              <w:rPr>
                <w:rStyle w:val="emailstyle17"/>
                <w:rFonts w:cs="David" w:hint="eastAsia"/>
                <w:color w:val="auto"/>
                <w:sz w:val="22"/>
                <w:u w:val="single"/>
                <w:rtl/>
              </w:rPr>
            </w:rPrChange>
          </w:rPr>
          <w:t>כימות</w:t>
        </w:r>
        <w:r w:rsidRPr="00D07163">
          <w:rPr>
            <w:rStyle w:val="emailstyle17"/>
            <w:rFonts w:cs="David"/>
            <w:b/>
            <w:bCs/>
            <w:color w:val="auto"/>
            <w:sz w:val="22"/>
            <w:u w:val="single"/>
            <w:rtl/>
            <w:rPrChange w:id="1991" w:author="Shimon" w:date="2019-07-25T13:01:00Z">
              <w:rPr>
                <w:rStyle w:val="emailstyle17"/>
                <w:rFonts w:cs="David"/>
                <w:color w:val="auto"/>
                <w:sz w:val="22"/>
                <w:u w:val="single"/>
                <w:rtl/>
              </w:rPr>
            </w:rPrChange>
          </w:rPr>
          <w:t xml:space="preserve"> </w:t>
        </w:r>
        <w:r w:rsidRPr="00D07163">
          <w:rPr>
            <w:rStyle w:val="emailstyle17"/>
            <w:rFonts w:cs="David" w:hint="eastAsia"/>
            <w:b/>
            <w:bCs/>
            <w:color w:val="auto"/>
            <w:sz w:val="22"/>
            <w:u w:val="single"/>
            <w:rtl/>
            <w:rPrChange w:id="1992" w:author="Shimon" w:date="2019-07-25T13:01:00Z">
              <w:rPr>
                <w:rStyle w:val="emailstyle17"/>
                <w:rFonts w:cs="David" w:hint="eastAsia"/>
                <w:color w:val="auto"/>
                <w:sz w:val="22"/>
                <w:u w:val="single"/>
                <w:rtl/>
              </w:rPr>
            </w:rPrChange>
          </w:rPr>
          <w:t>כספי</w:t>
        </w:r>
        <w:r w:rsidRPr="00D07163">
          <w:rPr>
            <w:rStyle w:val="emailstyle17"/>
            <w:rFonts w:cs="David"/>
            <w:b/>
            <w:bCs/>
            <w:color w:val="auto"/>
            <w:sz w:val="22"/>
            <w:u w:val="single"/>
            <w:rtl/>
            <w:rPrChange w:id="1993" w:author="Shimon" w:date="2019-07-25T13:01:00Z">
              <w:rPr>
                <w:rStyle w:val="emailstyle17"/>
                <w:rFonts w:cs="David"/>
                <w:color w:val="auto"/>
                <w:sz w:val="22"/>
                <w:u w:val="single"/>
                <w:rtl/>
              </w:rPr>
            </w:rPrChange>
          </w:rPr>
          <w:t>:</w:t>
        </w:r>
        <w:r w:rsidRPr="00D07163">
          <w:rPr>
            <w:rStyle w:val="emailstyle17"/>
            <w:rFonts w:cs="David"/>
            <w:b/>
            <w:bCs/>
            <w:color w:val="auto"/>
            <w:sz w:val="22"/>
            <w:rtl/>
            <w:rPrChange w:id="1994" w:author="Shimon" w:date="2019-07-25T13:01:00Z">
              <w:rPr>
                <w:rStyle w:val="emailstyle17"/>
                <w:rFonts w:cs="David"/>
                <w:color w:val="auto"/>
                <w:sz w:val="22"/>
                <w:rtl/>
              </w:rPr>
            </w:rPrChange>
          </w:rPr>
          <w:t xml:space="preserve">  </w:t>
        </w:r>
      </w:ins>
    </w:p>
    <w:p w14:paraId="742FB7B0" w14:textId="74B06FC4" w:rsidR="00957B67" w:rsidRPr="00EA3A60" w:rsidRDefault="00EA3A60" w:rsidP="00EA3A60">
      <w:pPr>
        <w:pStyle w:val="11"/>
        <w:tabs>
          <w:tab w:val="left" w:pos="1088"/>
        </w:tabs>
        <w:spacing w:before="0" w:after="240" w:line="360" w:lineRule="auto"/>
        <w:ind w:left="1088" w:firstLine="0"/>
        <w:rPr>
          <w:rStyle w:val="emailstyle17"/>
          <w:rFonts w:cs="David"/>
          <w:b/>
          <w:bCs/>
          <w:color w:val="auto"/>
          <w:sz w:val="22"/>
          <w:rtl/>
        </w:rPr>
      </w:pPr>
      <w:ins w:id="1995" w:author="Shimon" w:date="2019-07-24T12:19:00Z">
        <w:r>
          <w:rPr>
            <w:rStyle w:val="emailstyle17"/>
            <w:rFonts w:cs="David" w:hint="cs"/>
            <w:b/>
            <w:bCs/>
            <w:color w:val="auto"/>
            <w:sz w:val="22"/>
            <w:rtl/>
          </w:rPr>
          <w:t xml:space="preserve">תוספת לפנסיה בשיעור חודשי של 1,182 ₪ </w:t>
        </w:r>
        <w:r w:rsidRPr="00EA3A60">
          <w:rPr>
            <w:rStyle w:val="emailstyle17"/>
            <w:rFonts w:cs="David" w:hint="cs"/>
            <w:color w:val="auto"/>
            <w:sz w:val="22"/>
            <w:rtl/>
          </w:rPr>
          <w:t xml:space="preserve">(35,467ש"ח </w:t>
        </w:r>
        <w:r w:rsidRPr="00EA3A60">
          <w:rPr>
            <w:rStyle w:val="emailstyle17"/>
            <w:rFonts w:cs="David" w:hint="cs"/>
            <w:color w:val="auto"/>
            <w:sz w:val="22"/>
          </w:rPr>
          <w:t xml:space="preserve"> X</w:t>
        </w:r>
        <w:r w:rsidRPr="00EA3A60">
          <w:rPr>
            <w:rStyle w:val="emailstyle17"/>
            <w:rFonts w:cs="David" w:hint="cs"/>
            <w:color w:val="auto"/>
            <w:sz w:val="22"/>
            <w:rtl/>
          </w:rPr>
          <w:t>3.33%</w:t>
        </w:r>
        <w:r w:rsidRPr="00EA3A60">
          <w:rPr>
            <w:rStyle w:val="emailstyle17"/>
            <w:rFonts w:cs="David" w:hint="cs"/>
            <w:color w:val="auto"/>
            <w:sz w:val="22"/>
          </w:rPr>
          <w:t xml:space="preserve"> </w:t>
        </w:r>
        <w:r w:rsidRPr="00EA3A60">
          <w:rPr>
            <w:rStyle w:val="emailstyle17"/>
            <w:rFonts w:cs="David"/>
            <w:color w:val="auto"/>
            <w:sz w:val="22"/>
          </w:rPr>
          <w:t>(</w:t>
        </w:r>
      </w:ins>
    </w:p>
    <w:p w14:paraId="05047F77" w14:textId="60DCBE52" w:rsidR="00EA3A60" w:rsidRDefault="00957B67" w:rsidP="00EA3A60">
      <w:pPr>
        <w:pStyle w:val="11"/>
        <w:tabs>
          <w:tab w:val="left" w:pos="1088"/>
        </w:tabs>
        <w:spacing w:before="0" w:after="240" w:line="360" w:lineRule="auto"/>
        <w:ind w:left="1088" w:firstLine="0"/>
        <w:rPr>
          <w:ins w:id="1996" w:author="Shimon" w:date="2019-07-24T12:24:00Z"/>
          <w:rStyle w:val="emailstyle17"/>
          <w:rFonts w:cs="David"/>
          <w:color w:val="auto"/>
          <w:sz w:val="22"/>
          <w:rtl/>
        </w:rPr>
      </w:pPr>
      <w:ins w:id="1997" w:author="Shimon" w:date="2019-07-24T12:12:00Z">
        <w:r>
          <w:rPr>
            <w:rStyle w:val="emailstyle17"/>
            <w:rFonts w:cs="David" w:hint="cs"/>
            <w:color w:val="auto"/>
            <w:sz w:val="22"/>
            <w:rtl/>
          </w:rPr>
          <w:t xml:space="preserve"> </w:t>
        </w:r>
      </w:ins>
      <w:ins w:id="1998" w:author="Shimon" w:date="2019-07-24T12:22:00Z">
        <w:r w:rsidR="00EA3A60">
          <w:rPr>
            <w:rStyle w:val="emailstyle17"/>
            <w:rFonts w:cs="David" w:hint="cs"/>
            <w:color w:val="auto"/>
            <w:sz w:val="22"/>
            <w:rtl/>
          </w:rPr>
          <w:t xml:space="preserve">סך </w:t>
        </w:r>
        <w:r w:rsidR="00227A8C">
          <w:rPr>
            <w:rStyle w:val="emailstyle17"/>
            <w:rFonts w:cs="David" w:hint="cs"/>
            <w:color w:val="auto"/>
            <w:sz w:val="22"/>
            <w:rtl/>
          </w:rPr>
          <w:t>הפרשי פנסיה</w:t>
        </w:r>
      </w:ins>
      <w:ins w:id="1999" w:author="Shimon" w:date="2019-07-24T12:12:00Z">
        <w:r>
          <w:rPr>
            <w:rStyle w:val="emailstyle17"/>
            <w:rFonts w:cs="David" w:hint="cs"/>
            <w:color w:val="auto"/>
            <w:sz w:val="22"/>
            <w:rtl/>
          </w:rPr>
          <w:t xml:space="preserve"> מ</w:t>
        </w:r>
      </w:ins>
      <w:ins w:id="2000" w:author="Shimon" w:date="2019-07-24T12:13:00Z">
        <w:r>
          <w:rPr>
            <w:rStyle w:val="emailstyle17"/>
            <w:rFonts w:cs="David" w:hint="cs"/>
            <w:color w:val="auto"/>
            <w:sz w:val="22"/>
            <w:rtl/>
          </w:rPr>
          <w:t>-</w:t>
        </w:r>
      </w:ins>
      <w:ins w:id="2001" w:author="Shimon" w:date="2019-07-24T12:12:00Z">
        <w:r w:rsidRPr="00957B67">
          <w:rPr>
            <w:rStyle w:val="emailstyle17"/>
            <w:rFonts w:cs="David"/>
            <w:color w:val="auto"/>
            <w:sz w:val="22"/>
            <w:rtl/>
          </w:rPr>
          <w:t>1.</w:t>
        </w:r>
        <w:r w:rsidRPr="00957B67">
          <w:rPr>
            <w:rStyle w:val="emailstyle17"/>
            <w:rFonts w:cs="David"/>
            <w:color w:val="auto"/>
            <w:sz w:val="22"/>
            <w:rtl/>
            <w:rPrChange w:id="2002" w:author="Shimon" w:date="2019-07-24T12:14:00Z">
              <w:rPr>
                <w:rStyle w:val="emailstyle17"/>
                <w:rFonts w:cs="David"/>
                <w:b/>
                <w:bCs/>
                <w:color w:val="auto"/>
                <w:sz w:val="22"/>
                <w:rtl/>
              </w:rPr>
            </w:rPrChange>
          </w:rPr>
          <w:t>4.2014</w:t>
        </w:r>
      </w:ins>
      <w:del w:id="2003" w:author="Shimon" w:date="2019-07-24T12:12:00Z">
        <w:r w:rsidR="00EC132D" w:rsidRPr="00957B67" w:rsidDel="00957B67">
          <w:rPr>
            <w:rStyle w:val="emailstyle17"/>
            <w:rFonts w:cs="David"/>
            <w:color w:val="auto"/>
            <w:sz w:val="22"/>
            <w:rtl/>
            <w:rPrChange w:id="2004" w:author="Shimon" w:date="2019-07-24T12:14:00Z">
              <w:rPr>
                <w:rStyle w:val="emailstyle17"/>
                <w:rFonts w:cs="David"/>
                <w:b/>
                <w:bCs/>
                <w:color w:val="auto"/>
                <w:sz w:val="22"/>
                <w:rtl/>
              </w:rPr>
            </w:rPrChange>
          </w:rPr>
          <w:delText>.</w:delText>
        </w:r>
      </w:del>
      <w:ins w:id="2005" w:author="Shimon" w:date="2019-07-24T12:13:00Z">
        <w:r w:rsidRPr="00957B67">
          <w:rPr>
            <w:rStyle w:val="emailstyle17"/>
            <w:rFonts w:cs="David" w:hint="eastAsia"/>
            <w:color w:val="auto"/>
            <w:sz w:val="22"/>
            <w:rtl/>
            <w:rPrChange w:id="2006" w:author="Shimon" w:date="2019-07-24T12:14:00Z">
              <w:rPr>
                <w:rStyle w:val="emailstyle17"/>
                <w:rFonts w:cs="David" w:hint="eastAsia"/>
                <w:b/>
                <w:bCs/>
                <w:color w:val="auto"/>
                <w:sz w:val="22"/>
                <w:rtl/>
              </w:rPr>
            </w:rPrChange>
          </w:rPr>
          <w:t>עד</w:t>
        </w:r>
        <w:r w:rsidRPr="00957B67">
          <w:rPr>
            <w:rStyle w:val="emailstyle17"/>
            <w:rFonts w:cs="David"/>
            <w:color w:val="auto"/>
            <w:sz w:val="22"/>
            <w:rtl/>
            <w:rPrChange w:id="2007" w:author="Shimon" w:date="2019-07-24T12:14:00Z">
              <w:rPr>
                <w:rStyle w:val="emailstyle17"/>
                <w:rFonts w:cs="David"/>
                <w:b/>
                <w:bCs/>
                <w:color w:val="auto"/>
                <w:sz w:val="22"/>
                <w:rtl/>
              </w:rPr>
            </w:rPrChange>
          </w:rPr>
          <w:t xml:space="preserve"> </w:t>
        </w:r>
        <w:r w:rsidRPr="00957B67">
          <w:rPr>
            <w:rStyle w:val="emailstyle17"/>
            <w:rFonts w:cs="David" w:hint="eastAsia"/>
            <w:color w:val="auto"/>
            <w:sz w:val="22"/>
            <w:rtl/>
            <w:rPrChange w:id="2008" w:author="Shimon" w:date="2019-07-24T12:14:00Z">
              <w:rPr>
                <w:rStyle w:val="emailstyle17"/>
                <w:rFonts w:cs="David" w:hint="eastAsia"/>
                <w:b/>
                <w:bCs/>
                <w:color w:val="auto"/>
                <w:sz w:val="22"/>
                <w:rtl/>
              </w:rPr>
            </w:rPrChange>
          </w:rPr>
          <w:t>היום</w:t>
        </w:r>
      </w:ins>
      <w:del w:id="2009" w:author="Shimon" w:date="2019-07-24T12:12:00Z">
        <w:r w:rsidR="00EC132D" w:rsidRPr="00957B67" w:rsidDel="00957B67">
          <w:rPr>
            <w:rStyle w:val="emailstyle17"/>
            <w:rFonts w:cs="David"/>
            <w:color w:val="auto"/>
            <w:sz w:val="22"/>
            <w:rtl/>
            <w:rPrChange w:id="2010" w:author="Shimon" w:date="2019-07-24T12:14:00Z">
              <w:rPr>
                <w:rStyle w:val="emailstyle17"/>
                <w:rFonts w:cs="David"/>
                <w:b/>
                <w:bCs/>
                <w:color w:val="auto"/>
                <w:sz w:val="22"/>
                <w:rtl/>
              </w:rPr>
            </w:rPrChange>
          </w:rPr>
          <w:delText xml:space="preserve"> </w:delText>
        </w:r>
      </w:del>
      <w:ins w:id="2011" w:author="Shimon" w:date="2019-07-24T12:23:00Z">
        <w:r w:rsidR="00EA3A60">
          <w:rPr>
            <w:rStyle w:val="emailstyle17"/>
            <w:rFonts w:cs="David" w:hint="cs"/>
            <w:color w:val="auto"/>
            <w:sz w:val="22"/>
            <w:rtl/>
          </w:rPr>
          <w:t>(64 חודשים)</w:t>
        </w:r>
      </w:ins>
      <w:r w:rsidR="00EA3A60">
        <w:rPr>
          <w:rStyle w:val="emailstyle17"/>
          <w:rFonts w:cs="David" w:hint="cs"/>
          <w:color w:val="auto"/>
          <w:sz w:val="22"/>
          <w:rtl/>
        </w:rPr>
        <w:t>:</w:t>
      </w:r>
      <w:ins w:id="2012" w:author="Shimon" w:date="2019-07-24T12:23:00Z">
        <w:r w:rsidR="00EA3A60">
          <w:rPr>
            <w:rStyle w:val="emailstyle17"/>
            <w:rFonts w:cs="David" w:hint="cs"/>
            <w:color w:val="auto"/>
            <w:sz w:val="22"/>
            <w:rtl/>
          </w:rPr>
          <w:t xml:space="preserve"> </w:t>
        </w:r>
      </w:ins>
      <w:ins w:id="2013" w:author="Shimon" w:date="2019-07-24T12:24:00Z">
        <w:r w:rsidR="00EA3A60" w:rsidRPr="00227A8C">
          <w:rPr>
            <w:rStyle w:val="emailstyle17"/>
            <w:rFonts w:cs="David"/>
            <w:b/>
            <w:bCs/>
            <w:color w:val="auto"/>
            <w:sz w:val="22"/>
            <w:rtl/>
            <w:rPrChange w:id="2014" w:author="Shimon" w:date="2019-07-24T12:36:00Z">
              <w:rPr>
                <w:rStyle w:val="emailstyle17"/>
                <w:rFonts w:cs="David"/>
                <w:color w:val="auto"/>
                <w:sz w:val="22"/>
                <w:rtl/>
              </w:rPr>
            </w:rPrChange>
          </w:rPr>
          <w:t>75,648ש"ח</w:t>
        </w:r>
      </w:ins>
      <w:ins w:id="2015" w:author="Shimon" w:date="2019-07-24T12:35:00Z">
        <w:r w:rsidR="00227A8C">
          <w:rPr>
            <w:rStyle w:val="emailstyle17"/>
            <w:rFonts w:cs="David" w:hint="cs"/>
            <w:color w:val="auto"/>
            <w:sz w:val="22"/>
            <w:rtl/>
          </w:rPr>
          <w:t xml:space="preserve"> (1,182ש"ח  </w:t>
        </w:r>
      </w:ins>
      <w:ins w:id="2016" w:author="Shimon" w:date="2019-07-24T12:36:00Z">
        <w:r w:rsidR="00227A8C">
          <w:rPr>
            <w:rStyle w:val="emailstyle17"/>
            <w:rFonts w:cs="David"/>
            <w:color w:val="auto"/>
            <w:sz w:val="22"/>
          </w:rPr>
          <w:t xml:space="preserve"> </w:t>
        </w:r>
        <w:r w:rsidR="00227A8C">
          <w:rPr>
            <w:rStyle w:val="emailstyle17"/>
            <w:rFonts w:cs="David" w:hint="cs"/>
            <w:color w:val="auto"/>
            <w:sz w:val="22"/>
          </w:rPr>
          <w:t>X</w:t>
        </w:r>
      </w:ins>
      <w:ins w:id="2017" w:author="Shimon" w:date="2019-07-24T12:35:00Z">
        <w:r w:rsidR="00227A8C">
          <w:rPr>
            <w:rStyle w:val="emailstyle17"/>
            <w:rFonts w:cs="David" w:hint="cs"/>
            <w:color w:val="auto"/>
            <w:sz w:val="22"/>
            <w:rtl/>
          </w:rPr>
          <w:t>64חודש</w:t>
        </w:r>
      </w:ins>
      <w:ins w:id="2018" w:author="Shimon" w:date="2019-07-25T14:38:00Z">
        <w:r w:rsidR="005C6DBB">
          <w:rPr>
            <w:rStyle w:val="emailstyle17"/>
            <w:rFonts w:cs="David" w:hint="cs"/>
            <w:color w:val="auto"/>
            <w:sz w:val="22"/>
            <w:rtl/>
          </w:rPr>
          <w:t>י</w:t>
        </w:r>
      </w:ins>
      <w:ins w:id="2019" w:author="Shimon" w:date="2019-07-24T12:35:00Z">
        <w:r w:rsidR="00227A8C">
          <w:rPr>
            <w:rStyle w:val="emailstyle17"/>
            <w:rFonts w:cs="David" w:hint="cs"/>
            <w:color w:val="auto"/>
            <w:sz w:val="22"/>
            <w:rtl/>
          </w:rPr>
          <w:t>ם</w:t>
        </w:r>
      </w:ins>
      <w:ins w:id="2020" w:author="Shimon" w:date="2019-07-24T12:36:00Z">
        <w:r w:rsidR="00227A8C">
          <w:rPr>
            <w:rStyle w:val="emailstyle17"/>
            <w:rFonts w:cs="David" w:hint="cs"/>
            <w:color w:val="auto"/>
            <w:sz w:val="22"/>
            <w:rtl/>
          </w:rPr>
          <w:t>)</w:t>
        </w:r>
      </w:ins>
    </w:p>
    <w:p w14:paraId="482494E1" w14:textId="19F733A1" w:rsidR="00D737D6" w:rsidRDefault="00EA3A60">
      <w:pPr>
        <w:pStyle w:val="11"/>
        <w:tabs>
          <w:tab w:val="left" w:pos="1088"/>
        </w:tabs>
        <w:spacing w:before="0" w:after="240" w:line="360" w:lineRule="auto"/>
        <w:ind w:left="1088" w:firstLine="0"/>
        <w:rPr>
          <w:ins w:id="2021" w:author="Shimon" w:date="2019-07-24T12:47:00Z"/>
          <w:rStyle w:val="emailstyle17"/>
          <w:rFonts w:cs="David"/>
          <w:color w:val="auto"/>
          <w:sz w:val="22"/>
          <w:rtl/>
        </w:rPr>
        <w:pPrChange w:id="2022" w:author="Shimon" w:date="2019-07-28T17:52:00Z">
          <w:pPr>
            <w:pStyle w:val="11"/>
            <w:tabs>
              <w:tab w:val="left" w:pos="1088"/>
            </w:tabs>
            <w:spacing w:before="0" w:after="240" w:line="360" w:lineRule="auto"/>
            <w:ind w:left="1088" w:firstLine="0"/>
          </w:pPr>
        </w:pPrChange>
      </w:pPr>
      <w:del w:id="2023" w:author="Shimon" w:date="2019-07-24T12:42:00Z">
        <w:r w:rsidDel="00D737D6">
          <w:rPr>
            <w:rStyle w:val="emailstyle17"/>
            <w:rFonts w:cs="David" w:hint="cs"/>
            <w:color w:val="auto"/>
            <w:sz w:val="22"/>
            <w:rtl/>
          </w:rPr>
          <w:delText xml:space="preserve">  </w:delText>
        </w:r>
      </w:del>
      <w:del w:id="2024" w:author="Shimon" w:date="2019-07-24T12:11:00Z">
        <w:r w:rsidR="00EC132D" w:rsidDel="00957B67">
          <w:rPr>
            <w:rStyle w:val="emailstyle17"/>
            <w:rFonts w:cs="David" w:hint="cs"/>
            <w:color w:val="auto"/>
            <w:sz w:val="22"/>
            <w:rtl/>
          </w:rPr>
          <w:delText xml:space="preserve">לצרכי כימות כספי: </w:delText>
        </w:r>
      </w:del>
      <w:r w:rsidR="00EC132D">
        <w:rPr>
          <w:rStyle w:val="emailstyle17"/>
          <w:rFonts w:cs="David" w:hint="cs"/>
          <w:color w:val="auto"/>
          <w:sz w:val="22"/>
          <w:rtl/>
        </w:rPr>
        <w:t xml:space="preserve">בהתחשב בגילו של התובע </w:t>
      </w:r>
      <w:ins w:id="2025" w:author="Shimon" w:date="2019-07-24T12:41:00Z">
        <w:r w:rsidR="00D737D6">
          <w:rPr>
            <w:rStyle w:val="emailstyle17"/>
            <w:rFonts w:cs="David" w:hint="cs"/>
            <w:color w:val="auto"/>
            <w:sz w:val="22"/>
            <w:rtl/>
          </w:rPr>
          <w:t xml:space="preserve">(74) </w:t>
        </w:r>
      </w:ins>
      <w:r w:rsidR="00EC132D">
        <w:rPr>
          <w:rStyle w:val="emailstyle17"/>
          <w:rFonts w:cs="David" w:hint="cs"/>
          <w:color w:val="auto"/>
          <w:sz w:val="22"/>
          <w:rtl/>
        </w:rPr>
        <w:t xml:space="preserve">ונתוני הלשכה המרכזית לסטטיסטיקה </w:t>
      </w:r>
      <w:r w:rsidR="00D737D6">
        <w:rPr>
          <w:rStyle w:val="emailstyle17"/>
          <w:rFonts w:cs="David" w:hint="cs"/>
          <w:color w:val="auto"/>
          <w:sz w:val="22"/>
          <w:rtl/>
        </w:rPr>
        <w:t>ה</w:t>
      </w:r>
      <w:r w:rsidR="00EC132D">
        <w:rPr>
          <w:rStyle w:val="emailstyle17"/>
          <w:rFonts w:cs="David" w:hint="cs"/>
          <w:color w:val="auto"/>
          <w:sz w:val="22"/>
          <w:rtl/>
        </w:rPr>
        <w:t xml:space="preserve">תובע צפוי לחיות (סטטיסטית!) </w:t>
      </w:r>
      <w:r w:rsidR="00880231">
        <w:rPr>
          <w:rStyle w:val="emailstyle17"/>
          <w:rFonts w:cs="David" w:hint="cs"/>
          <w:color w:val="auto"/>
          <w:sz w:val="22"/>
          <w:rtl/>
        </w:rPr>
        <w:t xml:space="preserve">עוד 203 חודשים לאחר גיל </w:t>
      </w:r>
      <w:del w:id="2026" w:author="Shimon" w:date="2019-07-24T12:08:00Z">
        <w:r w:rsidR="00880231" w:rsidDel="00957B67">
          <w:rPr>
            <w:rStyle w:val="emailstyle17"/>
            <w:rFonts w:cs="David" w:hint="cs"/>
            <w:color w:val="auto"/>
            <w:sz w:val="22"/>
            <w:rtl/>
          </w:rPr>
          <w:delText>67</w:delText>
        </w:r>
      </w:del>
      <w:ins w:id="2027" w:author="Shimon" w:date="2019-07-28T17:51:00Z">
        <w:r w:rsidR="003A5A96">
          <w:rPr>
            <w:rStyle w:val="emailstyle17"/>
            <w:rFonts w:cs="David" w:hint="cs"/>
            <w:color w:val="auto"/>
            <w:sz w:val="22"/>
            <w:rtl/>
          </w:rPr>
          <w:t>74</w:t>
        </w:r>
      </w:ins>
      <w:r w:rsidR="00880231">
        <w:rPr>
          <w:rStyle w:val="emailstyle17"/>
          <w:rFonts w:cs="David" w:hint="cs"/>
          <w:color w:val="auto"/>
          <w:sz w:val="22"/>
          <w:rtl/>
        </w:rPr>
        <w:t>,</w:t>
      </w:r>
      <w:ins w:id="2028" w:author="Shimon" w:date="2019-07-24T12:42:00Z">
        <w:r w:rsidR="003A5A96">
          <w:rPr>
            <w:rStyle w:val="emailstyle17"/>
            <w:rFonts w:cs="David" w:hint="cs"/>
            <w:color w:val="auto"/>
            <w:sz w:val="22"/>
            <w:rtl/>
          </w:rPr>
          <w:t xml:space="preserve">(למה </w:t>
        </w:r>
      </w:ins>
      <w:ins w:id="2029" w:author="Shimon" w:date="2019-07-28T17:52:00Z">
        <w:r w:rsidR="003A5A96">
          <w:rPr>
            <w:rStyle w:val="emailstyle17"/>
            <w:rFonts w:cs="David" w:hint="cs"/>
            <w:color w:val="auto"/>
            <w:sz w:val="22"/>
            <w:rtl/>
          </w:rPr>
          <w:t>מ</w:t>
        </w:r>
      </w:ins>
      <w:ins w:id="2030" w:author="Shimon" w:date="2019-07-24T12:42:00Z">
        <w:r w:rsidR="00D737D6">
          <w:rPr>
            <w:rStyle w:val="emailstyle17"/>
            <w:rFonts w:cs="David" w:hint="cs"/>
            <w:color w:val="auto"/>
            <w:sz w:val="22"/>
            <w:rtl/>
          </w:rPr>
          <w:t xml:space="preserve">גיל </w:t>
        </w:r>
      </w:ins>
      <w:ins w:id="2031" w:author="Shimon" w:date="2019-07-28T17:52:00Z">
        <w:r w:rsidR="003A5A96">
          <w:rPr>
            <w:rStyle w:val="emailstyle17"/>
            <w:rFonts w:cs="David" w:hint="cs"/>
            <w:color w:val="auto"/>
            <w:sz w:val="22"/>
            <w:rtl/>
          </w:rPr>
          <w:t>67?</w:t>
        </w:r>
      </w:ins>
      <w:ins w:id="2032" w:author="Shimon" w:date="2019-07-24T12:42:00Z">
        <w:r w:rsidR="00D737D6">
          <w:rPr>
            <w:rStyle w:val="emailstyle17"/>
            <w:rFonts w:cs="David" w:hint="cs"/>
            <w:color w:val="auto"/>
            <w:sz w:val="22"/>
            <w:rtl/>
          </w:rPr>
          <w:t>)</w:t>
        </w:r>
      </w:ins>
      <w:r w:rsidR="00880231">
        <w:rPr>
          <w:rStyle w:val="emailstyle17"/>
          <w:rFonts w:cs="David" w:hint="cs"/>
          <w:color w:val="auto"/>
          <w:sz w:val="22"/>
          <w:rtl/>
        </w:rPr>
        <w:t xml:space="preserve"> </w:t>
      </w:r>
      <w:ins w:id="2033" w:author="Shimon" w:date="2019-07-24T12:50:00Z">
        <w:r w:rsidR="009526CC">
          <w:rPr>
            <w:rStyle w:val="emailstyle17"/>
            <w:rFonts w:cs="David" w:hint="cs"/>
            <w:color w:val="auto"/>
            <w:sz w:val="22"/>
            <w:rtl/>
          </w:rPr>
          <w:t>ולפיכך יש להוסיף</w:t>
        </w:r>
      </w:ins>
      <w:r w:rsidR="009526CC">
        <w:rPr>
          <w:rStyle w:val="emailstyle17"/>
          <w:rFonts w:cs="David" w:hint="cs"/>
          <w:color w:val="auto"/>
          <w:sz w:val="22"/>
          <w:rtl/>
        </w:rPr>
        <w:t xml:space="preserve"> </w:t>
      </w:r>
      <w:ins w:id="2034" w:author="Shimon" w:date="2019-07-24T12:45:00Z">
        <w:r w:rsidR="00D737D6">
          <w:rPr>
            <w:rStyle w:val="emailstyle17"/>
            <w:rFonts w:cs="David" w:hint="cs"/>
            <w:color w:val="auto"/>
            <w:sz w:val="22"/>
            <w:rtl/>
          </w:rPr>
          <w:t xml:space="preserve">הפרשי פנסיה </w:t>
        </w:r>
      </w:ins>
      <w:ins w:id="2035" w:author="Shimon" w:date="2019-07-24T12:47:00Z">
        <w:r w:rsidR="00D737D6">
          <w:rPr>
            <w:rStyle w:val="emailstyle17"/>
            <w:rFonts w:cs="David" w:hint="cs"/>
            <w:color w:val="auto"/>
            <w:sz w:val="22"/>
            <w:rtl/>
          </w:rPr>
          <w:t xml:space="preserve">עתידיים </w:t>
        </w:r>
      </w:ins>
      <w:ins w:id="2036" w:author="Shimon" w:date="2019-07-24T12:45:00Z">
        <w:r w:rsidR="00D737D6">
          <w:rPr>
            <w:rStyle w:val="emailstyle17"/>
            <w:rFonts w:cs="David" w:hint="cs"/>
            <w:color w:val="auto"/>
            <w:sz w:val="22"/>
            <w:rtl/>
          </w:rPr>
          <w:t xml:space="preserve">צפויים </w:t>
        </w:r>
      </w:ins>
      <w:ins w:id="2037" w:author="Shimon" w:date="2019-07-24T12:46:00Z">
        <w:r w:rsidR="00D737D6">
          <w:rPr>
            <w:rStyle w:val="emailstyle17"/>
            <w:rFonts w:cs="David" w:hint="cs"/>
            <w:color w:val="auto"/>
            <w:sz w:val="22"/>
            <w:rtl/>
          </w:rPr>
          <w:t>(סטטיסטית):</w:t>
        </w:r>
      </w:ins>
      <w:r w:rsidR="00880231">
        <w:rPr>
          <w:rStyle w:val="emailstyle17"/>
          <w:rFonts w:cs="David" w:hint="cs"/>
          <w:color w:val="auto"/>
          <w:sz w:val="22"/>
          <w:rtl/>
        </w:rPr>
        <w:t xml:space="preserve"> </w:t>
      </w:r>
      <w:r w:rsidR="00880231">
        <w:rPr>
          <w:rStyle w:val="emailstyle17"/>
          <w:rFonts w:cs="David" w:hint="cs"/>
          <w:b/>
          <w:bCs/>
          <w:color w:val="auto"/>
          <w:sz w:val="22"/>
          <w:rtl/>
        </w:rPr>
        <w:t>239</w:t>
      </w:r>
      <w:ins w:id="2038" w:author="Shimon" w:date="2019-07-24T12:40:00Z">
        <w:r w:rsidR="00D737D6">
          <w:rPr>
            <w:rStyle w:val="emailstyle17"/>
            <w:rFonts w:cs="David" w:hint="cs"/>
            <w:b/>
            <w:bCs/>
            <w:color w:val="auto"/>
            <w:sz w:val="22"/>
            <w:rtl/>
          </w:rPr>
          <w:t>,946</w:t>
        </w:r>
      </w:ins>
      <w:r w:rsidR="00880231">
        <w:rPr>
          <w:rStyle w:val="emailstyle17"/>
          <w:rFonts w:cs="David" w:hint="cs"/>
          <w:b/>
          <w:bCs/>
          <w:color w:val="auto"/>
          <w:sz w:val="22"/>
          <w:rtl/>
        </w:rPr>
        <w:t xml:space="preserve"> ₪</w:t>
      </w:r>
      <w:del w:id="2039" w:author="Shimon" w:date="2019-07-24T12:43:00Z">
        <w:r w:rsidR="00880231" w:rsidDel="00D737D6">
          <w:rPr>
            <w:rStyle w:val="emailstyle17"/>
            <w:rFonts w:cs="David" w:hint="cs"/>
            <w:b/>
            <w:bCs/>
            <w:color w:val="auto"/>
            <w:sz w:val="22"/>
            <w:rtl/>
          </w:rPr>
          <w:delText xml:space="preserve">. </w:delText>
        </w:r>
      </w:del>
      <w:ins w:id="2040" w:author="Shimon" w:date="2019-07-24T12:43:00Z">
        <w:r w:rsidR="00D737D6">
          <w:rPr>
            <w:rStyle w:val="emailstyle17"/>
            <w:rFonts w:cs="David" w:hint="cs"/>
            <w:color w:val="auto"/>
            <w:sz w:val="22"/>
            <w:rtl/>
          </w:rPr>
          <w:t>(</w:t>
        </w:r>
      </w:ins>
      <w:ins w:id="2041" w:author="Shimon" w:date="2019-07-24T12:42:00Z">
        <w:r w:rsidR="00D737D6">
          <w:rPr>
            <w:rStyle w:val="emailstyle17"/>
            <w:rFonts w:cs="David" w:hint="cs"/>
            <w:color w:val="auto"/>
            <w:sz w:val="22"/>
            <w:rtl/>
          </w:rPr>
          <w:t xml:space="preserve">203 חודשים </w:t>
        </w:r>
        <w:r w:rsidR="00D737D6">
          <w:rPr>
            <w:rStyle w:val="emailstyle17"/>
            <w:rFonts w:cs="David" w:hint="cs"/>
            <w:color w:val="auto"/>
            <w:sz w:val="22"/>
          </w:rPr>
          <w:t>X</w:t>
        </w:r>
        <w:r w:rsidR="00D737D6">
          <w:rPr>
            <w:rStyle w:val="emailstyle17"/>
            <w:rFonts w:cs="David" w:hint="cs"/>
            <w:color w:val="auto"/>
            <w:sz w:val="22"/>
            <w:rtl/>
          </w:rPr>
          <w:t xml:space="preserve">  1,182ש"ח</w:t>
        </w:r>
      </w:ins>
      <w:ins w:id="2042" w:author="Shimon" w:date="2019-07-24T12:43:00Z">
        <w:r w:rsidR="00D737D6">
          <w:rPr>
            <w:rStyle w:val="emailstyle17"/>
            <w:rFonts w:cs="David" w:hint="cs"/>
            <w:color w:val="auto"/>
            <w:sz w:val="22"/>
            <w:rtl/>
          </w:rPr>
          <w:t>)</w:t>
        </w:r>
      </w:ins>
      <w:ins w:id="2043" w:author="Shimon" w:date="2019-07-24T12:46:00Z">
        <w:r w:rsidR="00D737D6">
          <w:rPr>
            <w:rStyle w:val="emailstyle17"/>
            <w:rFonts w:cs="David" w:hint="cs"/>
            <w:color w:val="auto"/>
            <w:sz w:val="22"/>
            <w:rtl/>
          </w:rPr>
          <w:t>.</w:t>
        </w:r>
      </w:ins>
      <w:ins w:id="2044" w:author="Shimon" w:date="2019-07-24T12:42:00Z">
        <w:r w:rsidR="00D737D6">
          <w:rPr>
            <w:rStyle w:val="emailstyle17"/>
            <w:rFonts w:cs="David" w:hint="cs"/>
            <w:color w:val="auto"/>
            <w:sz w:val="22"/>
            <w:rtl/>
          </w:rPr>
          <w:t xml:space="preserve"> </w:t>
        </w:r>
      </w:ins>
    </w:p>
    <w:p w14:paraId="3B3D8ACB" w14:textId="0F7E3984" w:rsidR="00D737D6" w:rsidRDefault="00D737D6">
      <w:pPr>
        <w:pStyle w:val="11"/>
        <w:tabs>
          <w:tab w:val="left" w:pos="1088"/>
        </w:tabs>
        <w:spacing w:before="0" w:after="240" w:line="360" w:lineRule="auto"/>
        <w:ind w:left="1088" w:firstLine="0"/>
        <w:rPr>
          <w:ins w:id="2045" w:author="Shimon" w:date="2019-07-24T12:54:00Z"/>
          <w:rStyle w:val="emailstyle17"/>
          <w:rFonts w:cs="David"/>
          <w:color w:val="auto"/>
          <w:sz w:val="22"/>
          <w:rtl/>
        </w:rPr>
        <w:pPrChange w:id="2046" w:author="Shimon" w:date="2019-07-24T12:46:00Z">
          <w:pPr>
            <w:pStyle w:val="11"/>
            <w:tabs>
              <w:tab w:val="left" w:pos="1088"/>
            </w:tabs>
            <w:spacing w:before="0" w:after="240" w:line="360" w:lineRule="auto"/>
            <w:ind w:left="1088" w:firstLine="0"/>
          </w:pPr>
        </w:pPrChange>
      </w:pPr>
      <w:ins w:id="2047" w:author="Shimon" w:date="2019-07-24T12:47:00Z">
        <w:r>
          <w:rPr>
            <w:rStyle w:val="emailstyle17"/>
            <w:rFonts w:cs="David" w:hint="cs"/>
            <w:color w:val="auto"/>
            <w:sz w:val="22"/>
            <w:rtl/>
          </w:rPr>
          <w:t>סה"כ כללי</w:t>
        </w:r>
      </w:ins>
      <w:ins w:id="2048" w:author="Shimon" w:date="2019-07-24T12:51:00Z">
        <w:r w:rsidR="009526CC">
          <w:rPr>
            <w:rStyle w:val="emailstyle17"/>
            <w:rFonts w:cs="David" w:hint="cs"/>
            <w:color w:val="auto"/>
            <w:sz w:val="22"/>
            <w:rtl/>
          </w:rPr>
          <w:t xml:space="preserve"> הפרשי פנסיה</w:t>
        </w:r>
      </w:ins>
      <w:ins w:id="2049" w:author="Shimon" w:date="2019-07-24T12:52:00Z">
        <w:r w:rsidR="009526CC">
          <w:rPr>
            <w:rStyle w:val="emailstyle17"/>
            <w:rFonts w:cs="David" w:hint="cs"/>
            <w:color w:val="auto"/>
            <w:sz w:val="22"/>
            <w:rtl/>
          </w:rPr>
          <w:t xml:space="preserve"> (רטרואקטיביים וצפויים: </w:t>
        </w:r>
      </w:ins>
      <w:ins w:id="2050" w:author="Shimon" w:date="2019-07-24T12:53:00Z">
        <w:r w:rsidR="009526CC" w:rsidRPr="009526CC">
          <w:rPr>
            <w:rStyle w:val="emailstyle17"/>
            <w:rFonts w:cs="David"/>
            <w:b/>
            <w:bCs/>
            <w:color w:val="auto"/>
            <w:sz w:val="22"/>
            <w:rtl/>
            <w:rPrChange w:id="2051" w:author="Shimon" w:date="2019-07-24T12:54:00Z">
              <w:rPr>
                <w:rStyle w:val="emailstyle17"/>
                <w:rFonts w:cs="David"/>
                <w:color w:val="auto"/>
                <w:sz w:val="22"/>
                <w:rtl/>
              </w:rPr>
            </w:rPrChange>
          </w:rPr>
          <w:t xml:space="preserve">315,594ש"ח </w:t>
        </w:r>
        <w:r w:rsidR="009526CC">
          <w:rPr>
            <w:rStyle w:val="emailstyle17"/>
            <w:rFonts w:cs="David" w:hint="cs"/>
            <w:color w:val="auto"/>
            <w:sz w:val="22"/>
            <w:rtl/>
          </w:rPr>
          <w:t>(</w:t>
        </w:r>
      </w:ins>
      <w:ins w:id="2052" w:author="Shimon" w:date="2019-07-24T12:54:00Z">
        <w:r w:rsidR="009526CC">
          <w:rPr>
            <w:rStyle w:val="emailstyle17"/>
            <w:rFonts w:cs="David" w:hint="cs"/>
            <w:color w:val="auto"/>
            <w:sz w:val="22"/>
            <w:rtl/>
          </w:rPr>
          <w:t>75,648+239</w:t>
        </w:r>
      </w:ins>
      <w:ins w:id="2053" w:author="Shimon" w:date="2019-07-25T14:38:00Z">
        <w:r w:rsidR="005C6DBB">
          <w:rPr>
            <w:rStyle w:val="emailstyle17"/>
            <w:rFonts w:cs="David" w:hint="cs"/>
            <w:color w:val="auto"/>
            <w:sz w:val="22"/>
            <w:rtl/>
          </w:rPr>
          <w:t>,</w:t>
        </w:r>
      </w:ins>
      <w:ins w:id="2054" w:author="Shimon" w:date="2019-07-24T12:54:00Z">
        <w:r w:rsidR="009526CC">
          <w:rPr>
            <w:rStyle w:val="emailstyle17"/>
            <w:rFonts w:cs="David" w:hint="cs"/>
            <w:color w:val="auto"/>
            <w:sz w:val="22"/>
            <w:rtl/>
          </w:rPr>
          <w:t>946ש"ח).</w:t>
        </w:r>
      </w:ins>
    </w:p>
    <w:p w14:paraId="767DDF78" w14:textId="5702F9DA" w:rsidR="00957B67" w:rsidDel="003A5A96" w:rsidRDefault="009526CC">
      <w:pPr>
        <w:pStyle w:val="11"/>
        <w:tabs>
          <w:tab w:val="left" w:pos="1088"/>
        </w:tabs>
        <w:spacing w:before="0" w:after="240" w:line="360" w:lineRule="auto"/>
        <w:ind w:left="1088" w:firstLine="0"/>
        <w:rPr>
          <w:del w:id="2055" w:author="Shimon" w:date="2019-07-24T13:12:00Z"/>
          <w:rStyle w:val="emailstyle17"/>
          <w:rFonts w:cs="David"/>
          <w:color w:val="auto"/>
          <w:sz w:val="22"/>
          <w:rtl/>
        </w:rPr>
        <w:pPrChange w:id="2056" w:author="Shimon" w:date="2019-07-25T16:39:00Z">
          <w:pPr>
            <w:pStyle w:val="11"/>
            <w:tabs>
              <w:tab w:val="left" w:pos="1088"/>
            </w:tabs>
            <w:spacing w:before="0" w:after="240" w:line="360" w:lineRule="auto"/>
            <w:ind w:left="1088" w:firstLine="0"/>
          </w:pPr>
        </w:pPrChange>
      </w:pPr>
      <w:ins w:id="2057" w:author="Shimon" w:date="2019-07-24T12:55:00Z">
        <w:r>
          <w:rPr>
            <w:rStyle w:val="emailstyle17"/>
            <w:rFonts w:cs="David" w:hint="cs"/>
            <w:color w:val="auto"/>
            <w:sz w:val="22"/>
            <w:rtl/>
          </w:rPr>
          <w:t xml:space="preserve">יודגש כי </w:t>
        </w:r>
      </w:ins>
      <w:ins w:id="2058" w:author="Shimon" w:date="2019-07-24T13:12:00Z">
        <w:r w:rsidR="00ED49A7">
          <w:rPr>
            <w:rStyle w:val="emailstyle17"/>
            <w:rFonts w:cs="David" w:hint="cs"/>
            <w:color w:val="auto"/>
            <w:sz w:val="22"/>
            <w:rtl/>
          </w:rPr>
          <w:t xml:space="preserve">הכימות </w:t>
        </w:r>
      </w:ins>
      <w:ins w:id="2059" w:author="Shimon" w:date="2019-07-25T16:39:00Z">
        <w:r w:rsidR="00392554">
          <w:rPr>
            <w:rStyle w:val="emailstyle17"/>
            <w:rFonts w:cs="David" w:hint="cs"/>
            <w:color w:val="auto"/>
            <w:sz w:val="22"/>
            <w:rtl/>
          </w:rPr>
          <w:t xml:space="preserve">הנ"ל </w:t>
        </w:r>
      </w:ins>
      <w:ins w:id="2060" w:author="Shimon" w:date="2019-07-25T14:39:00Z">
        <w:r w:rsidR="005C6DBB">
          <w:rPr>
            <w:rStyle w:val="emailstyle17"/>
            <w:rFonts w:cs="David" w:hint="cs"/>
            <w:color w:val="auto"/>
            <w:sz w:val="22"/>
            <w:rtl/>
          </w:rPr>
          <w:t>של הפרשי הפנס</w:t>
        </w:r>
      </w:ins>
      <w:ins w:id="2061" w:author="Shimon" w:date="2019-07-28T17:37:00Z">
        <w:r w:rsidR="00A044EC">
          <w:rPr>
            <w:rStyle w:val="emailstyle17"/>
            <w:rFonts w:cs="David" w:hint="cs"/>
            <w:color w:val="auto"/>
            <w:sz w:val="22"/>
            <w:rtl/>
          </w:rPr>
          <w:t>י</w:t>
        </w:r>
      </w:ins>
      <w:ins w:id="2062" w:author="Shimon" w:date="2019-07-25T14:39:00Z">
        <w:r w:rsidR="005C6DBB">
          <w:rPr>
            <w:rStyle w:val="emailstyle17"/>
            <w:rFonts w:cs="David" w:hint="cs"/>
            <w:color w:val="auto"/>
            <w:sz w:val="22"/>
            <w:rtl/>
          </w:rPr>
          <w:t xml:space="preserve">ה </w:t>
        </w:r>
      </w:ins>
      <w:ins w:id="2063" w:author="Shimon" w:date="2019-07-24T13:12:00Z">
        <w:r w:rsidR="00ED49A7">
          <w:rPr>
            <w:rStyle w:val="emailstyle17"/>
            <w:rFonts w:cs="David" w:hint="cs"/>
            <w:color w:val="auto"/>
            <w:sz w:val="22"/>
            <w:rtl/>
          </w:rPr>
          <w:t>העתידי</w:t>
        </w:r>
      </w:ins>
      <w:ins w:id="2064" w:author="Shimon" w:date="2019-07-25T14:39:00Z">
        <w:r w:rsidR="005C6DBB">
          <w:rPr>
            <w:rStyle w:val="emailstyle17"/>
            <w:rFonts w:cs="David" w:hint="cs"/>
            <w:color w:val="auto"/>
            <w:sz w:val="22"/>
            <w:rtl/>
          </w:rPr>
          <w:t>ים</w:t>
        </w:r>
      </w:ins>
      <w:ins w:id="2065" w:author="Shimon" w:date="2019-07-24T13:12:00Z">
        <w:r w:rsidR="005C6DBB">
          <w:rPr>
            <w:rStyle w:val="emailstyle17"/>
            <w:rFonts w:cs="David" w:hint="cs"/>
            <w:color w:val="auto"/>
            <w:sz w:val="22"/>
            <w:rtl/>
          </w:rPr>
          <w:t xml:space="preserve"> </w:t>
        </w:r>
        <w:r w:rsidR="00ED49A7">
          <w:rPr>
            <w:rStyle w:val="emailstyle17"/>
            <w:rFonts w:cs="David" w:hint="cs"/>
            <w:color w:val="auto"/>
            <w:sz w:val="22"/>
            <w:rtl/>
          </w:rPr>
          <w:t xml:space="preserve">מבוסס על </w:t>
        </w:r>
      </w:ins>
      <w:ins w:id="2066" w:author="Shimon" w:date="2019-07-24T12:56:00Z">
        <w:r>
          <w:rPr>
            <w:rStyle w:val="emailstyle17"/>
            <w:rFonts w:cs="David" w:hint="cs"/>
            <w:color w:val="auto"/>
            <w:sz w:val="22"/>
            <w:rtl/>
          </w:rPr>
          <w:t>ממוצע סטטיסטי בלבד</w:t>
        </w:r>
      </w:ins>
      <w:ins w:id="2067" w:author="Shimon" w:date="2019-07-24T13:07:00Z">
        <w:r w:rsidR="00111115">
          <w:rPr>
            <w:rStyle w:val="emailstyle17"/>
            <w:rFonts w:cs="David" w:hint="cs"/>
            <w:color w:val="auto"/>
            <w:sz w:val="22"/>
            <w:rtl/>
          </w:rPr>
          <w:t xml:space="preserve"> </w:t>
        </w:r>
      </w:ins>
      <w:ins w:id="2068" w:author="Shimon" w:date="2019-07-24T13:13:00Z">
        <w:r w:rsidR="00ED49A7">
          <w:rPr>
            <w:rStyle w:val="emailstyle17"/>
            <w:rFonts w:cs="David" w:hint="cs"/>
            <w:color w:val="auto"/>
            <w:sz w:val="22"/>
            <w:rtl/>
          </w:rPr>
          <w:t>("תוחלת חיים"</w:t>
        </w:r>
      </w:ins>
      <w:ins w:id="2069" w:author="Shimon" w:date="2019-07-24T13:14:00Z">
        <w:r w:rsidR="00ED49A7">
          <w:rPr>
            <w:rStyle w:val="emailstyle17"/>
            <w:rFonts w:cs="David" w:hint="cs"/>
            <w:color w:val="auto"/>
            <w:sz w:val="22"/>
            <w:rtl/>
          </w:rPr>
          <w:t xml:space="preserve">) </w:t>
        </w:r>
      </w:ins>
      <w:ins w:id="2070" w:author="Shimon" w:date="2019-07-24T13:07:00Z">
        <w:r w:rsidR="00111115">
          <w:rPr>
            <w:rStyle w:val="emailstyle17"/>
            <w:rFonts w:cs="David" w:hint="cs"/>
            <w:color w:val="auto"/>
            <w:sz w:val="22"/>
            <w:rtl/>
          </w:rPr>
          <w:t>של כלל האוכלוסיה</w:t>
        </w:r>
      </w:ins>
      <w:ins w:id="2071" w:author="Shimon" w:date="2019-07-24T12:56:00Z">
        <w:r>
          <w:rPr>
            <w:rStyle w:val="emailstyle17"/>
            <w:rFonts w:cs="David" w:hint="cs"/>
            <w:color w:val="auto"/>
            <w:sz w:val="22"/>
            <w:rtl/>
          </w:rPr>
          <w:t>.</w:t>
        </w:r>
      </w:ins>
      <w:ins w:id="2072" w:author="Shimon" w:date="2019-07-24T12:57:00Z">
        <w:r>
          <w:rPr>
            <w:rStyle w:val="emailstyle17"/>
            <w:rFonts w:cs="David" w:hint="cs"/>
            <w:color w:val="auto"/>
            <w:sz w:val="22"/>
            <w:rtl/>
          </w:rPr>
          <w:t xml:space="preserve"> </w:t>
        </w:r>
      </w:ins>
      <w:ins w:id="2073" w:author="Shimon" w:date="2019-07-24T13:08:00Z">
        <w:r w:rsidR="00111115">
          <w:rPr>
            <w:rStyle w:val="emailstyle17"/>
            <w:rFonts w:cs="David" w:hint="cs"/>
            <w:color w:val="auto"/>
            <w:sz w:val="22"/>
            <w:rtl/>
          </w:rPr>
          <w:t xml:space="preserve">הנתונים האישיים </w:t>
        </w:r>
      </w:ins>
      <w:ins w:id="2074" w:author="Shimon" w:date="2019-07-24T13:07:00Z">
        <w:r w:rsidR="00111115">
          <w:rPr>
            <w:rStyle w:val="emailstyle17"/>
            <w:rFonts w:cs="David" w:hint="cs"/>
            <w:color w:val="auto"/>
            <w:sz w:val="22"/>
            <w:rtl/>
          </w:rPr>
          <w:t>ש</w:t>
        </w:r>
      </w:ins>
      <w:ins w:id="2075" w:author="Shimon" w:date="2019-07-24T13:08:00Z">
        <w:r w:rsidR="00111115">
          <w:rPr>
            <w:rStyle w:val="emailstyle17"/>
            <w:rFonts w:cs="David" w:hint="cs"/>
            <w:color w:val="auto"/>
            <w:sz w:val="22"/>
            <w:rtl/>
          </w:rPr>
          <w:t xml:space="preserve">ל התובע </w:t>
        </w:r>
      </w:ins>
      <w:ins w:id="2076" w:author="Shimon" w:date="2019-07-24T13:10:00Z">
        <w:r w:rsidR="00ED49A7">
          <w:rPr>
            <w:rStyle w:val="emailstyle17"/>
            <w:rFonts w:cs="David" w:hint="cs"/>
            <w:color w:val="auto"/>
            <w:sz w:val="22"/>
            <w:rtl/>
          </w:rPr>
          <w:t>כמו בריאותו האיתנה ו</w:t>
        </w:r>
      </w:ins>
      <w:ins w:id="2077" w:author="Shimon" w:date="2019-07-24T13:11:00Z">
        <w:r w:rsidR="00ED49A7">
          <w:rPr>
            <w:rStyle w:val="emailstyle17"/>
            <w:rFonts w:cs="David" w:hint="cs"/>
            <w:color w:val="auto"/>
            <w:sz w:val="22"/>
            <w:rtl/>
          </w:rPr>
          <w:t xml:space="preserve">מצבו </w:t>
        </w:r>
      </w:ins>
      <w:ins w:id="2078" w:author="Shimon" w:date="2019-07-24T13:10:00Z">
        <w:r w:rsidR="00ED49A7">
          <w:rPr>
            <w:rStyle w:val="emailstyle17"/>
            <w:rFonts w:cs="David" w:hint="cs"/>
            <w:color w:val="auto"/>
            <w:sz w:val="22"/>
            <w:rtl/>
          </w:rPr>
          <w:t xml:space="preserve">הפיזי </w:t>
        </w:r>
      </w:ins>
      <w:ins w:id="2079" w:author="Shimon" w:date="2019-07-24T13:11:00Z">
        <w:r w:rsidR="00ED49A7">
          <w:rPr>
            <w:rStyle w:val="emailstyle17"/>
            <w:rFonts w:cs="David" w:hint="cs"/>
            <w:color w:val="auto"/>
            <w:sz w:val="22"/>
            <w:rtl/>
          </w:rPr>
          <w:t>המעולה מחד ו</w:t>
        </w:r>
      </w:ins>
      <w:ins w:id="2080" w:author="Shimon" w:date="2019-07-24T13:10:00Z">
        <w:r w:rsidR="00ED49A7">
          <w:rPr>
            <w:rStyle w:val="emailstyle17"/>
            <w:rFonts w:cs="David" w:hint="cs"/>
            <w:color w:val="auto"/>
            <w:sz w:val="22"/>
            <w:rtl/>
          </w:rPr>
          <w:t>אורך החיים הרג</w:t>
        </w:r>
      </w:ins>
      <w:ins w:id="2081" w:author="Shimon" w:date="2019-07-24T13:11:00Z">
        <w:r w:rsidR="00ED49A7">
          <w:rPr>
            <w:rStyle w:val="emailstyle17"/>
            <w:rFonts w:cs="David" w:hint="cs"/>
            <w:color w:val="auto"/>
            <w:sz w:val="22"/>
            <w:rtl/>
          </w:rPr>
          <w:t>י</w:t>
        </w:r>
      </w:ins>
      <w:ins w:id="2082" w:author="Shimon" w:date="2019-07-24T13:10:00Z">
        <w:r w:rsidR="00ED49A7">
          <w:rPr>
            <w:rStyle w:val="emailstyle17"/>
            <w:rFonts w:cs="David" w:hint="cs"/>
            <w:color w:val="auto"/>
            <w:sz w:val="22"/>
            <w:rtl/>
          </w:rPr>
          <w:t>ל במשפחתו</w:t>
        </w:r>
      </w:ins>
      <w:ins w:id="2083" w:author="Shimon" w:date="2019-07-24T13:11:00Z">
        <w:r w:rsidR="00ED49A7">
          <w:rPr>
            <w:rStyle w:val="emailstyle17"/>
            <w:rFonts w:cs="David" w:hint="cs"/>
            <w:color w:val="auto"/>
            <w:sz w:val="22"/>
            <w:rtl/>
          </w:rPr>
          <w:t>,</w:t>
        </w:r>
      </w:ins>
      <w:ins w:id="2084" w:author="Shimon" w:date="2019-07-24T13:10:00Z">
        <w:r w:rsidR="00ED49A7">
          <w:rPr>
            <w:rStyle w:val="emailstyle17"/>
            <w:rFonts w:cs="David" w:hint="cs"/>
            <w:color w:val="auto"/>
            <w:sz w:val="22"/>
            <w:rtl/>
          </w:rPr>
          <w:t xml:space="preserve"> </w:t>
        </w:r>
      </w:ins>
      <w:ins w:id="2085" w:author="Shimon" w:date="2019-07-24T13:08:00Z">
        <w:r w:rsidR="00ED49A7">
          <w:rPr>
            <w:rStyle w:val="emailstyle17"/>
            <w:rFonts w:cs="David" w:hint="cs"/>
            <w:color w:val="auto"/>
            <w:sz w:val="22"/>
            <w:rtl/>
          </w:rPr>
          <w:t>מעלים מאד את ההסתברות לתוחלת חיים ארוכה יותר</w:t>
        </w:r>
      </w:ins>
      <w:ins w:id="2086" w:author="Shimon" w:date="2019-07-24T13:09:00Z">
        <w:r w:rsidR="00ED49A7">
          <w:rPr>
            <w:rStyle w:val="emailstyle17"/>
            <w:rFonts w:cs="David" w:hint="cs"/>
            <w:color w:val="auto"/>
            <w:sz w:val="22"/>
            <w:rtl/>
          </w:rPr>
          <w:t>.</w:t>
        </w:r>
      </w:ins>
      <w:ins w:id="2087" w:author="Shimon" w:date="2019-07-24T13:00:00Z">
        <w:r w:rsidR="00111115">
          <w:rPr>
            <w:rStyle w:val="emailstyle17"/>
            <w:rFonts w:cs="David" w:hint="cs"/>
            <w:color w:val="auto"/>
            <w:sz w:val="22"/>
            <w:rtl/>
          </w:rPr>
          <w:t xml:space="preserve"> </w:t>
        </w:r>
      </w:ins>
      <w:ins w:id="2088" w:author="Shimon" w:date="2019-07-24T13:11:00Z">
        <w:r w:rsidR="00ED49A7">
          <w:rPr>
            <w:rStyle w:val="emailstyle17"/>
            <w:rFonts w:cs="David" w:hint="cs"/>
            <w:color w:val="auto"/>
            <w:sz w:val="22"/>
            <w:rtl/>
          </w:rPr>
          <w:t xml:space="preserve">כך לדוגמא, </w:t>
        </w:r>
      </w:ins>
      <w:ins w:id="2089" w:author="Shimon" w:date="2019-07-24T13:00:00Z">
        <w:r w:rsidR="00111115">
          <w:rPr>
            <w:rStyle w:val="emailstyle17"/>
            <w:rFonts w:cs="David" w:hint="cs"/>
            <w:color w:val="auto"/>
            <w:sz w:val="22"/>
            <w:rtl/>
          </w:rPr>
          <w:t xml:space="preserve">אביו </w:t>
        </w:r>
      </w:ins>
      <w:ins w:id="2090" w:author="Shimon" w:date="2019-07-24T13:09:00Z">
        <w:r w:rsidR="00ED49A7">
          <w:rPr>
            <w:rStyle w:val="emailstyle17"/>
            <w:rFonts w:cs="David" w:hint="cs"/>
            <w:color w:val="auto"/>
            <w:sz w:val="22"/>
            <w:rtl/>
          </w:rPr>
          <w:t xml:space="preserve">של התובע </w:t>
        </w:r>
      </w:ins>
      <w:ins w:id="2091" w:author="Shimon" w:date="2019-07-24T13:00:00Z">
        <w:r w:rsidR="00111115">
          <w:rPr>
            <w:rStyle w:val="emailstyle17"/>
            <w:rFonts w:cs="David" w:hint="cs"/>
            <w:color w:val="auto"/>
            <w:sz w:val="22"/>
            <w:rtl/>
          </w:rPr>
          <w:t>נפטר בגיל 98, אימו נפטרה בגיל 93, סבו נפטר בגיל 94, הדוד שלו</w:t>
        </w:r>
      </w:ins>
      <w:ins w:id="2092" w:author="Shimon" w:date="2019-07-24T13:03:00Z">
        <w:r w:rsidR="00111115">
          <w:rPr>
            <w:rStyle w:val="emailstyle17"/>
            <w:rFonts w:cs="David" w:hint="cs"/>
            <w:color w:val="auto"/>
            <w:sz w:val="22"/>
            <w:rtl/>
          </w:rPr>
          <w:t>,</w:t>
        </w:r>
      </w:ins>
      <w:ins w:id="2093" w:author="Shimon" w:date="2019-07-24T13:00:00Z">
        <w:r w:rsidR="00111115">
          <w:rPr>
            <w:rStyle w:val="emailstyle17"/>
            <w:rFonts w:cs="David" w:hint="cs"/>
            <w:color w:val="auto"/>
            <w:sz w:val="22"/>
            <w:rtl/>
          </w:rPr>
          <w:t xml:space="preserve"> </w:t>
        </w:r>
      </w:ins>
      <w:ins w:id="2094" w:author="Shimon" w:date="2019-07-24T13:01:00Z">
        <w:r w:rsidR="00111115">
          <w:rPr>
            <w:rStyle w:val="emailstyle17"/>
            <w:rFonts w:cs="David" w:hint="cs"/>
            <w:color w:val="auto"/>
            <w:sz w:val="22"/>
            <w:rtl/>
          </w:rPr>
          <w:t>אחי אביו</w:t>
        </w:r>
      </w:ins>
      <w:ins w:id="2095" w:author="Shimon" w:date="2019-07-24T13:03:00Z">
        <w:r w:rsidR="00111115">
          <w:rPr>
            <w:rStyle w:val="emailstyle17"/>
            <w:rFonts w:cs="David" w:hint="cs"/>
            <w:color w:val="auto"/>
            <w:sz w:val="22"/>
            <w:rtl/>
          </w:rPr>
          <w:t>,</w:t>
        </w:r>
      </w:ins>
      <w:ins w:id="2096" w:author="Shimon" w:date="2019-07-24T13:01:00Z">
        <w:r w:rsidR="00111115">
          <w:rPr>
            <w:rStyle w:val="emailstyle17"/>
            <w:rFonts w:cs="David" w:hint="cs"/>
            <w:color w:val="auto"/>
            <w:sz w:val="22"/>
            <w:rtl/>
          </w:rPr>
          <w:t xml:space="preserve"> חי ובריא בגיל 99 </w:t>
        </w:r>
      </w:ins>
      <w:ins w:id="2097" w:author="Shimon" w:date="2019-07-24T13:02:00Z">
        <w:r w:rsidR="00111115">
          <w:rPr>
            <w:rStyle w:val="emailstyle17"/>
            <w:rFonts w:cs="David" w:hint="cs"/>
            <w:color w:val="auto"/>
            <w:sz w:val="22"/>
            <w:rtl/>
          </w:rPr>
          <w:t xml:space="preserve">(בימים אלו </w:t>
        </w:r>
      </w:ins>
      <w:ins w:id="2098" w:author="Shimon" w:date="2019-07-25T16:39:00Z">
        <w:r w:rsidR="00392554">
          <w:rPr>
            <w:rStyle w:val="emailstyle17"/>
            <w:rFonts w:cs="David" w:hint="cs"/>
            <w:color w:val="auto"/>
            <w:sz w:val="22"/>
            <w:rtl/>
          </w:rPr>
          <w:t>נסע ל</w:t>
        </w:r>
      </w:ins>
      <w:ins w:id="2099" w:author="Shimon" w:date="2019-07-24T13:02:00Z">
        <w:r w:rsidR="00111115">
          <w:rPr>
            <w:rStyle w:val="emailstyle17"/>
            <w:rFonts w:cs="David" w:hint="cs"/>
            <w:color w:val="auto"/>
            <w:sz w:val="22"/>
            <w:rtl/>
          </w:rPr>
          <w:t>טייל בהרי האלפים בשוייץ)</w:t>
        </w:r>
      </w:ins>
      <w:ins w:id="2100" w:author="Shimon" w:date="2019-07-24T13:03:00Z">
        <w:r w:rsidR="00111115">
          <w:rPr>
            <w:rStyle w:val="emailstyle17"/>
            <w:rFonts w:cs="David" w:hint="cs"/>
            <w:color w:val="auto"/>
            <w:sz w:val="22"/>
            <w:rtl/>
          </w:rPr>
          <w:t>, הדודה שלו</w:t>
        </w:r>
        <w:r w:rsidR="005C6DBB">
          <w:rPr>
            <w:rStyle w:val="emailstyle17"/>
            <w:rFonts w:cs="David" w:hint="cs"/>
            <w:color w:val="auto"/>
            <w:sz w:val="22"/>
            <w:rtl/>
          </w:rPr>
          <w:t>, אחות אמו, בת 9</w:t>
        </w:r>
      </w:ins>
      <w:ins w:id="2101" w:author="Shimon" w:date="2019-07-25T14:40:00Z">
        <w:r w:rsidR="005C6DBB">
          <w:rPr>
            <w:rStyle w:val="emailstyle17"/>
            <w:rFonts w:cs="David" w:hint="cs"/>
            <w:color w:val="auto"/>
            <w:sz w:val="22"/>
            <w:rtl/>
          </w:rPr>
          <w:t>6</w:t>
        </w:r>
      </w:ins>
      <w:ins w:id="2102" w:author="Shimon" w:date="2019-07-24T13:03:00Z">
        <w:r w:rsidR="00111115">
          <w:rPr>
            <w:rStyle w:val="emailstyle17"/>
            <w:rFonts w:cs="David" w:hint="cs"/>
            <w:color w:val="auto"/>
            <w:sz w:val="22"/>
            <w:rtl/>
          </w:rPr>
          <w:t xml:space="preserve"> וחיה</w:t>
        </w:r>
      </w:ins>
      <w:ins w:id="2103" w:author="Shimon" w:date="2019-07-24T13:04:00Z">
        <w:r w:rsidR="00111115">
          <w:rPr>
            <w:rStyle w:val="emailstyle17"/>
            <w:rFonts w:cs="David" w:hint="cs"/>
            <w:color w:val="auto"/>
            <w:sz w:val="22"/>
            <w:rtl/>
          </w:rPr>
          <w:t xml:space="preserve"> (עד 120</w:t>
        </w:r>
      </w:ins>
      <w:ins w:id="2104" w:author="Shimon" w:date="2019-07-24T13:05:00Z">
        <w:r w:rsidR="00111115">
          <w:rPr>
            <w:rStyle w:val="emailstyle17"/>
            <w:rFonts w:cs="David" w:hint="cs"/>
            <w:color w:val="auto"/>
            <w:sz w:val="22"/>
            <w:rtl/>
          </w:rPr>
          <w:t>)</w:t>
        </w:r>
      </w:ins>
      <w:ins w:id="2105" w:author="Shimon" w:date="2019-07-24T13:10:00Z">
        <w:r w:rsidR="00ED49A7">
          <w:rPr>
            <w:rStyle w:val="emailstyle17"/>
            <w:rFonts w:cs="David" w:hint="cs"/>
            <w:color w:val="auto"/>
            <w:sz w:val="22"/>
            <w:rtl/>
          </w:rPr>
          <w:t>.</w:t>
        </w:r>
      </w:ins>
      <w:ins w:id="2106" w:author="Shimon" w:date="2019-07-24T13:05:00Z">
        <w:r w:rsidR="00111115">
          <w:rPr>
            <w:rStyle w:val="emailstyle17"/>
            <w:rFonts w:cs="David" w:hint="cs"/>
            <w:color w:val="auto"/>
            <w:sz w:val="22"/>
            <w:rtl/>
          </w:rPr>
          <w:t xml:space="preserve"> </w:t>
        </w:r>
      </w:ins>
      <w:ins w:id="2107" w:author="Shimon" w:date="2019-07-24T13:04:00Z">
        <w:r w:rsidR="00111115">
          <w:rPr>
            <w:rStyle w:val="emailstyle17"/>
            <w:rFonts w:cs="David" w:hint="cs"/>
            <w:color w:val="auto"/>
            <w:sz w:val="22"/>
            <w:rtl/>
          </w:rPr>
          <w:t xml:space="preserve"> </w:t>
        </w:r>
      </w:ins>
    </w:p>
    <w:p w14:paraId="3B84581E" w14:textId="63A9C14D" w:rsidR="003A5A96" w:rsidRPr="009C3D22" w:rsidRDefault="003A5A96">
      <w:pPr>
        <w:pStyle w:val="11"/>
        <w:tabs>
          <w:tab w:val="left" w:pos="1088"/>
        </w:tabs>
        <w:spacing w:before="0" w:after="240" w:line="360" w:lineRule="auto"/>
        <w:ind w:left="1088" w:firstLine="0"/>
        <w:rPr>
          <w:ins w:id="2108" w:author="Shimon" w:date="2019-07-28T17:53:00Z"/>
          <w:rStyle w:val="emailstyle17"/>
          <w:rFonts w:cs="David"/>
          <w:color w:val="auto"/>
          <w:sz w:val="22"/>
        </w:rPr>
        <w:pPrChange w:id="2109" w:author="Shimon" w:date="2019-07-28T18:17:00Z">
          <w:pPr>
            <w:pStyle w:val="11"/>
            <w:tabs>
              <w:tab w:val="left" w:pos="1088"/>
            </w:tabs>
            <w:spacing w:before="0" w:after="240" w:line="360" w:lineRule="auto"/>
            <w:ind w:left="1088" w:firstLine="0"/>
          </w:pPr>
        </w:pPrChange>
      </w:pPr>
      <w:ins w:id="2110" w:author="Shimon" w:date="2019-07-28T17:53:00Z">
        <w:r>
          <w:rPr>
            <w:rStyle w:val="emailstyle17"/>
            <w:rFonts w:cs="David" w:hint="cs"/>
            <w:color w:val="auto"/>
            <w:sz w:val="22"/>
            <w:rtl/>
          </w:rPr>
          <w:t>כ"כ, תוחלת החיים של רעיית התובע</w:t>
        </w:r>
      </w:ins>
      <w:ins w:id="2111" w:author="Shimon" w:date="2019-07-28T17:54:00Z">
        <w:r>
          <w:rPr>
            <w:rStyle w:val="emailstyle17"/>
            <w:rFonts w:cs="David" w:hint="cs"/>
            <w:color w:val="auto"/>
            <w:sz w:val="22"/>
            <w:rtl/>
          </w:rPr>
          <w:t>, שהיא בת גילו של ה</w:t>
        </w:r>
      </w:ins>
      <w:ins w:id="2112" w:author="Shimon" w:date="2019-07-28T17:55:00Z">
        <w:r>
          <w:rPr>
            <w:rStyle w:val="emailstyle17"/>
            <w:rFonts w:cs="David" w:hint="cs"/>
            <w:color w:val="auto"/>
            <w:sz w:val="22"/>
            <w:rtl/>
          </w:rPr>
          <w:t>ת</w:t>
        </w:r>
      </w:ins>
      <w:ins w:id="2113" w:author="Shimon" w:date="2019-07-28T17:54:00Z">
        <w:r>
          <w:rPr>
            <w:rStyle w:val="emailstyle17"/>
            <w:rFonts w:cs="David" w:hint="cs"/>
            <w:color w:val="auto"/>
            <w:sz w:val="22"/>
            <w:rtl/>
          </w:rPr>
          <w:t>ובע</w:t>
        </w:r>
      </w:ins>
      <w:ins w:id="2114" w:author="Shimon" w:date="2019-07-28T17:55:00Z">
        <w:r>
          <w:rPr>
            <w:rStyle w:val="emailstyle17"/>
            <w:rFonts w:cs="David" w:hint="cs"/>
            <w:color w:val="auto"/>
            <w:sz w:val="22"/>
            <w:rtl/>
          </w:rPr>
          <w:t xml:space="preserve"> (ילידת 1945)</w:t>
        </w:r>
      </w:ins>
      <w:ins w:id="2115" w:author="Shimon" w:date="2019-07-28T17:54:00Z">
        <w:r>
          <w:rPr>
            <w:rStyle w:val="emailstyle17"/>
            <w:rFonts w:cs="David" w:hint="cs"/>
            <w:color w:val="auto"/>
            <w:sz w:val="22"/>
            <w:rtl/>
          </w:rPr>
          <w:t xml:space="preserve">, שיכול והא זכאית לקצבת שאירים, </w:t>
        </w:r>
      </w:ins>
      <w:ins w:id="2116" w:author="Shimon" w:date="2019-07-28T17:53:00Z">
        <w:r w:rsidR="00C85425">
          <w:rPr>
            <w:rStyle w:val="emailstyle17"/>
            <w:rFonts w:cs="David" w:hint="cs"/>
            <w:color w:val="auto"/>
            <w:sz w:val="22"/>
            <w:rtl/>
          </w:rPr>
          <w:t>גבוהה יותר</w:t>
        </w:r>
      </w:ins>
      <w:r w:rsidR="000C511D">
        <w:rPr>
          <w:rStyle w:val="emailstyle17"/>
          <w:rFonts w:cs="David" w:hint="cs"/>
          <w:color w:val="auto"/>
          <w:sz w:val="22"/>
          <w:rtl/>
        </w:rPr>
        <w:t>,</w:t>
      </w:r>
      <w:ins w:id="2117" w:author="Shimon" w:date="2019-07-28T18:16:00Z">
        <w:r w:rsidR="00C85425">
          <w:rPr>
            <w:rStyle w:val="emailstyle17"/>
            <w:rFonts w:cs="David" w:hint="cs"/>
            <w:color w:val="auto"/>
            <w:sz w:val="22"/>
            <w:rtl/>
          </w:rPr>
          <w:t xml:space="preserve"> סטטיסטית</w:t>
        </w:r>
      </w:ins>
      <w:r w:rsidR="000C511D">
        <w:rPr>
          <w:rStyle w:val="emailstyle17"/>
          <w:rFonts w:cs="David" w:hint="cs"/>
          <w:color w:val="auto"/>
          <w:sz w:val="22"/>
          <w:rtl/>
        </w:rPr>
        <w:t>,</w:t>
      </w:r>
      <w:ins w:id="2118" w:author="Shimon" w:date="2019-07-28T18:16:00Z">
        <w:r w:rsidR="00C85425">
          <w:rPr>
            <w:rStyle w:val="emailstyle17"/>
            <w:rFonts w:cs="David" w:hint="cs"/>
            <w:color w:val="auto"/>
            <w:sz w:val="22"/>
            <w:rtl/>
          </w:rPr>
          <w:t xml:space="preserve"> בכארבע שנים נוספות</w:t>
        </w:r>
      </w:ins>
      <w:ins w:id="2119" w:author="Shimon" w:date="2019-07-28T18:17:00Z">
        <w:r w:rsidR="00C85425">
          <w:rPr>
            <w:rStyle w:val="emailstyle17"/>
            <w:rFonts w:cs="David" w:hint="cs"/>
            <w:color w:val="auto"/>
            <w:sz w:val="22"/>
            <w:rtl/>
          </w:rPr>
          <w:t>.</w:t>
        </w:r>
      </w:ins>
    </w:p>
    <w:p w14:paraId="47450FEC" w14:textId="77777777" w:rsidR="00B7017B" w:rsidRDefault="00EC132D" w:rsidP="00B7017B">
      <w:pPr>
        <w:pStyle w:val="11"/>
        <w:tabs>
          <w:tab w:val="left" w:pos="1088"/>
        </w:tabs>
        <w:spacing w:before="0" w:after="240" w:line="360" w:lineRule="auto"/>
        <w:ind w:left="1088" w:firstLine="0"/>
        <w:rPr>
          <w:ins w:id="2120" w:author="Shimon" w:date="2019-07-25T17:17:00Z"/>
          <w:rStyle w:val="emailstyle17"/>
          <w:rFonts w:cs="David"/>
          <w:color w:val="auto"/>
          <w:sz w:val="22"/>
          <w:rtl/>
        </w:rPr>
      </w:pPr>
      <w:r w:rsidRPr="00337F2F">
        <w:rPr>
          <w:rStyle w:val="emailstyle17"/>
          <w:rFonts w:cs="David" w:hint="eastAsia"/>
          <w:b/>
          <w:bCs/>
          <w:color w:val="auto"/>
          <w:sz w:val="22"/>
          <w:rtl/>
        </w:rPr>
        <w:t>ולחילופין</w:t>
      </w:r>
      <w:r w:rsidR="00AA1069">
        <w:rPr>
          <w:rStyle w:val="emailstyle17"/>
          <w:rFonts w:cs="David" w:hint="cs"/>
          <w:b/>
          <w:bCs/>
          <w:color w:val="auto"/>
          <w:sz w:val="22"/>
          <w:rtl/>
        </w:rPr>
        <w:t xml:space="preserve"> </w:t>
      </w:r>
      <w:ins w:id="2121" w:author="Shimon" w:date="2019-07-25T17:17:00Z">
        <w:r w:rsidR="00B7017B">
          <w:rPr>
            <w:rStyle w:val="emailstyle17"/>
            <w:rFonts w:cs="David" w:hint="cs"/>
            <w:color w:val="auto"/>
            <w:sz w:val="22"/>
            <w:rtl/>
          </w:rPr>
          <w:t>(1)</w:t>
        </w:r>
      </w:ins>
    </w:p>
    <w:p w14:paraId="127F529B" w14:textId="4B113BF6" w:rsidR="00B7017B" w:rsidRDefault="00EC132D">
      <w:pPr>
        <w:pStyle w:val="11"/>
        <w:tabs>
          <w:tab w:val="left" w:pos="1088"/>
        </w:tabs>
        <w:spacing w:before="0" w:after="240" w:line="360" w:lineRule="auto"/>
        <w:ind w:left="1088" w:firstLine="0"/>
        <w:rPr>
          <w:ins w:id="2122" w:author="Shimon" w:date="2019-07-25T17:17:00Z"/>
          <w:rStyle w:val="emailstyle17"/>
          <w:rFonts w:cs="David"/>
          <w:color w:val="auto"/>
          <w:sz w:val="22"/>
          <w:rtl/>
        </w:rPr>
        <w:pPrChange w:id="2123" w:author="Shimon" w:date="2019-07-28T17:49:00Z">
          <w:pPr>
            <w:pStyle w:val="11"/>
            <w:tabs>
              <w:tab w:val="left" w:pos="1088"/>
            </w:tabs>
            <w:spacing w:before="0" w:after="240" w:line="360" w:lineRule="auto"/>
            <w:ind w:left="1088" w:firstLine="0"/>
          </w:pPr>
        </w:pPrChange>
      </w:pPr>
      <w:del w:id="2124" w:author="Shimon" w:date="2019-07-25T17:13:00Z">
        <w:r w:rsidDel="00B7017B">
          <w:rPr>
            <w:rStyle w:val="emailstyle17"/>
            <w:rFonts w:cs="David"/>
            <w:color w:val="auto"/>
            <w:sz w:val="22"/>
            <w:rtl/>
          </w:rPr>
          <w:delText>-</w:delText>
        </w:r>
      </w:del>
      <w:del w:id="2125" w:author="Shimon" w:date="2019-07-25T17:17:00Z">
        <w:r w:rsidDel="00B7017B">
          <w:rPr>
            <w:rStyle w:val="emailstyle17"/>
            <w:rFonts w:cs="David" w:hint="cs"/>
            <w:color w:val="auto"/>
            <w:sz w:val="22"/>
            <w:rtl/>
          </w:rPr>
          <w:delText xml:space="preserve"> </w:delText>
        </w:r>
      </w:del>
      <w:ins w:id="2126" w:author="Shimon" w:date="2019-07-25T17:25:00Z">
        <w:r w:rsidR="00EF5210">
          <w:rPr>
            <w:rStyle w:val="emailstyle17"/>
            <w:rFonts w:cs="David" w:hint="cs"/>
            <w:color w:val="auto"/>
            <w:sz w:val="22"/>
            <w:rtl/>
          </w:rPr>
          <w:t>ככל ש</w:t>
        </w:r>
      </w:ins>
      <w:ins w:id="2127" w:author="Shimon" w:date="2019-07-25T17:26:00Z">
        <w:r w:rsidR="00EF5210">
          <w:rPr>
            <w:rStyle w:val="emailstyle17"/>
            <w:rFonts w:cs="David" w:hint="cs"/>
            <w:color w:val="auto"/>
            <w:sz w:val="22"/>
            <w:rtl/>
          </w:rPr>
          <w:t>תועלה הטענה ש</w:t>
        </w:r>
      </w:ins>
      <w:ins w:id="2128" w:author="Shimon" w:date="2019-07-25T17:13:00Z">
        <w:r w:rsidR="00EF5210">
          <w:rPr>
            <w:rStyle w:val="emailstyle17"/>
            <w:rFonts w:cs="David" w:hint="eastAsia"/>
            <w:color w:val="auto"/>
            <w:sz w:val="22"/>
            <w:rtl/>
          </w:rPr>
          <w:t>חוק</w:t>
        </w:r>
        <w:r w:rsidR="00EF5210">
          <w:rPr>
            <w:rStyle w:val="emailstyle17"/>
            <w:rFonts w:cs="David"/>
            <w:color w:val="auto"/>
            <w:sz w:val="22"/>
            <w:rtl/>
          </w:rPr>
          <w:t xml:space="preserve"> </w:t>
        </w:r>
        <w:r w:rsidR="00EF5210">
          <w:rPr>
            <w:rStyle w:val="emailstyle17"/>
            <w:rFonts w:cs="David" w:hint="eastAsia"/>
            <w:color w:val="auto"/>
            <w:sz w:val="22"/>
            <w:rtl/>
          </w:rPr>
          <w:t>הגימלאות</w:t>
        </w:r>
      </w:ins>
      <w:ins w:id="2129" w:author="Shimon" w:date="2019-07-25T17:27:00Z">
        <w:r w:rsidR="00EF5210">
          <w:rPr>
            <w:rStyle w:val="emailstyle17"/>
            <w:rFonts w:cs="David" w:hint="cs"/>
            <w:color w:val="auto"/>
            <w:sz w:val="22"/>
            <w:rtl/>
          </w:rPr>
          <w:t xml:space="preserve"> חל </w:t>
        </w:r>
      </w:ins>
      <w:ins w:id="2130" w:author="Shimon" w:date="2019-07-28T17:44:00Z">
        <w:r w:rsidR="00A044EC">
          <w:rPr>
            <w:rStyle w:val="emailstyle17"/>
            <w:rFonts w:cs="David" w:hint="cs"/>
            <w:color w:val="auto"/>
            <w:sz w:val="22"/>
            <w:rtl/>
          </w:rPr>
          <w:t>עלי</w:t>
        </w:r>
      </w:ins>
      <w:ins w:id="2131" w:author="Shimon" w:date="2019-07-25T17:15:00Z">
        <w:r w:rsidR="00B7017B" w:rsidRPr="00B7017B">
          <w:rPr>
            <w:rStyle w:val="emailstyle17"/>
            <w:rFonts w:cs="David"/>
            <w:color w:val="auto"/>
            <w:sz w:val="22"/>
            <w:rtl/>
            <w:rPrChange w:id="2132" w:author="Shimon" w:date="2019-07-25T17:16:00Z">
              <w:rPr>
                <w:rStyle w:val="emailstyle17"/>
                <w:rFonts w:cs="David"/>
                <w:b/>
                <w:bCs/>
                <w:color w:val="auto"/>
                <w:sz w:val="22"/>
                <w:rtl/>
              </w:rPr>
            </w:rPrChange>
          </w:rPr>
          <w:t xml:space="preserve"> (כפי שכתב</w:t>
        </w:r>
      </w:ins>
      <w:ins w:id="2133" w:author="Shimon" w:date="2019-07-28T17:49:00Z">
        <w:r w:rsidR="003A5A96">
          <w:rPr>
            <w:rStyle w:val="emailstyle17"/>
            <w:rFonts w:cs="David" w:hint="cs"/>
            <w:color w:val="auto"/>
            <w:sz w:val="22"/>
            <w:rtl/>
          </w:rPr>
          <w:t>ו</w:t>
        </w:r>
      </w:ins>
      <w:ins w:id="2134" w:author="Shimon" w:date="2019-07-28T17:44:00Z">
        <w:r w:rsidR="00A044EC">
          <w:rPr>
            <w:rStyle w:val="emailstyle17"/>
            <w:rFonts w:cs="David" w:hint="cs"/>
            <w:color w:val="auto"/>
            <w:sz w:val="22"/>
            <w:rtl/>
          </w:rPr>
          <w:t xml:space="preserve"> </w:t>
        </w:r>
      </w:ins>
      <w:ins w:id="2135" w:author="Shimon" w:date="2019-07-28T17:49:00Z">
        <w:r w:rsidR="003A5A96">
          <w:rPr>
            <w:rStyle w:val="emailstyle17"/>
            <w:rFonts w:cs="David" w:hint="cs"/>
            <w:color w:val="auto"/>
            <w:sz w:val="22"/>
            <w:rtl/>
          </w:rPr>
          <w:t>לך בזמנו מהלשכה המשפטית באוצר</w:t>
        </w:r>
        <w:r w:rsidR="003A5A96">
          <w:rPr>
            <w:rStyle w:val="emailstyle17"/>
            <w:rFonts w:cs="David" w:hint="cs"/>
            <w:b/>
            <w:bCs/>
            <w:color w:val="auto"/>
            <w:sz w:val="22"/>
            <w:rtl/>
          </w:rPr>
          <w:t>)</w:t>
        </w:r>
      </w:ins>
      <w:ins w:id="2136" w:author="Shimon" w:date="2019-07-25T17:13:00Z">
        <w:r w:rsidR="00B7017B">
          <w:rPr>
            <w:rStyle w:val="emailstyle17"/>
            <w:rFonts w:cs="David" w:hint="cs"/>
            <w:b/>
            <w:bCs/>
            <w:color w:val="auto"/>
            <w:sz w:val="22"/>
            <w:rtl/>
          </w:rPr>
          <w:t xml:space="preserve"> </w:t>
        </w:r>
        <w:r w:rsidR="00B7017B" w:rsidRPr="00B7017B">
          <w:rPr>
            <w:rStyle w:val="emailstyle17"/>
            <w:rFonts w:cs="David"/>
            <w:color w:val="auto"/>
            <w:sz w:val="22"/>
            <w:rtl/>
            <w:rPrChange w:id="2137" w:author="Shimon" w:date="2019-07-25T17:14:00Z">
              <w:rPr>
                <w:rStyle w:val="emailstyle17"/>
                <w:rFonts w:cs="David"/>
                <w:b/>
                <w:bCs/>
                <w:color w:val="auto"/>
                <w:sz w:val="22"/>
                <w:rtl/>
              </w:rPr>
            </w:rPrChange>
          </w:rPr>
          <w:t>-</w:t>
        </w:r>
      </w:ins>
      <w:ins w:id="2138" w:author="Shimon" w:date="2019-07-25T17:14:00Z">
        <w:r w:rsidR="00B7017B">
          <w:rPr>
            <w:rStyle w:val="emailstyle17"/>
            <w:rFonts w:cs="David" w:hint="cs"/>
            <w:color w:val="auto"/>
            <w:sz w:val="22"/>
            <w:rtl/>
          </w:rPr>
          <w:t xml:space="preserve"> </w:t>
        </w:r>
        <w:r w:rsidR="00B7017B" w:rsidRPr="00B7017B">
          <w:rPr>
            <w:rStyle w:val="emailstyle17"/>
            <w:rFonts w:cs="David" w:hint="eastAsia"/>
            <w:b/>
            <w:bCs/>
            <w:color w:val="auto"/>
            <w:sz w:val="22"/>
            <w:rtl/>
            <w:rPrChange w:id="2139" w:author="Shimon" w:date="2019-07-25T17:17:00Z">
              <w:rPr>
                <w:rStyle w:val="emailstyle17"/>
                <w:rFonts w:cs="David" w:hint="eastAsia"/>
                <w:color w:val="auto"/>
                <w:sz w:val="22"/>
                <w:rtl/>
              </w:rPr>
            </w:rPrChange>
          </w:rPr>
          <w:t>שישלמו</w:t>
        </w:r>
        <w:r w:rsidR="00B7017B" w:rsidRPr="00B7017B">
          <w:rPr>
            <w:rStyle w:val="emailstyle17"/>
            <w:rFonts w:cs="David"/>
            <w:b/>
            <w:bCs/>
            <w:color w:val="auto"/>
            <w:sz w:val="22"/>
            <w:rtl/>
            <w:rPrChange w:id="2140" w:author="Shimon" w:date="2019-07-25T17:17:00Z">
              <w:rPr>
                <w:rStyle w:val="emailstyle17"/>
                <w:rFonts w:cs="David"/>
                <w:color w:val="auto"/>
                <w:sz w:val="22"/>
                <w:rtl/>
              </w:rPr>
            </w:rPrChange>
          </w:rPr>
          <w:t xml:space="preserve"> </w:t>
        </w:r>
        <w:r w:rsidR="00B7017B" w:rsidRPr="00B7017B">
          <w:rPr>
            <w:rStyle w:val="emailstyle17"/>
            <w:rFonts w:cs="David" w:hint="eastAsia"/>
            <w:b/>
            <w:bCs/>
            <w:color w:val="auto"/>
            <w:sz w:val="22"/>
            <w:rtl/>
            <w:rPrChange w:id="2141" w:author="Shimon" w:date="2019-07-25T17:17:00Z">
              <w:rPr>
                <w:rStyle w:val="emailstyle17"/>
                <w:rFonts w:cs="David" w:hint="eastAsia"/>
                <w:color w:val="auto"/>
                <w:sz w:val="22"/>
                <w:rtl/>
              </w:rPr>
            </w:rPrChange>
          </w:rPr>
          <w:t>פנסיה</w:t>
        </w:r>
        <w:r w:rsidR="00B7017B" w:rsidRPr="00B7017B">
          <w:rPr>
            <w:rStyle w:val="emailstyle17"/>
            <w:rFonts w:cs="David"/>
            <w:b/>
            <w:bCs/>
            <w:color w:val="auto"/>
            <w:sz w:val="22"/>
            <w:rtl/>
            <w:rPrChange w:id="2142" w:author="Shimon" w:date="2019-07-25T17:17:00Z">
              <w:rPr>
                <w:rStyle w:val="emailstyle17"/>
                <w:rFonts w:cs="David"/>
                <w:color w:val="auto"/>
                <w:sz w:val="22"/>
                <w:rtl/>
              </w:rPr>
            </w:rPrChange>
          </w:rPr>
          <w:t xml:space="preserve"> </w:t>
        </w:r>
        <w:r w:rsidR="00B7017B" w:rsidRPr="00B7017B">
          <w:rPr>
            <w:rStyle w:val="emailstyle17"/>
            <w:rFonts w:cs="David" w:hint="eastAsia"/>
            <w:b/>
            <w:bCs/>
            <w:color w:val="auto"/>
            <w:sz w:val="22"/>
            <w:rtl/>
            <w:rPrChange w:id="2143" w:author="Shimon" w:date="2019-07-25T17:17:00Z">
              <w:rPr>
                <w:rStyle w:val="emailstyle17"/>
                <w:rFonts w:cs="David" w:hint="eastAsia"/>
                <w:color w:val="auto"/>
                <w:sz w:val="22"/>
                <w:rtl/>
              </w:rPr>
            </w:rPrChange>
          </w:rPr>
          <w:t>לפי</w:t>
        </w:r>
        <w:r w:rsidR="00B7017B" w:rsidRPr="00B7017B">
          <w:rPr>
            <w:rStyle w:val="emailstyle17"/>
            <w:rFonts w:cs="David"/>
            <w:b/>
            <w:bCs/>
            <w:color w:val="auto"/>
            <w:sz w:val="22"/>
            <w:rtl/>
            <w:rPrChange w:id="2144" w:author="Shimon" w:date="2019-07-25T17:17:00Z">
              <w:rPr>
                <w:rStyle w:val="emailstyle17"/>
                <w:rFonts w:cs="David"/>
                <w:color w:val="auto"/>
                <w:sz w:val="22"/>
                <w:rtl/>
              </w:rPr>
            </w:rPrChange>
          </w:rPr>
          <w:t xml:space="preserve"> </w:t>
        </w:r>
        <w:r w:rsidR="00B7017B" w:rsidRPr="00B7017B">
          <w:rPr>
            <w:rStyle w:val="emailstyle17"/>
            <w:rFonts w:cs="David" w:hint="eastAsia"/>
            <w:b/>
            <w:bCs/>
            <w:color w:val="auto"/>
            <w:sz w:val="22"/>
            <w:rtl/>
            <w:rPrChange w:id="2145" w:author="Shimon" w:date="2019-07-25T17:17:00Z">
              <w:rPr>
                <w:rStyle w:val="emailstyle17"/>
                <w:rFonts w:cs="David" w:hint="eastAsia"/>
                <w:color w:val="auto"/>
                <w:sz w:val="22"/>
                <w:rtl/>
              </w:rPr>
            </w:rPrChange>
          </w:rPr>
          <w:t>חוק</w:t>
        </w:r>
        <w:r w:rsidR="00B7017B" w:rsidRPr="00B7017B">
          <w:rPr>
            <w:rStyle w:val="emailstyle17"/>
            <w:rFonts w:cs="David"/>
            <w:b/>
            <w:bCs/>
            <w:color w:val="auto"/>
            <w:sz w:val="22"/>
            <w:rtl/>
            <w:rPrChange w:id="2146" w:author="Shimon" w:date="2019-07-25T17:17:00Z">
              <w:rPr>
                <w:rStyle w:val="emailstyle17"/>
                <w:rFonts w:cs="David"/>
                <w:color w:val="auto"/>
                <w:sz w:val="22"/>
                <w:rtl/>
              </w:rPr>
            </w:rPrChange>
          </w:rPr>
          <w:t xml:space="preserve"> </w:t>
        </w:r>
        <w:r w:rsidR="00B7017B" w:rsidRPr="00B7017B">
          <w:rPr>
            <w:rStyle w:val="emailstyle17"/>
            <w:rFonts w:cs="David" w:hint="eastAsia"/>
            <w:b/>
            <w:bCs/>
            <w:color w:val="auto"/>
            <w:sz w:val="22"/>
            <w:rtl/>
            <w:rPrChange w:id="2147" w:author="Shimon" w:date="2019-07-25T17:17:00Z">
              <w:rPr>
                <w:rStyle w:val="emailstyle17"/>
                <w:rFonts w:cs="David" w:hint="eastAsia"/>
                <w:color w:val="auto"/>
                <w:sz w:val="22"/>
                <w:rtl/>
              </w:rPr>
            </w:rPrChange>
          </w:rPr>
          <w:t>הגימלאו</w:t>
        </w:r>
      </w:ins>
      <w:ins w:id="2148" w:author="Shimon" w:date="2019-07-25T17:15:00Z">
        <w:r w:rsidR="00A044EC">
          <w:rPr>
            <w:rStyle w:val="emailstyle17"/>
            <w:rFonts w:cs="David" w:hint="eastAsia"/>
            <w:b/>
            <w:bCs/>
            <w:color w:val="auto"/>
            <w:sz w:val="22"/>
            <w:rtl/>
          </w:rPr>
          <w:t>ת</w:t>
        </w:r>
      </w:ins>
      <w:ins w:id="2149" w:author="Shimon" w:date="2019-07-25T17:14:00Z">
        <w:r w:rsidR="00B7017B" w:rsidRPr="00B7017B">
          <w:rPr>
            <w:rStyle w:val="emailstyle17"/>
            <w:rFonts w:cs="David"/>
            <w:b/>
            <w:bCs/>
            <w:color w:val="auto"/>
            <w:sz w:val="22"/>
            <w:rtl/>
            <w:rPrChange w:id="2150" w:author="Shimon" w:date="2019-07-25T17:17:00Z">
              <w:rPr>
                <w:rStyle w:val="emailstyle17"/>
                <w:rFonts w:cs="David"/>
                <w:color w:val="auto"/>
                <w:sz w:val="22"/>
                <w:rtl/>
              </w:rPr>
            </w:rPrChange>
          </w:rPr>
          <w:t xml:space="preserve">, דהיינו 70% </w:t>
        </w:r>
      </w:ins>
      <w:ins w:id="2151" w:author="Shimon" w:date="2019-07-25T17:15:00Z">
        <w:r w:rsidR="00B7017B" w:rsidRPr="00B7017B">
          <w:rPr>
            <w:rStyle w:val="emailstyle17"/>
            <w:rFonts w:cs="David" w:hint="eastAsia"/>
            <w:b/>
            <w:bCs/>
            <w:color w:val="auto"/>
            <w:sz w:val="22"/>
            <w:rtl/>
            <w:rPrChange w:id="2152" w:author="Shimon" w:date="2019-07-25T17:17:00Z">
              <w:rPr>
                <w:rStyle w:val="emailstyle17"/>
                <w:rFonts w:cs="David" w:hint="eastAsia"/>
                <w:color w:val="auto"/>
                <w:sz w:val="22"/>
                <w:rtl/>
              </w:rPr>
            </w:rPrChange>
          </w:rPr>
          <w:t>מהמשכורת</w:t>
        </w:r>
        <w:r w:rsidR="00B7017B" w:rsidRPr="00B7017B">
          <w:rPr>
            <w:rStyle w:val="emailstyle17"/>
            <w:rFonts w:cs="David"/>
            <w:b/>
            <w:bCs/>
            <w:color w:val="auto"/>
            <w:sz w:val="22"/>
            <w:rtl/>
            <w:rPrChange w:id="2153" w:author="Shimon" w:date="2019-07-25T17:17:00Z">
              <w:rPr>
                <w:rStyle w:val="emailstyle17"/>
                <w:rFonts w:cs="David"/>
                <w:color w:val="auto"/>
                <w:sz w:val="22"/>
                <w:rtl/>
              </w:rPr>
            </w:rPrChange>
          </w:rPr>
          <w:t xml:space="preserve"> </w:t>
        </w:r>
        <w:r w:rsidR="00B7017B" w:rsidRPr="00B7017B">
          <w:rPr>
            <w:rStyle w:val="emailstyle17"/>
            <w:rFonts w:cs="David" w:hint="eastAsia"/>
            <w:b/>
            <w:bCs/>
            <w:color w:val="auto"/>
            <w:sz w:val="22"/>
            <w:rtl/>
            <w:rPrChange w:id="2154" w:author="Shimon" w:date="2019-07-25T17:17:00Z">
              <w:rPr>
                <w:rStyle w:val="emailstyle17"/>
                <w:rFonts w:cs="David" w:hint="eastAsia"/>
                <w:color w:val="auto"/>
                <w:sz w:val="22"/>
                <w:rtl/>
              </w:rPr>
            </w:rPrChange>
          </w:rPr>
          <w:t>האחרונה</w:t>
        </w:r>
        <w:r w:rsidR="00B7017B">
          <w:rPr>
            <w:rStyle w:val="emailstyle17"/>
            <w:rFonts w:cs="David" w:hint="cs"/>
            <w:color w:val="auto"/>
            <w:sz w:val="22"/>
            <w:rtl/>
          </w:rPr>
          <w:t xml:space="preserve"> </w:t>
        </w:r>
      </w:ins>
      <w:ins w:id="2155" w:author="Shimon" w:date="2019-07-25T17:16:00Z">
        <w:r w:rsidR="00B7017B">
          <w:rPr>
            <w:rStyle w:val="emailstyle17"/>
            <w:rFonts w:cs="David" w:hint="cs"/>
            <w:color w:val="auto"/>
            <w:sz w:val="22"/>
            <w:rtl/>
          </w:rPr>
          <w:t>(</w:t>
        </w:r>
      </w:ins>
      <w:ins w:id="2156" w:author="Shimon" w:date="2019-07-28T17:49:00Z">
        <w:r w:rsidR="003A5A96">
          <w:rPr>
            <w:rStyle w:val="emailstyle17"/>
            <w:rFonts w:cs="David" w:hint="cs"/>
            <w:color w:val="auto"/>
            <w:sz w:val="22"/>
            <w:rtl/>
          </w:rPr>
          <w:t xml:space="preserve">של החוזה, </w:t>
        </w:r>
      </w:ins>
      <w:ins w:id="2157" w:author="Shimon" w:date="2019-07-25T17:15:00Z">
        <w:r w:rsidR="00B7017B">
          <w:rPr>
            <w:rStyle w:val="emailstyle17"/>
            <w:rFonts w:cs="David" w:hint="cs"/>
            <w:color w:val="auto"/>
            <w:sz w:val="22"/>
            <w:rtl/>
          </w:rPr>
          <w:t xml:space="preserve">ללא אבחנה בין </w:t>
        </w:r>
      </w:ins>
      <w:ins w:id="2158" w:author="Shimon" w:date="2019-07-25T17:16:00Z">
        <w:r w:rsidR="00B7017B">
          <w:rPr>
            <w:rStyle w:val="emailstyle17"/>
            <w:rFonts w:cs="David" w:hint="cs"/>
            <w:color w:val="auto"/>
            <w:sz w:val="22"/>
            <w:rtl/>
          </w:rPr>
          <w:t>רמות השכר בשתי התקופות)</w:t>
        </w:r>
      </w:ins>
      <w:ins w:id="2159" w:author="Shimon" w:date="2019-07-25T17:15:00Z">
        <w:r w:rsidR="00B7017B">
          <w:rPr>
            <w:rStyle w:val="emailstyle17"/>
            <w:rFonts w:cs="David" w:hint="cs"/>
            <w:color w:val="auto"/>
            <w:sz w:val="22"/>
            <w:rtl/>
          </w:rPr>
          <w:t>.</w:t>
        </w:r>
      </w:ins>
    </w:p>
    <w:p w14:paraId="162848DC" w14:textId="7D8908FD" w:rsidR="00B7017B" w:rsidRDefault="00B7017B">
      <w:pPr>
        <w:pStyle w:val="11"/>
        <w:tabs>
          <w:tab w:val="left" w:pos="1088"/>
        </w:tabs>
        <w:spacing w:before="0" w:after="240" w:line="360" w:lineRule="auto"/>
        <w:ind w:left="1088" w:firstLine="0"/>
        <w:rPr>
          <w:rStyle w:val="emailstyle17"/>
          <w:rFonts w:cs="David"/>
          <w:color w:val="auto"/>
          <w:sz w:val="22"/>
          <w:rtl/>
        </w:rPr>
        <w:pPrChange w:id="2160" w:author="Shimon" w:date="2019-07-25T17:18:00Z">
          <w:pPr>
            <w:pStyle w:val="11"/>
            <w:tabs>
              <w:tab w:val="left" w:pos="1088"/>
            </w:tabs>
            <w:spacing w:before="0" w:after="240" w:line="360" w:lineRule="auto"/>
            <w:ind w:left="1088" w:firstLine="0"/>
          </w:pPr>
        </w:pPrChange>
      </w:pPr>
      <w:ins w:id="2161" w:author="Shimon" w:date="2019-07-25T17:18:00Z">
        <w:r w:rsidRPr="00337F2F">
          <w:rPr>
            <w:rStyle w:val="emailstyle17"/>
            <w:rFonts w:cs="David" w:hint="eastAsia"/>
            <w:b/>
            <w:bCs/>
            <w:color w:val="auto"/>
            <w:sz w:val="22"/>
            <w:rtl/>
          </w:rPr>
          <w:t>ולחילופין</w:t>
        </w:r>
        <w:r>
          <w:rPr>
            <w:rStyle w:val="emailstyle17"/>
            <w:rFonts w:cs="David" w:hint="cs"/>
            <w:b/>
            <w:bCs/>
            <w:color w:val="auto"/>
            <w:sz w:val="22"/>
            <w:rtl/>
          </w:rPr>
          <w:t xml:space="preserve"> </w:t>
        </w:r>
        <w:r>
          <w:rPr>
            <w:rStyle w:val="emailstyle17"/>
            <w:rFonts w:cs="David" w:hint="cs"/>
            <w:color w:val="auto"/>
            <w:sz w:val="22"/>
            <w:rtl/>
          </w:rPr>
          <w:t>(2)</w:t>
        </w:r>
      </w:ins>
    </w:p>
    <w:p w14:paraId="0C3BB269" w14:textId="3608EB01" w:rsidR="00EC132D" w:rsidDel="00246385" w:rsidRDefault="00880231">
      <w:pPr>
        <w:pStyle w:val="11"/>
        <w:tabs>
          <w:tab w:val="left" w:pos="1088"/>
        </w:tabs>
        <w:spacing w:before="0" w:after="240" w:line="360" w:lineRule="auto"/>
        <w:ind w:left="1088" w:firstLine="0"/>
        <w:rPr>
          <w:del w:id="2162" w:author="Shimon" w:date="2019-07-28T16:59:00Z"/>
          <w:rStyle w:val="emailstyle17"/>
          <w:rFonts w:cs="David"/>
          <w:color w:val="auto"/>
          <w:sz w:val="22"/>
        </w:rPr>
        <w:pPrChange w:id="2163" w:author="Shimon" w:date="2019-07-28T16:59:00Z">
          <w:pPr>
            <w:pStyle w:val="11"/>
            <w:tabs>
              <w:tab w:val="left" w:pos="1088"/>
            </w:tabs>
            <w:spacing w:before="0" w:after="240" w:line="360" w:lineRule="auto"/>
            <w:ind w:left="1088" w:firstLine="0"/>
          </w:pPr>
        </w:pPrChange>
      </w:pPr>
      <w:r w:rsidRPr="009C3D22">
        <w:rPr>
          <w:rStyle w:val="emailstyle17"/>
          <w:rFonts w:cs="David" w:hint="cs"/>
          <w:color w:val="auto"/>
          <w:sz w:val="22"/>
          <w:rtl/>
        </w:rPr>
        <w:t xml:space="preserve">פיצויים על שרות עודף של 20 חודשים </w:t>
      </w:r>
      <w:r>
        <w:rPr>
          <w:rStyle w:val="emailstyle17"/>
          <w:rFonts w:cs="David" w:hint="cs"/>
          <w:color w:val="auto"/>
          <w:sz w:val="22"/>
          <w:rtl/>
        </w:rPr>
        <w:t xml:space="preserve">בסך של </w:t>
      </w:r>
      <w:r w:rsidRPr="009C3D22">
        <w:rPr>
          <w:rStyle w:val="emailstyle17"/>
          <w:rFonts w:cs="David" w:hint="cs"/>
          <w:color w:val="auto"/>
          <w:sz w:val="22"/>
          <w:rtl/>
        </w:rPr>
        <w:t>59,111 ₪</w:t>
      </w:r>
      <w:r>
        <w:rPr>
          <w:rStyle w:val="emailstyle17"/>
          <w:rFonts w:cs="David" w:hint="cs"/>
          <w:color w:val="auto"/>
          <w:sz w:val="22"/>
          <w:rtl/>
        </w:rPr>
        <w:t xml:space="preserve">, וכן </w:t>
      </w:r>
      <w:r w:rsidR="00EC132D">
        <w:rPr>
          <w:rStyle w:val="emailstyle17"/>
          <w:rFonts w:cs="David" w:hint="cs"/>
          <w:color w:val="auto"/>
          <w:sz w:val="22"/>
          <w:rtl/>
        </w:rPr>
        <w:t>הפרשות לקופת גמל עבור שכר הבסיס (בהנחה שהתובע לא ימשיך לצבור זכויות פנסיה תקציבית, בשיעור של 6%,</w:t>
      </w:r>
      <w:ins w:id="2164" w:author="Shimon" w:date="2019-07-25T14:41:00Z">
        <w:r w:rsidR="005C6DBB">
          <w:rPr>
            <w:rStyle w:val="emailstyle17"/>
            <w:rFonts w:cs="David" w:hint="cs"/>
            <w:color w:val="auto"/>
            <w:sz w:val="22"/>
            <w:rtl/>
          </w:rPr>
          <w:t xml:space="preserve"> (מה זה?)</w:t>
        </w:r>
      </w:ins>
      <w:r w:rsidR="00EC132D">
        <w:rPr>
          <w:rStyle w:val="emailstyle17"/>
          <w:rFonts w:cs="David" w:hint="cs"/>
          <w:color w:val="auto"/>
          <w:sz w:val="22"/>
          <w:rtl/>
        </w:rPr>
        <w:t xml:space="preserve"> ובסך של 42,564 ₪.</w:t>
      </w: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5BCC5216" w:rsidR="006E7D6C" w:rsidRPr="00337F2F" w:rsidRDefault="006E7D6C">
      <w:pPr>
        <w:pStyle w:val="11"/>
        <w:numPr>
          <w:ilvl w:val="0"/>
          <w:numId w:val="14"/>
        </w:numPr>
        <w:tabs>
          <w:tab w:val="left" w:pos="566"/>
        </w:tabs>
        <w:spacing w:before="0" w:after="240" w:line="360" w:lineRule="auto"/>
        <w:ind w:left="566" w:right="0"/>
        <w:rPr>
          <w:rFonts w:ascii="Arial" w:hAnsi="Arial"/>
          <w:sz w:val="22"/>
          <w:rtl/>
        </w:rPr>
        <w:pPrChange w:id="2165" w:author="Shimon" w:date="2019-07-25T09:57:00Z">
          <w:pPr>
            <w:pStyle w:val="11"/>
            <w:numPr>
              <w:numId w:val="14"/>
            </w:numPr>
            <w:tabs>
              <w:tab w:val="left" w:pos="566"/>
              <w:tab w:val="num" w:pos="1440"/>
            </w:tabs>
            <w:spacing w:before="0" w:after="240" w:line="360" w:lineRule="auto"/>
            <w:ind w:left="566" w:right="360" w:hanging="360"/>
          </w:pPr>
        </w:pPrChange>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w:t>
      </w:r>
      <w:del w:id="2166" w:author="Shimon" w:date="2019-07-25T09:57:00Z">
        <w:r w:rsidR="009E4D90" w:rsidRPr="00D74F54" w:rsidDel="0012330D">
          <w:rPr>
            <w:rFonts w:hint="cs"/>
            <w:rtl/>
          </w:rPr>
          <w:delText xml:space="preserve">בעיקר </w:delText>
        </w:r>
      </w:del>
      <w:r w:rsidR="009E4D90" w:rsidRPr="00D74F54">
        <w:rPr>
          <w:rFonts w:hint="cs"/>
          <w:rtl/>
        </w:rPr>
        <w:t>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7777777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5252F7" w:rsidRPr="009C3D22">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lastRenderedPageBreak/>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2ECB8018" w14:textId="30010767" w:rsidR="00D14404" w:rsidRDefault="00D14404">
      <w:pPr>
        <w:pStyle w:val="11"/>
        <w:numPr>
          <w:ilvl w:val="0"/>
          <w:numId w:val="14"/>
        </w:numPr>
        <w:tabs>
          <w:tab w:val="left" w:pos="566"/>
        </w:tabs>
        <w:spacing w:before="0" w:after="240" w:line="360" w:lineRule="auto"/>
        <w:ind w:left="566" w:right="0"/>
        <w:rPr>
          <w:ins w:id="2167" w:author="Shimon" w:date="2019-07-30T15:12:00Z"/>
        </w:rPr>
        <w:pPrChange w:id="2168" w:author="Shimon" w:date="2019-07-30T17:05:00Z">
          <w:pPr>
            <w:pStyle w:val="11"/>
            <w:numPr>
              <w:numId w:val="14"/>
            </w:numPr>
            <w:tabs>
              <w:tab w:val="left" w:pos="566"/>
              <w:tab w:val="num" w:pos="1440"/>
            </w:tabs>
            <w:spacing w:before="0" w:after="240" w:line="360" w:lineRule="auto"/>
            <w:ind w:left="566" w:right="360" w:hanging="360"/>
          </w:pPr>
        </w:pPrChange>
      </w:pPr>
      <w:r>
        <w:rPr>
          <w:rFonts w:hint="cs"/>
          <w:rtl/>
        </w:rPr>
        <w:t xml:space="preserve"> על רקע זה, קשה לתאר את ההרגשה הטראומטית של סילוק מהעבודה</w:t>
      </w:r>
      <w:r w:rsidR="005252F7">
        <w:rPr>
          <w:rFonts w:hint="cs"/>
          <w:rtl/>
        </w:rPr>
        <w:t xml:space="preserve"> </w:t>
      </w:r>
      <w:ins w:id="2169" w:author="Shimon" w:date="2019-07-25T09:58:00Z">
        <w:r w:rsidR="0012330D">
          <w:rPr>
            <w:rFonts w:hint="cs"/>
            <w:rtl/>
          </w:rPr>
          <w:t>והצגתו כ</w:t>
        </w:r>
      </w:ins>
      <w:del w:id="2170" w:author="Shimon" w:date="2019-07-25T09:58:00Z">
        <w:r w:rsidR="005252F7" w:rsidDel="0012330D">
          <w:rPr>
            <w:rFonts w:hint="cs"/>
            <w:rtl/>
          </w:rPr>
          <w:delText>כ</w:delText>
        </w:r>
      </w:del>
      <w:r>
        <w:rPr>
          <w:rFonts w:hint="cs"/>
          <w:rtl/>
        </w:rPr>
        <w:t>מ</w:t>
      </w:r>
      <w:r w:rsidR="005252F7">
        <w:rPr>
          <w:rFonts w:hint="cs"/>
          <w:rtl/>
        </w:rPr>
        <w:t>סי</w:t>
      </w:r>
      <w:r>
        <w:rPr>
          <w:rFonts w:hint="cs"/>
          <w:rtl/>
        </w:rPr>
        <w:t xml:space="preserve">ג גבול, </w:t>
      </w:r>
      <w:del w:id="2171" w:author="Shimon" w:date="2019-07-25T09:59:00Z">
        <w:r w:rsidDel="0012330D">
          <w:rPr>
            <w:rFonts w:hint="cs"/>
            <w:rtl/>
          </w:rPr>
          <w:delText>ו</w:delText>
        </w:r>
      </w:del>
      <w:r>
        <w:rPr>
          <w:rFonts w:hint="cs"/>
          <w:rtl/>
        </w:rPr>
        <w:t xml:space="preserve">איומים על תביעה פלילית כאמצעי לחץ להשתקת התובע. </w:t>
      </w:r>
      <w:ins w:id="2172" w:author="Shimon" w:date="2019-07-28T19:06:00Z">
        <w:r w:rsidR="005D17E5">
          <w:rPr>
            <w:rFonts w:hint="cs"/>
            <w:rtl/>
          </w:rPr>
          <w:t xml:space="preserve">במשך חודשים ושנים </w:t>
        </w:r>
      </w:ins>
      <w:ins w:id="2173" w:author="Shimon" w:date="2019-07-28T19:07:00Z">
        <w:r w:rsidR="00395343">
          <w:rPr>
            <w:rFonts w:hint="cs"/>
            <w:rtl/>
          </w:rPr>
          <w:t>נאלץ התובע ל</w:t>
        </w:r>
      </w:ins>
      <w:ins w:id="2174" w:author="Shimon" w:date="2019-07-28T19:09:00Z">
        <w:r w:rsidR="00395343">
          <w:rPr>
            <w:rFonts w:hint="cs"/>
            <w:rtl/>
          </w:rPr>
          <w:t>א רק ל</w:t>
        </w:r>
      </w:ins>
      <w:ins w:id="2175" w:author="Shimon" w:date="2019-07-28T19:07:00Z">
        <w:r w:rsidR="00395343">
          <w:rPr>
            <w:rFonts w:hint="cs"/>
            <w:rtl/>
          </w:rPr>
          <w:t>השקיע שעות אין ספור</w:t>
        </w:r>
      </w:ins>
      <w:ins w:id="2176" w:author="Shimon" w:date="2019-07-30T15:13:00Z">
        <w:r w:rsidR="00B736E7">
          <w:rPr>
            <w:rFonts w:hint="cs"/>
            <w:rtl/>
          </w:rPr>
          <w:t xml:space="preserve">, </w:t>
        </w:r>
      </w:ins>
      <w:ins w:id="2177" w:author="Shimon" w:date="2019-07-28T19:07:00Z">
        <w:r w:rsidR="005D17E5">
          <w:rPr>
            <w:rFonts w:hint="cs"/>
            <w:rtl/>
          </w:rPr>
          <w:t>ב</w:t>
        </w:r>
        <w:r w:rsidR="00395343">
          <w:rPr>
            <w:rFonts w:hint="cs"/>
            <w:rtl/>
          </w:rPr>
          <w:t xml:space="preserve">מאמציו לשכנע את הנתבעת לתקן את עוול שנגרם לו. </w:t>
        </w:r>
      </w:ins>
      <w:ins w:id="2178" w:author="Shimon" w:date="2019-07-28T19:08:00Z">
        <w:r w:rsidR="00395343">
          <w:rPr>
            <w:rFonts w:hint="cs"/>
            <w:rtl/>
          </w:rPr>
          <w:t xml:space="preserve">ההתכתבויות המפורטות, איסוף המסמכים להוכחת טיעוניו, ניסוח המכתבים </w:t>
        </w:r>
      </w:ins>
      <w:ins w:id="2179" w:author="Shimon" w:date="2019-07-28T19:10:00Z">
        <w:r w:rsidR="00395343">
          <w:rPr>
            <w:rFonts w:hint="cs"/>
            <w:rtl/>
          </w:rPr>
          <w:t xml:space="preserve">הרבים וההתמודדות הבלתי נגמרת מול מערכת עוצמתית כל כך גזלו ממנו לתמיד </w:t>
        </w:r>
      </w:ins>
      <w:ins w:id="2180" w:author="Shimon" w:date="2019-07-28T19:11:00Z">
        <w:r w:rsidR="00395343">
          <w:rPr>
            <w:rtl/>
          </w:rPr>
          <w:t>–</w:t>
        </w:r>
      </w:ins>
      <w:ins w:id="2181" w:author="Shimon" w:date="2019-07-28T19:10:00Z">
        <w:r w:rsidR="00395343">
          <w:rPr>
            <w:rFonts w:hint="cs"/>
            <w:rtl/>
          </w:rPr>
          <w:t xml:space="preserve">מבחינת </w:t>
        </w:r>
      </w:ins>
      <w:ins w:id="2182" w:author="Shimon" w:date="2019-07-28T19:11:00Z">
        <w:r w:rsidR="00395343">
          <w:rPr>
            <w:rFonts w:hint="cs"/>
            <w:rtl/>
          </w:rPr>
          <w:t>מעוות לא יוכל לתקון</w:t>
        </w:r>
      </w:ins>
      <w:ins w:id="2183" w:author="Shimon" w:date="2019-07-28T19:12:00Z">
        <w:r w:rsidR="00395343">
          <w:rPr>
            <w:rFonts w:hint="cs"/>
            <w:rtl/>
          </w:rPr>
          <w:t>-</w:t>
        </w:r>
      </w:ins>
      <w:ins w:id="2184" w:author="Shimon" w:date="2019-07-28T19:11:00Z">
        <w:r w:rsidR="00395343">
          <w:rPr>
            <w:rFonts w:hint="cs"/>
            <w:rtl/>
          </w:rPr>
          <w:t>, את שנות הפנסיה הטובות ביותר.</w:t>
        </w:r>
      </w:ins>
      <w:del w:id="2185" w:author="Shimon" w:date="2019-07-30T15:18:00Z">
        <w:r w:rsidDel="006E02BA">
          <w:rPr>
            <w:rFonts w:hint="cs"/>
            <w:rtl/>
          </w:rPr>
          <w:delText>כל אלה, והלילות הארוכים של חוסר שינה גרמו לתובע עגמת נפש גדולה וממושכת שהשליכו גם על חייו הפרטיים</w:delText>
        </w:r>
      </w:del>
      <w:r>
        <w:rPr>
          <w:rFonts w:hint="cs"/>
          <w:rtl/>
        </w:rPr>
        <w:t>.</w:t>
      </w:r>
      <w:r w:rsidRPr="008B15BC">
        <w:rPr>
          <w:rFonts w:hint="cs"/>
          <w:rtl/>
        </w:rPr>
        <w:t xml:space="preserve"> </w:t>
      </w:r>
    </w:p>
    <w:p w14:paraId="4E114776" w14:textId="77777777" w:rsidR="006E02BA" w:rsidRDefault="00B736E7">
      <w:pPr>
        <w:pStyle w:val="11"/>
        <w:tabs>
          <w:tab w:val="left" w:pos="566"/>
        </w:tabs>
        <w:spacing w:before="0" w:after="240" w:line="360" w:lineRule="auto"/>
        <w:ind w:left="566" w:right="360" w:firstLine="0"/>
        <w:rPr>
          <w:ins w:id="2186" w:author="Shimon" w:date="2019-07-30T15:18:00Z"/>
          <w:rtl/>
        </w:rPr>
        <w:pPrChange w:id="2187" w:author="Shimon" w:date="2019-07-30T15:17:00Z">
          <w:pPr>
            <w:pStyle w:val="11"/>
            <w:numPr>
              <w:numId w:val="14"/>
            </w:numPr>
            <w:tabs>
              <w:tab w:val="left" w:pos="566"/>
              <w:tab w:val="num" w:pos="1440"/>
            </w:tabs>
            <w:spacing w:before="0" w:after="240" w:line="360" w:lineRule="auto"/>
            <w:ind w:left="566" w:right="360" w:hanging="360"/>
          </w:pPr>
        </w:pPrChange>
      </w:pPr>
      <w:ins w:id="2188" w:author="Shimon" w:date="2019-07-30T15:12:00Z">
        <w:r>
          <w:rPr>
            <w:rFonts w:hint="cs"/>
            <w:rtl/>
          </w:rPr>
          <w:t xml:space="preserve">בהקשר לשעות </w:t>
        </w:r>
      </w:ins>
      <w:ins w:id="2189" w:author="Shimon" w:date="2019-07-30T15:13:00Z">
        <w:r>
          <w:rPr>
            <w:rFonts w:hint="cs"/>
            <w:rtl/>
          </w:rPr>
          <w:t>העבודה שהתובע השקיע</w:t>
        </w:r>
      </w:ins>
      <w:ins w:id="2190" w:author="Shimon" w:date="2019-07-30T15:14:00Z">
        <w:r>
          <w:rPr>
            <w:rFonts w:hint="cs"/>
            <w:rtl/>
          </w:rPr>
          <w:t xml:space="preserve"> לא יהיה מיותר להזכיר כי ע"פ </w:t>
        </w:r>
      </w:ins>
      <w:ins w:id="2191" w:author="Shimon" w:date="2019-07-30T15:15:00Z">
        <w:r>
          <w:rPr>
            <w:rFonts w:hint="cs"/>
            <w:rtl/>
          </w:rPr>
          <w:t>נתוני העזר ב</w:t>
        </w:r>
      </w:ins>
      <w:ins w:id="2192" w:author="Shimon" w:date="2019-07-30T15:14:00Z">
        <w:r>
          <w:rPr>
            <w:rFonts w:hint="cs"/>
            <w:rtl/>
          </w:rPr>
          <w:t>תלושי השכר  ערך שעת עבודה</w:t>
        </w:r>
      </w:ins>
      <w:ins w:id="2193" w:author="Shimon" w:date="2019-07-30T15:15:00Z">
        <w:r>
          <w:rPr>
            <w:rFonts w:hint="cs"/>
            <w:rtl/>
          </w:rPr>
          <w:t xml:space="preserve"> של</w:t>
        </w:r>
      </w:ins>
      <w:ins w:id="2194" w:author="Shimon" w:date="2019-07-30T15:16:00Z">
        <w:r>
          <w:rPr>
            <w:rFonts w:hint="cs"/>
            <w:rtl/>
          </w:rPr>
          <w:t xml:space="preserve"> התובע (שכר בסיס,</w:t>
        </w:r>
      </w:ins>
      <w:ins w:id="2195" w:author="Shimon" w:date="2019-07-30T15:17:00Z">
        <w:r w:rsidR="006E02BA">
          <w:rPr>
            <w:rFonts w:hint="cs"/>
            <w:rtl/>
          </w:rPr>
          <w:t xml:space="preserve"> </w:t>
        </w:r>
      </w:ins>
      <w:ins w:id="2196" w:author="Shimon" w:date="2019-07-30T15:16:00Z">
        <w:r>
          <w:rPr>
            <w:rFonts w:hint="cs"/>
            <w:rtl/>
          </w:rPr>
          <w:t xml:space="preserve">לפני </w:t>
        </w:r>
        <w:r w:rsidR="006E02BA">
          <w:rPr>
            <w:rFonts w:hint="cs"/>
            <w:rtl/>
          </w:rPr>
          <w:t>תשלומים נילוים</w:t>
        </w:r>
      </w:ins>
      <w:ins w:id="2197" w:author="Shimon" w:date="2019-07-30T15:17:00Z">
        <w:r w:rsidR="006E02BA">
          <w:rPr>
            <w:rFonts w:hint="cs"/>
            <w:rtl/>
          </w:rPr>
          <w:t>)</w:t>
        </w:r>
      </w:ins>
      <w:ins w:id="2198" w:author="Shimon" w:date="2019-07-30T15:15:00Z">
        <w:r>
          <w:rPr>
            <w:rFonts w:hint="cs"/>
            <w:rtl/>
          </w:rPr>
          <w:t xml:space="preserve"> עולה על 200ש"</w:t>
        </w:r>
        <w:r w:rsidR="006E02BA">
          <w:rPr>
            <w:rFonts w:hint="cs"/>
            <w:rtl/>
          </w:rPr>
          <w:t>ח לשעה</w:t>
        </w:r>
      </w:ins>
      <w:ins w:id="2199" w:author="Shimon" w:date="2019-07-30T15:17:00Z">
        <w:r w:rsidR="006E02BA">
          <w:rPr>
            <w:rFonts w:hint="cs"/>
            <w:rtl/>
          </w:rPr>
          <w:t>.</w:t>
        </w:r>
      </w:ins>
      <w:ins w:id="2200" w:author="Shimon" w:date="2019-07-30T15:15:00Z">
        <w:r>
          <w:rPr>
            <w:rFonts w:hint="cs"/>
            <w:rtl/>
          </w:rPr>
          <w:t xml:space="preserve"> </w:t>
        </w:r>
      </w:ins>
      <w:ins w:id="2201" w:author="Shimon" w:date="2019-07-30T15:14:00Z">
        <w:r>
          <w:rPr>
            <w:rFonts w:hint="cs"/>
            <w:rtl/>
          </w:rPr>
          <w:t xml:space="preserve"> </w:t>
        </w:r>
      </w:ins>
    </w:p>
    <w:p w14:paraId="395FA143" w14:textId="03CCD408" w:rsidR="00B736E7" w:rsidRDefault="006E02BA">
      <w:pPr>
        <w:pStyle w:val="11"/>
        <w:tabs>
          <w:tab w:val="left" w:pos="566"/>
        </w:tabs>
        <w:spacing w:before="0" w:after="240" w:line="360" w:lineRule="auto"/>
        <w:ind w:left="566" w:right="360" w:firstLine="0"/>
        <w:rPr>
          <w:ins w:id="2202" w:author="Shimon" w:date="2019-07-25T16:46:00Z"/>
        </w:rPr>
        <w:pPrChange w:id="2203" w:author="Shimon" w:date="2019-07-30T15:17:00Z">
          <w:pPr>
            <w:pStyle w:val="11"/>
            <w:numPr>
              <w:numId w:val="14"/>
            </w:numPr>
            <w:tabs>
              <w:tab w:val="left" w:pos="566"/>
              <w:tab w:val="num" w:pos="1440"/>
            </w:tabs>
            <w:spacing w:before="0" w:after="240" w:line="360" w:lineRule="auto"/>
            <w:ind w:left="566" w:right="360" w:hanging="360"/>
          </w:pPr>
        </w:pPrChange>
      </w:pPr>
      <w:ins w:id="2204" w:author="Shimon" w:date="2019-07-30T15:18:00Z">
        <w:r>
          <w:rPr>
            <w:rFonts w:hint="cs"/>
            <w:rtl/>
          </w:rPr>
          <w:t>כל אלה, והלילות הארוכים של חוסר שינה גרמו לתובע עגמת נפש גדולה וממושכת שהשליכו גם על חייו הפרטיים ואף גרמו לו הפסדים כספיים ישירים.</w:t>
        </w:r>
      </w:ins>
    </w:p>
    <w:p w14:paraId="31A0667B" w14:textId="47E71241" w:rsidR="00392554" w:rsidRPr="008B15BC" w:rsidRDefault="00395343">
      <w:pPr>
        <w:pStyle w:val="11"/>
        <w:numPr>
          <w:ilvl w:val="0"/>
          <w:numId w:val="14"/>
        </w:numPr>
        <w:tabs>
          <w:tab w:val="left" w:pos="566"/>
        </w:tabs>
        <w:spacing w:before="0" w:after="240" w:line="360" w:lineRule="auto"/>
        <w:ind w:left="566" w:right="0"/>
        <w:pPrChange w:id="2205" w:author="Shimon" w:date="2019-07-30T17:14:00Z">
          <w:pPr>
            <w:pStyle w:val="11"/>
            <w:numPr>
              <w:numId w:val="14"/>
            </w:numPr>
            <w:tabs>
              <w:tab w:val="left" w:pos="566"/>
              <w:tab w:val="num" w:pos="1440"/>
            </w:tabs>
            <w:spacing w:before="0" w:after="240" w:line="360" w:lineRule="auto"/>
            <w:ind w:left="566" w:right="360" w:hanging="360"/>
          </w:pPr>
        </w:pPrChange>
      </w:pPr>
      <w:ins w:id="2206" w:author="Shimon" w:date="2019-07-28T19:12:00Z">
        <w:r>
          <w:rPr>
            <w:rFonts w:hint="cs"/>
            <w:rtl/>
          </w:rPr>
          <w:t xml:space="preserve">כך למשל, </w:t>
        </w:r>
      </w:ins>
      <w:ins w:id="2207" w:author="Shimon" w:date="2019-07-25T16:46:00Z">
        <w:r w:rsidR="00392554">
          <w:rPr>
            <w:rFonts w:hint="cs"/>
            <w:rtl/>
          </w:rPr>
          <w:t xml:space="preserve">בחודש </w:t>
        </w:r>
      </w:ins>
      <w:ins w:id="2208" w:author="Shimon" w:date="2019-07-25T16:49:00Z">
        <w:r w:rsidR="00387FB4">
          <w:rPr>
            <w:rFonts w:hint="cs"/>
            <w:rtl/>
          </w:rPr>
          <w:t>אוגוסט</w:t>
        </w:r>
      </w:ins>
      <w:ins w:id="2209" w:author="Shimon" w:date="2019-07-25T16:46:00Z">
        <w:r w:rsidR="00392554">
          <w:rPr>
            <w:rFonts w:hint="cs"/>
            <w:rtl/>
          </w:rPr>
          <w:t xml:space="preserve"> 20</w:t>
        </w:r>
      </w:ins>
      <w:ins w:id="2210" w:author="Shimon" w:date="2019-07-25T16:47:00Z">
        <w:r w:rsidR="00392554">
          <w:rPr>
            <w:rFonts w:hint="cs"/>
            <w:rtl/>
          </w:rPr>
          <w:t>12,</w:t>
        </w:r>
        <w:r w:rsidR="00387FB4">
          <w:rPr>
            <w:rFonts w:hint="cs"/>
            <w:rtl/>
          </w:rPr>
          <w:t xml:space="preserve"> לכשנודע העובדה ש</w:t>
        </w:r>
      </w:ins>
      <w:ins w:id="2211" w:author="Shimon" w:date="2019-07-25T16:48:00Z">
        <w:r w:rsidR="00392554">
          <w:rPr>
            <w:rFonts w:hint="cs"/>
            <w:rtl/>
          </w:rPr>
          <w:t>עבודת</w:t>
        </w:r>
      </w:ins>
      <w:ins w:id="2212" w:author="Shimon" w:date="2019-07-28T19:17:00Z">
        <w:r>
          <w:rPr>
            <w:rFonts w:hint="cs"/>
            <w:rtl/>
          </w:rPr>
          <w:t xml:space="preserve"> התובע</w:t>
        </w:r>
      </w:ins>
      <w:ins w:id="2213" w:author="Shimon" w:date="2019-07-25T16:48:00Z">
        <w:r w:rsidR="00392554">
          <w:rPr>
            <w:rFonts w:hint="cs"/>
            <w:rtl/>
          </w:rPr>
          <w:t xml:space="preserve"> בשרות הציבו</w:t>
        </w:r>
        <w:r w:rsidR="00387FB4">
          <w:rPr>
            <w:rFonts w:hint="cs"/>
            <w:rtl/>
          </w:rPr>
          <w:t>רי הסתיימה</w:t>
        </w:r>
      </w:ins>
      <w:ins w:id="2214" w:author="Shimon" w:date="2019-07-25T16:49:00Z">
        <w:r w:rsidR="00387FB4">
          <w:rPr>
            <w:rFonts w:hint="cs"/>
            <w:rtl/>
          </w:rPr>
          <w:t xml:space="preserve">, </w:t>
        </w:r>
      </w:ins>
      <w:ins w:id="2215" w:author="Shimon" w:date="2019-07-25T16:48:00Z">
        <w:r w:rsidR="00387FB4">
          <w:rPr>
            <w:rFonts w:hint="cs"/>
            <w:rtl/>
          </w:rPr>
          <w:t>הוצעה לו עבודה</w:t>
        </w:r>
      </w:ins>
      <w:ins w:id="2216" w:author="Shimon" w:date="2019-07-25T16:49:00Z">
        <w:r w:rsidR="00387FB4">
          <w:rPr>
            <w:rFonts w:hint="cs"/>
            <w:rtl/>
          </w:rPr>
          <w:t xml:space="preserve"> ברמה </w:t>
        </w:r>
      </w:ins>
      <w:ins w:id="2217" w:author="Shimon" w:date="2019-07-30T17:14:00Z">
        <w:r w:rsidR="00941904">
          <w:rPr>
            <w:rFonts w:hint="cs"/>
            <w:rtl/>
          </w:rPr>
          <w:t xml:space="preserve">ניהולית </w:t>
        </w:r>
      </w:ins>
      <w:ins w:id="2218" w:author="Shimon" w:date="2019-07-25T16:49:00Z">
        <w:r w:rsidR="00387FB4">
          <w:rPr>
            <w:rFonts w:hint="cs"/>
            <w:rtl/>
          </w:rPr>
          <w:t xml:space="preserve">בכירה </w:t>
        </w:r>
      </w:ins>
      <w:ins w:id="2219" w:author="Shimon" w:date="2019-07-25T16:53:00Z">
        <w:r w:rsidR="00387FB4">
          <w:rPr>
            <w:rFonts w:hint="cs"/>
            <w:rtl/>
          </w:rPr>
          <w:t xml:space="preserve">התואמת לכישוריו ונסיונו רב השנים, </w:t>
        </w:r>
      </w:ins>
      <w:ins w:id="2220" w:author="Shimon" w:date="2019-07-25T16:49:00Z">
        <w:r w:rsidR="00387FB4">
          <w:rPr>
            <w:rFonts w:hint="cs"/>
            <w:rtl/>
          </w:rPr>
          <w:t>בעמותה העוסקת בחינוך</w:t>
        </w:r>
      </w:ins>
      <w:ins w:id="2221" w:author="Shimon" w:date="2019-07-30T17:15:00Z">
        <w:r w:rsidR="00B117A0">
          <w:rPr>
            <w:rFonts w:hint="cs"/>
            <w:rtl/>
          </w:rPr>
          <w:t xml:space="preserve"> ("קו לנוער")</w:t>
        </w:r>
      </w:ins>
      <w:ins w:id="2222" w:author="Shimon" w:date="2019-07-25T16:55:00Z">
        <w:r w:rsidR="00387FB4">
          <w:rPr>
            <w:rFonts w:hint="cs"/>
            <w:rtl/>
          </w:rPr>
          <w:t>.</w:t>
        </w:r>
      </w:ins>
      <w:ins w:id="2223" w:author="Shimon" w:date="2019-07-25T16:56:00Z">
        <w:r w:rsidR="00387FB4">
          <w:rPr>
            <w:rFonts w:hint="cs"/>
            <w:rtl/>
          </w:rPr>
          <w:t xml:space="preserve"> </w:t>
        </w:r>
      </w:ins>
      <w:ins w:id="2224" w:author="Shimon" w:date="2019-07-25T17:00:00Z">
        <w:r w:rsidR="00C37116">
          <w:rPr>
            <w:rFonts w:hint="cs"/>
            <w:rtl/>
          </w:rPr>
          <w:t xml:space="preserve">התובע נמנע מלהתחיל בעבודה זו (וגם לא חיפש עבודה אחרת) </w:t>
        </w:r>
      </w:ins>
      <w:ins w:id="2225" w:author="Shimon" w:date="2019-07-25T16:51:00Z">
        <w:r w:rsidR="00387FB4">
          <w:rPr>
            <w:rFonts w:hint="cs"/>
            <w:rtl/>
          </w:rPr>
          <w:t>מאחר ו</w:t>
        </w:r>
      </w:ins>
      <w:ins w:id="2226" w:author="Shimon" w:date="2019-07-25T17:07:00Z">
        <w:r w:rsidR="00C37116">
          <w:rPr>
            <w:rFonts w:hint="cs"/>
            <w:rtl/>
          </w:rPr>
          <w:t>תקוותו ו</w:t>
        </w:r>
      </w:ins>
      <w:ins w:id="2227" w:author="Shimon" w:date="2019-07-25T16:51:00Z">
        <w:r w:rsidR="00387FB4">
          <w:rPr>
            <w:rFonts w:hint="cs"/>
            <w:rtl/>
          </w:rPr>
          <w:t>מאמציו</w:t>
        </w:r>
      </w:ins>
      <w:ins w:id="2228" w:author="Shimon" w:date="2019-07-25T17:05:00Z">
        <w:r w:rsidR="00C37116">
          <w:rPr>
            <w:rFonts w:hint="cs"/>
            <w:rtl/>
          </w:rPr>
          <w:t xml:space="preserve"> באותה עת</w:t>
        </w:r>
      </w:ins>
      <w:ins w:id="2229" w:author="Shimon" w:date="2019-07-25T16:51:00Z">
        <w:r w:rsidR="00387FB4">
          <w:rPr>
            <w:rFonts w:hint="cs"/>
            <w:rtl/>
          </w:rPr>
          <w:t xml:space="preserve"> התמקדו בנסיון לחזור לעבוד</w:t>
        </w:r>
      </w:ins>
      <w:ins w:id="2230" w:author="Shimon" w:date="2019-07-25T16:52:00Z">
        <w:r w:rsidR="00387FB4">
          <w:rPr>
            <w:rFonts w:hint="cs"/>
            <w:rtl/>
          </w:rPr>
          <w:t xml:space="preserve">תו </w:t>
        </w:r>
      </w:ins>
      <w:ins w:id="2231" w:author="Shimon" w:date="2019-07-28T19:13:00Z">
        <w:r>
          <w:rPr>
            <w:rFonts w:hint="cs"/>
            <w:rtl/>
          </w:rPr>
          <w:t xml:space="preserve">אצל הנתבעת ולהשלים את תקופת </w:t>
        </w:r>
      </w:ins>
      <w:ins w:id="2232" w:author="Shimon" w:date="2019-07-25T16:51:00Z">
        <w:r w:rsidR="00387FB4">
          <w:rPr>
            <w:rFonts w:hint="cs"/>
            <w:rtl/>
          </w:rPr>
          <w:t>החוזה</w:t>
        </w:r>
      </w:ins>
      <w:ins w:id="2233" w:author="Shimon" w:date="2019-07-25T17:00:00Z">
        <w:r w:rsidR="00C37116">
          <w:rPr>
            <w:rFonts w:hint="cs"/>
            <w:rtl/>
          </w:rPr>
          <w:t>.</w:t>
        </w:r>
      </w:ins>
      <w:ins w:id="2234" w:author="Shimon" w:date="2019-07-25T17:01:00Z">
        <w:r w:rsidR="00C37116">
          <w:rPr>
            <w:rFonts w:hint="cs"/>
            <w:rtl/>
          </w:rPr>
          <w:t xml:space="preserve"> </w:t>
        </w:r>
      </w:ins>
      <w:ins w:id="2235" w:author="Shimon" w:date="2019-07-25T17:03:00Z">
        <w:r w:rsidR="00C37116">
          <w:rPr>
            <w:rFonts w:hint="cs"/>
            <w:rtl/>
          </w:rPr>
          <w:t>כש</w:t>
        </w:r>
      </w:ins>
      <w:ins w:id="2236" w:author="Shimon" w:date="2019-07-25T17:02:00Z">
        <w:r w:rsidR="00C37116">
          <w:rPr>
            <w:rFonts w:hint="cs"/>
            <w:rtl/>
          </w:rPr>
          <w:t xml:space="preserve">לאחר </w:t>
        </w:r>
      </w:ins>
      <w:ins w:id="2237" w:author="Shimon" w:date="2019-07-25T17:01:00Z">
        <w:r w:rsidR="00C37116">
          <w:rPr>
            <w:rFonts w:hint="cs"/>
            <w:rtl/>
          </w:rPr>
          <w:t xml:space="preserve">החודשים </w:t>
        </w:r>
      </w:ins>
      <w:ins w:id="2238" w:author="Shimon" w:date="2019-07-25T17:02:00Z">
        <w:r w:rsidR="00C37116">
          <w:rPr>
            <w:rFonts w:hint="cs"/>
            <w:rtl/>
          </w:rPr>
          <w:t xml:space="preserve">הארוכים </w:t>
        </w:r>
      </w:ins>
      <w:ins w:id="2239" w:author="Shimon" w:date="2019-07-25T17:01:00Z">
        <w:r w:rsidR="00C37116">
          <w:rPr>
            <w:rFonts w:hint="cs"/>
            <w:rtl/>
          </w:rPr>
          <w:t>שחלפו ב</w:t>
        </w:r>
      </w:ins>
      <w:ins w:id="2240" w:author="Shimon" w:date="2019-07-25T16:59:00Z">
        <w:r w:rsidR="00C37116">
          <w:rPr>
            <w:rFonts w:hint="cs"/>
            <w:rtl/>
          </w:rPr>
          <w:t>המתנה מורטת עצבים ל</w:t>
        </w:r>
      </w:ins>
      <w:ins w:id="2241" w:author="Shimon" w:date="2019-07-25T16:54:00Z">
        <w:r w:rsidR="00C37116">
          <w:rPr>
            <w:rFonts w:hint="cs"/>
            <w:rtl/>
          </w:rPr>
          <w:t>התיחסות</w:t>
        </w:r>
      </w:ins>
      <w:ins w:id="2242" w:author="Shimon" w:date="2019-07-25T17:02:00Z">
        <w:r w:rsidR="00C37116">
          <w:rPr>
            <w:rFonts w:hint="cs"/>
            <w:rtl/>
          </w:rPr>
          <w:t xml:space="preserve"> </w:t>
        </w:r>
      </w:ins>
      <w:ins w:id="2243" w:author="Shimon" w:date="2019-07-25T16:54:00Z">
        <w:r w:rsidR="00387FB4">
          <w:rPr>
            <w:rFonts w:hint="cs"/>
            <w:rtl/>
          </w:rPr>
          <w:t>לפניותיו ולפניות בא כוחו</w:t>
        </w:r>
      </w:ins>
      <w:ins w:id="2244" w:author="Shimon" w:date="2019-07-25T16:58:00Z">
        <w:r w:rsidR="00387FB4">
          <w:rPr>
            <w:rFonts w:hint="cs"/>
            <w:rtl/>
          </w:rPr>
          <w:t>, כאמור לעיל,</w:t>
        </w:r>
      </w:ins>
      <w:ins w:id="2245" w:author="Shimon" w:date="2019-07-25T17:06:00Z">
        <w:r w:rsidR="00C37116">
          <w:rPr>
            <w:rFonts w:hint="cs"/>
            <w:rtl/>
          </w:rPr>
          <w:t xml:space="preserve"> התברר לו שאפסו הסיכויים לכך, המשרה המוצעת כבר נתפסה, והוא הפסיד גם עבודה זו.</w:t>
        </w:r>
      </w:ins>
      <w:ins w:id="2246" w:author="Shimon" w:date="2019-07-25T17:01:00Z">
        <w:r w:rsidR="00C37116">
          <w:rPr>
            <w:rFonts w:hint="cs"/>
            <w:rtl/>
          </w:rPr>
          <w:t xml:space="preserve"> </w:t>
        </w:r>
      </w:ins>
      <w:ins w:id="2247" w:author="Shimon" w:date="2019-07-25T16:53:00Z">
        <w:r w:rsidR="00387FB4">
          <w:rPr>
            <w:rFonts w:hint="cs"/>
            <w:rtl/>
          </w:rPr>
          <w:t xml:space="preserve"> </w:t>
        </w:r>
      </w:ins>
      <w:ins w:id="2248" w:author="Shimon" w:date="2019-07-25T16:51:00Z">
        <w:r w:rsidR="00387FB4">
          <w:rPr>
            <w:rFonts w:hint="cs"/>
            <w:rtl/>
          </w:rPr>
          <w:t xml:space="preserve"> </w:t>
        </w:r>
      </w:ins>
      <w:ins w:id="2249" w:author="Shimon" w:date="2019-07-25T16:48:00Z">
        <w:r w:rsidR="00387FB4">
          <w:rPr>
            <w:rFonts w:hint="cs"/>
            <w:rtl/>
          </w:rPr>
          <w:t xml:space="preserve"> </w:t>
        </w:r>
      </w:ins>
    </w:p>
    <w:p w14:paraId="4FFDF362" w14:textId="43D7757D" w:rsidR="006E7D6C" w:rsidRDefault="009E4D90">
      <w:pPr>
        <w:numPr>
          <w:ilvl w:val="0"/>
          <w:numId w:val="14"/>
        </w:numPr>
        <w:tabs>
          <w:tab w:val="left" w:pos="566"/>
          <w:tab w:val="left" w:pos="651"/>
        </w:tabs>
        <w:spacing w:after="480" w:line="360" w:lineRule="auto"/>
        <w:ind w:left="566" w:right="0"/>
        <w:jc w:val="both"/>
        <w:rPr>
          <w:rFonts w:cs="David"/>
        </w:rPr>
        <w:pPrChange w:id="2250" w:author="Shimon" w:date="2019-07-30T17:15:00Z">
          <w:pPr>
            <w:numPr>
              <w:numId w:val="14"/>
            </w:numPr>
            <w:tabs>
              <w:tab w:val="left" w:pos="566"/>
              <w:tab w:val="left" w:pos="651"/>
              <w:tab w:val="num" w:pos="1440"/>
            </w:tabs>
            <w:spacing w:after="480" w:line="360" w:lineRule="auto"/>
            <w:ind w:left="566" w:right="360" w:hanging="360"/>
            <w:jc w:val="both"/>
          </w:pPr>
        </w:pPrChange>
      </w:pPr>
      <w:r w:rsidRPr="00D74F54">
        <w:rPr>
          <w:rFonts w:cs="David" w:hint="cs"/>
          <w:rtl/>
        </w:rPr>
        <w:t>בנסיבות אלה זכאי</w:t>
      </w:r>
      <w:r w:rsidR="006E7D6C" w:rsidRPr="00D74F54">
        <w:rPr>
          <w:rFonts w:cs="David" w:hint="cs"/>
          <w:rtl/>
        </w:rPr>
        <w:t xml:space="preserve"> </w:t>
      </w:r>
      <w:r w:rsidR="001907C8" w:rsidRPr="00D74F54">
        <w:rPr>
          <w:rFonts w:cs="David" w:hint="cs"/>
          <w:rtl/>
        </w:rPr>
        <w:t>התובע</w:t>
      </w:r>
      <w:r w:rsidR="006E7D6C" w:rsidRPr="00D74F54">
        <w:rPr>
          <w:rFonts w:cs="David" w:hint="cs"/>
          <w:rtl/>
        </w:rPr>
        <w:t xml:space="preserve"> לפיצוי משמעותי על </w:t>
      </w:r>
      <w:del w:id="2251" w:author="Shimon" w:date="2019-07-25T17:08:00Z">
        <w:r w:rsidR="006E7D6C" w:rsidRPr="00D74F54" w:rsidDel="00C37116">
          <w:rPr>
            <w:rFonts w:cs="David" w:hint="cs"/>
            <w:rtl/>
          </w:rPr>
          <w:delText xml:space="preserve">עגמת הנפש ועל </w:delText>
        </w:r>
      </w:del>
      <w:r w:rsidR="00485DE7" w:rsidRPr="00D74F54">
        <w:rPr>
          <w:rFonts w:cs="David" w:hint="cs"/>
          <w:rtl/>
        </w:rPr>
        <w:t>הפיטורים בניגוד לדין</w:t>
      </w:r>
      <w:ins w:id="2252" w:author="Shimon" w:date="2019-07-25T17:08:00Z">
        <w:r w:rsidR="00C37116">
          <w:rPr>
            <w:rFonts w:cs="David" w:hint="cs"/>
            <w:rtl/>
          </w:rPr>
          <w:t xml:space="preserve">, </w:t>
        </w:r>
        <w:r w:rsidR="00C37116" w:rsidRPr="00D74F54">
          <w:rPr>
            <w:rFonts w:cs="David" w:hint="cs"/>
            <w:rtl/>
          </w:rPr>
          <w:t>עגמת הנפש ו</w:t>
        </w:r>
        <w:r w:rsidR="00C37116">
          <w:rPr>
            <w:rFonts w:cs="David" w:hint="cs"/>
            <w:rtl/>
          </w:rPr>
          <w:t>אובדן הכנסות</w:t>
        </w:r>
      </w:ins>
      <w:ins w:id="2253" w:author="Shimon" w:date="2019-07-25T17:09:00Z">
        <w:r w:rsidR="00B7017B">
          <w:rPr>
            <w:rFonts w:cs="David" w:hint="cs"/>
            <w:rtl/>
          </w:rPr>
          <w:t xml:space="preserve">, </w:t>
        </w:r>
      </w:ins>
      <w:del w:id="2254" w:author="Shimon" w:date="2019-07-25T17:09:00Z">
        <w:r w:rsidR="006E7D6C" w:rsidRPr="00D74F54" w:rsidDel="00B7017B">
          <w:rPr>
            <w:rFonts w:cs="David" w:hint="cs"/>
            <w:rtl/>
          </w:rPr>
          <w:delText xml:space="preserve">. </w:delText>
        </w:r>
      </w:del>
      <w:r w:rsidRPr="00D74F54">
        <w:rPr>
          <w:rFonts w:cs="David" w:hint="cs"/>
          <w:rtl/>
        </w:rPr>
        <w:t>והוא יעמיד תביעתו על</w:t>
      </w:r>
      <w:r w:rsidR="006E7D6C" w:rsidRPr="00D74F54">
        <w:rPr>
          <w:rFonts w:cs="David" w:hint="cs"/>
          <w:rtl/>
        </w:rPr>
        <w:t xml:space="preserve"> סך של </w:t>
      </w:r>
      <w:del w:id="2255" w:author="Shimon" w:date="2019-07-24T13:22:00Z">
        <w:r w:rsidR="006E7D6C" w:rsidRPr="00D74F54" w:rsidDel="003F09D1">
          <w:rPr>
            <w:rFonts w:cs="David" w:hint="cs"/>
            <w:rtl/>
          </w:rPr>
          <w:delText>100</w:delText>
        </w:r>
      </w:del>
      <w:ins w:id="2256" w:author="Shimon" w:date="2019-07-30T15:20:00Z">
        <w:r w:rsidR="006E02BA">
          <w:rPr>
            <w:rFonts w:cs="David" w:hint="cs"/>
            <w:rtl/>
          </w:rPr>
          <w:t>35</w:t>
        </w:r>
      </w:ins>
      <w:ins w:id="2257" w:author="Shimon" w:date="2019-07-24T13:22:00Z">
        <w:r w:rsidR="003F09D1" w:rsidRPr="00D74F54">
          <w:rPr>
            <w:rFonts w:cs="David" w:hint="cs"/>
            <w:rtl/>
          </w:rPr>
          <w:t>0</w:t>
        </w:r>
      </w:ins>
      <w:r w:rsidR="006E7D6C" w:rsidRPr="00D74F54">
        <w:rPr>
          <w:rFonts w:cs="David" w:hint="cs"/>
          <w:rtl/>
        </w:rPr>
        <w:t>,000 ₪</w:t>
      </w:r>
      <w:r w:rsidRPr="00D74F54">
        <w:rPr>
          <w:rFonts w:cs="David" w:hint="cs"/>
          <w:rtl/>
        </w:rPr>
        <w:t xml:space="preserve"> בלבד (פחות מ</w:t>
      </w:r>
      <w:del w:id="2258" w:author="Shimon" w:date="2019-07-30T15:20:00Z">
        <w:r w:rsidRPr="00D74F54" w:rsidDel="006E02BA">
          <w:rPr>
            <w:rFonts w:cs="David" w:hint="cs"/>
            <w:rtl/>
          </w:rPr>
          <w:delText>ש</w:delText>
        </w:r>
      </w:del>
      <w:del w:id="2259" w:author="Shimon" w:date="2019-07-24T13:23:00Z">
        <w:r w:rsidRPr="00D74F54" w:rsidDel="003F09D1">
          <w:rPr>
            <w:rFonts w:cs="David" w:hint="cs"/>
            <w:rtl/>
          </w:rPr>
          <w:delText>לו</w:delText>
        </w:r>
      </w:del>
      <w:del w:id="2260" w:author="Shimon" w:date="2019-07-30T15:20:00Z">
        <w:r w:rsidRPr="00D74F54" w:rsidDel="006E02BA">
          <w:rPr>
            <w:rFonts w:cs="David" w:hint="cs"/>
            <w:rtl/>
          </w:rPr>
          <w:delText>ש</w:delText>
        </w:r>
      </w:del>
      <w:ins w:id="2261" w:author="Shimon" w:date="2019-07-30T15:20:00Z">
        <w:r w:rsidR="006E02BA">
          <w:rPr>
            <w:rFonts w:cs="David" w:hint="cs"/>
            <w:rtl/>
          </w:rPr>
          <w:t>עשר</w:t>
        </w:r>
      </w:ins>
      <w:r w:rsidRPr="00D74F54">
        <w:rPr>
          <w:rFonts w:cs="David" w:hint="cs"/>
          <w:rtl/>
        </w:rPr>
        <w:t xml:space="preserve"> משכורות)</w:t>
      </w:r>
      <w:r w:rsidR="00C87899">
        <w:rPr>
          <w:rFonts w:cs="David" w:hint="cs"/>
          <w:rtl/>
        </w:rPr>
        <w:t>.</w:t>
      </w:r>
    </w:p>
    <w:p w14:paraId="3EDD92B6" w14:textId="77777777" w:rsidR="00B67C81" w:rsidRDefault="00B67C81" w:rsidP="00B67C81">
      <w:pPr>
        <w:pStyle w:val="2"/>
        <w:numPr>
          <w:ilvl w:val="0"/>
          <w:numId w:val="18"/>
        </w:numPr>
        <w:tabs>
          <w:tab w:val="clear" w:pos="566"/>
          <w:tab w:val="left" w:pos="521"/>
        </w:tabs>
        <w:spacing w:after="24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17D59B52" w:rsidR="00721470" w:rsidRPr="00337F2F" w:rsidRDefault="00721470"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lastRenderedPageBreak/>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ins w:id="2262" w:author="Shimon" w:date="2019-07-24T13:24:00Z">
        <w:r w:rsidR="003F09D1">
          <w:rPr>
            <w:rStyle w:val="emailstyle17"/>
            <w:rFonts w:ascii="Times New Roman" w:hAnsi="Times New Roman" w:cs="David" w:hint="cs"/>
            <w:b/>
            <w:bCs/>
            <w:color w:val="auto"/>
            <w:rtl/>
          </w:rPr>
          <w:t xml:space="preserve">שבתקנות לחוק, </w:t>
        </w:r>
      </w:ins>
      <w:r w:rsidRPr="00337F2F">
        <w:rPr>
          <w:rStyle w:val="emailstyle17"/>
          <w:rFonts w:ascii="Times New Roman" w:hAnsi="Times New Roman" w:cs="David" w:hint="cs"/>
          <w:b/>
          <w:bCs/>
          <w:color w:val="auto"/>
          <w:rtl/>
        </w:rPr>
        <w:t>אינם חלים עליו</w:t>
      </w:r>
      <w:r w:rsidRPr="00337F2F">
        <w:rPr>
          <w:rStyle w:val="emailstyle17"/>
          <w:rFonts w:ascii="Times New Roman" w:hAnsi="Times New Roman" w:cs="David" w:hint="cs"/>
          <w:color w:val="auto"/>
          <w:rtl/>
        </w:rPr>
        <w:t>.</w:t>
      </w:r>
    </w:p>
    <w:p w14:paraId="38C3AA2F" w14:textId="71027930" w:rsidR="000A76F3" w:rsidRPr="00936790" w:rsidRDefault="000A76F3" w:rsidP="00C87899">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 xml:space="preserve">התובע זכאי לכל הזכויות על פי חוק הגימלאות ולכל הטבה שניתנה </w:t>
      </w:r>
      <w:r w:rsidR="00C87899">
        <w:rPr>
          <w:rStyle w:val="emailstyle17"/>
          <w:rFonts w:ascii="Times New Roman" w:hAnsi="Times New Roman" w:cs="David" w:hint="cs"/>
          <w:color w:val="auto"/>
          <w:u w:val="single"/>
          <w:rtl/>
        </w:rPr>
        <w:t>לעובדים</w:t>
      </w:r>
      <w:r>
        <w:rPr>
          <w:rStyle w:val="emailstyle17"/>
          <w:rFonts w:ascii="Times New Roman" w:hAnsi="Times New Roman" w:cs="David" w:hint="cs"/>
          <w:color w:val="auto"/>
          <w:u w:val="single"/>
          <w:rtl/>
        </w:rPr>
        <w:t xml:space="preserve">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41B764FC"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להעסיק את העובד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 לאחר ש</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ins w:id="2263" w:author="Shimon" w:date="2019-07-30T17:18:00Z">
        <w:r w:rsidR="00C87899">
          <w:rPr>
            <w:rStyle w:val="emailstyle17"/>
            <w:rFonts w:ascii="Times New Roman" w:hAnsi="Times New Roman" w:cs="David" w:hint="cs"/>
            <w:b/>
            <w:bCs/>
            <w:color w:val="auto"/>
            <w:rtl/>
          </w:rPr>
          <w:t>, ובכך תמה העסקתו בכתב מינוי,</w:t>
        </w:r>
      </w:ins>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והסכים</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להיות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מועסק</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פי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הוראות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החוזה</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3ED7AE09" w14:textId="33AA017F" w:rsidR="000A76F3" w:rsidRDefault="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Change w:id="2264" w:author="Shimon" w:date="2019-07-30T17:19:00Z">
          <w:pPr>
            <w:pStyle w:val="11"/>
            <w:numPr>
              <w:ilvl w:val="1"/>
              <w:numId w:val="14"/>
            </w:numPr>
            <w:tabs>
              <w:tab w:val="num" w:pos="792"/>
            </w:tabs>
            <w:spacing w:before="0" w:after="240" w:line="360" w:lineRule="auto"/>
            <w:ind w:left="1160" w:right="792" w:hanging="540"/>
          </w:pPr>
        </w:pPrChange>
      </w:pPr>
      <w:r w:rsidRPr="00ED08CB">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ED08CB">
        <w:rPr>
          <w:rStyle w:val="emailstyle17"/>
          <w:rFonts w:ascii="Times New Roman" w:hAnsi="Times New Roman" w:cs="David" w:hint="eastAsia"/>
          <w:color w:val="auto"/>
          <w:rtl/>
        </w:rPr>
        <w:t>התובע</w:t>
      </w:r>
      <w:r w:rsidRPr="00ED08CB">
        <w:rPr>
          <w:rStyle w:val="emailstyle17"/>
          <w:rFonts w:ascii="Times New Roman" w:hAnsi="Times New Roman" w:cs="David"/>
          <w:color w:val="auto"/>
          <w:rtl/>
        </w:rPr>
        <w:t xml:space="preserve"> לא ויתר על זכויות אחרות המגיעות ושיגיעו לעובדי </w:t>
      </w:r>
      <w:del w:id="2265" w:author="Shimon" w:date="2019-07-30T17:19:00Z">
        <w:r w:rsidRPr="00ED08CB" w:rsidDel="00C87899">
          <w:rPr>
            <w:rStyle w:val="emailstyle17"/>
            <w:rFonts w:ascii="Times New Roman" w:hAnsi="Times New Roman" w:cs="David"/>
            <w:color w:val="auto"/>
            <w:rtl/>
          </w:rPr>
          <w:delText>ה</w:delText>
        </w:r>
      </w:del>
      <w:r w:rsidRPr="00ED08CB">
        <w:rPr>
          <w:rStyle w:val="emailstyle17"/>
          <w:rFonts w:ascii="Times New Roman" w:hAnsi="Times New Roman" w:cs="David"/>
          <w:color w:val="auto"/>
          <w:rtl/>
        </w:rPr>
        <w:t>מדינה.</w:t>
      </w:r>
    </w:p>
    <w:p w14:paraId="733C776B" w14:textId="51398952" w:rsidR="000A76F3" w:rsidRDefault="000A76F3" w:rsidP="000A76F3">
      <w:pPr>
        <w:pStyle w:val="11"/>
        <w:spacing w:before="0" w:after="240" w:line="360" w:lineRule="auto"/>
        <w:ind w:left="1160" w:firstLine="0"/>
        <w:rPr>
          <w:rStyle w:val="emailstyle17"/>
          <w:rFonts w:ascii="Times New Roman" w:hAnsi="Times New Roman" w:cs="David"/>
          <w:color w:val="auto"/>
          <w:rtl/>
        </w:rPr>
      </w:pPr>
      <w:r>
        <w:rPr>
          <w:rStyle w:val="emailstyle17"/>
          <w:rFonts w:ascii="Times New Roman" w:hAnsi="Times New Roman" w:cs="David" w:hint="cs"/>
          <w:color w:val="auto"/>
          <w:rtl/>
        </w:rPr>
        <w:t>ראו</w:t>
      </w:r>
      <w:r w:rsidRPr="00CB1486">
        <w:rPr>
          <w:rStyle w:val="emailstyle17"/>
          <w:rFonts w:ascii="Times New Roman" w:hAnsi="Times New Roman" w:cs="David" w:hint="cs"/>
          <w:color w:val="auto"/>
          <w:rtl/>
        </w:rPr>
        <w:t xml:space="preserve"> סעיף 12(ה) </w:t>
      </w:r>
      <w:r>
        <w:rPr>
          <w:rStyle w:val="emailstyle17"/>
          <w:rFonts w:ascii="Times New Roman" w:hAnsi="Times New Roman" w:cs="David" w:hint="cs"/>
          <w:color w:val="auto"/>
          <w:rtl/>
        </w:rPr>
        <w:t xml:space="preserve">להסכם </w:t>
      </w:r>
      <w:r w:rsidRPr="00CB1486">
        <w:rPr>
          <w:rStyle w:val="emailstyle17"/>
          <w:rFonts w:ascii="Times New Roman" w:hAnsi="Times New Roman" w:cs="David" w:hint="cs"/>
          <w:color w:val="auto"/>
          <w:rtl/>
        </w:rPr>
        <w:t>המציין במפורש "</w:t>
      </w:r>
      <w:r w:rsidRPr="00CB1486">
        <w:rPr>
          <w:rStyle w:val="emailstyle17"/>
          <w:rFonts w:ascii="Times New Roman" w:hAnsi="Times New Roman" w:cs="David" w:hint="cs"/>
          <w:i/>
          <w:iCs/>
          <w:color w:val="auto"/>
          <w:rtl/>
        </w:rPr>
        <w:t>למען הסר ספק</w:t>
      </w:r>
      <w:r w:rsidRPr="00CB1486">
        <w:rPr>
          <w:rStyle w:val="emailstyle17"/>
          <w:rFonts w:ascii="Times New Roman" w:hAnsi="Times New Roman" w:cs="David" w:hint="cs"/>
          <w:color w:val="auto"/>
          <w:rtl/>
        </w:rPr>
        <w:t xml:space="preserve">", כי </w:t>
      </w:r>
      <w:r w:rsidRPr="00497575">
        <w:rPr>
          <w:rStyle w:val="emailstyle17"/>
          <w:rFonts w:ascii="Times New Roman" w:hAnsi="Times New Roman" w:cs="David" w:hint="cs"/>
          <w:b/>
          <w:bCs/>
          <w:color w:val="auto"/>
          <w:rtl/>
        </w:rPr>
        <w:t>על אף שחוק הגימלאות לא חל (סעיף 11 בחוזה) התובע יהיה זכאי ל"</w:t>
      </w:r>
      <w:r w:rsidRPr="00497575">
        <w:rPr>
          <w:rStyle w:val="emailstyle17"/>
          <w:rFonts w:ascii="Times New Roman" w:hAnsi="Times New Roman" w:cs="David" w:hint="cs"/>
          <w:b/>
          <w:bCs/>
          <w:i/>
          <w:iCs/>
          <w:color w:val="auto"/>
          <w:rtl/>
        </w:rPr>
        <w:t xml:space="preserve">כל </w:t>
      </w:r>
      <w:r w:rsidRPr="00936790">
        <w:rPr>
          <w:rStyle w:val="emailstyle17"/>
          <w:rFonts w:ascii="Times New Roman" w:hAnsi="Times New Roman" w:cs="David" w:hint="cs"/>
          <w:b/>
          <w:bCs/>
          <w:i/>
          <w:iCs/>
          <w:color w:val="auto"/>
          <w:u w:val="single"/>
          <w:rtl/>
        </w:rPr>
        <w:t>הזכויות</w:t>
      </w:r>
      <w:r w:rsidRPr="00497575">
        <w:rPr>
          <w:rStyle w:val="emailstyle17"/>
          <w:rFonts w:ascii="Times New Roman" w:hAnsi="Times New Roman" w:cs="David" w:hint="cs"/>
          <w:b/>
          <w:bCs/>
          <w:i/>
          <w:iCs/>
          <w:color w:val="auto"/>
          <w:rtl/>
        </w:rPr>
        <w:t xml:space="preserve"> על פי חוק הגימלאות</w:t>
      </w:r>
      <w:r w:rsidRPr="00CB1486">
        <w:rPr>
          <w:rStyle w:val="emailstyle17"/>
          <w:rFonts w:ascii="Times New Roman" w:hAnsi="Times New Roman" w:cs="David" w:hint="cs"/>
          <w:color w:val="auto"/>
          <w:rtl/>
        </w:rPr>
        <w:t>"</w:t>
      </w:r>
      <w:ins w:id="2266" w:author="Shimon" w:date="2019-07-24T13:25:00Z">
        <w:r w:rsidR="00CE3F91">
          <w:rPr>
            <w:rStyle w:val="emailstyle17"/>
            <w:rFonts w:ascii="Times New Roman" w:hAnsi="Times New Roman" w:cs="David" w:hint="cs"/>
            <w:color w:val="auto"/>
            <w:rtl/>
          </w:rPr>
          <w:t xml:space="preserve">, </w:t>
        </w:r>
      </w:ins>
      <w:ins w:id="2267" w:author="Shimon" w:date="2019-07-28T22:42:00Z">
        <w:r w:rsidR="00CE3F91">
          <w:rPr>
            <w:rStyle w:val="emailstyle17"/>
            <w:rFonts w:ascii="Times New Roman" w:hAnsi="Times New Roman" w:cs="David" w:hint="cs"/>
            <w:color w:val="auto"/>
            <w:rtl/>
          </w:rPr>
          <w:t>כש</w:t>
        </w:r>
      </w:ins>
      <w:ins w:id="2268" w:author="Shimon" w:date="2019-07-24T13:25:00Z">
        <w:r w:rsidR="003F09D1">
          <w:rPr>
            <w:rStyle w:val="emailstyle17"/>
            <w:rFonts w:ascii="Times New Roman" w:hAnsi="Times New Roman" w:cs="David" w:hint="cs"/>
            <w:color w:val="auto"/>
            <w:rtl/>
          </w:rPr>
          <w:t>הד</w:t>
        </w:r>
      </w:ins>
      <w:ins w:id="2269" w:author="Shimon" w:date="2019-07-28T22:42:00Z">
        <w:r w:rsidR="00CE3F91">
          <w:rPr>
            <w:rStyle w:val="emailstyle17"/>
            <w:rFonts w:ascii="Times New Roman" w:hAnsi="Times New Roman" w:cs="David" w:hint="cs"/>
            <w:color w:val="auto"/>
            <w:rtl/>
          </w:rPr>
          <w:t>ג</w:t>
        </w:r>
      </w:ins>
      <w:ins w:id="2270" w:author="Shimon" w:date="2019-07-24T13:25:00Z">
        <w:r w:rsidR="003F09D1">
          <w:rPr>
            <w:rStyle w:val="emailstyle17"/>
            <w:rFonts w:ascii="Times New Roman" w:hAnsi="Times New Roman" w:cs="David" w:hint="cs"/>
            <w:color w:val="auto"/>
            <w:rtl/>
          </w:rPr>
          <w:t xml:space="preserve">ש הוא על זכויות </w:t>
        </w:r>
      </w:ins>
      <w:ins w:id="2271" w:author="Shimon" w:date="2019-07-28T22:42:00Z">
        <w:r w:rsidR="00CE3F91">
          <w:rPr>
            <w:rStyle w:val="emailstyle17"/>
            <w:rFonts w:ascii="Times New Roman" w:hAnsi="Times New Roman" w:cs="David" w:hint="cs"/>
            <w:color w:val="auto"/>
            <w:rtl/>
          </w:rPr>
          <w:t>שבחוק.</w:t>
        </w:r>
      </w:ins>
      <w:del w:id="2272" w:author="Shimon" w:date="2019-07-24T13:25:00Z">
        <w:r w:rsidDel="003F09D1">
          <w:rPr>
            <w:rStyle w:val="emailstyle17"/>
            <w:rFonts w:ascii="Times New Roman" w:hAnsi="Times New Roman" w:cs="David" w:hint="cs"/>
            <w:color w:val="auto"/>
            <w:rtl/>
          </w:rPr>
          <w:delText>;</w:delText>
        </w:r>
      </w:del>
      <w:r w:rsidRPr="00CB1486">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3B934E25" w:rsidR="000A76F3" w:rsidRPr="00337F2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tl/>
        </w:rPr>
      </w:pPr>
      <w:r w:rsidRPr="00337F2F">
        <w:rPr>
          <w:rStyle w:val="emailstyle17"/>
          <w:rFonts w:ascii="Times New Roman" w:hAnsi="Times New Roman" w:cs="David" w:hint="cs"/>
          <w:color w:val="auto"/>
          <w:rtl/>
        </w:rPr>
        <w:t xml:space="preserve">בהתאם לכך, </w:t>
      </w:r>
      <w:r>
        <w:rPr>
          <w:rStyle w:val="emailstyle17"/>
          <w:rFonts w:ascii="Times New Roman" w:hAnsi="Times New Roman" w:cs="David" w:hint="cs"/>
          <w:b/>
          <w:bCs/>
          <w:color w:val="auto"/>
          <w:rtl/>
        </w:rPr>
        <w:t>פירוש החוזה והוראותיו צריך להיעשות על רק</w:t>
      </w:r>
      <w:ins w:id="2273" w:author="Shimon" w:date="2019-07-24T13:26:00Z">
        <w:r w:rsidR="003F09D1">
          <w:rPr>
            <w:rStyle w:val="emailstyle17"/>
            <w:rFonts w:ascii="Times New Roman" w:hAnsi="Times New Roman" w:cs="David" w:hint="cs"/>
            <w:b/>
            <w:bCs/>
            <w:color w:val="auto"/>
            <w:rtl/>
          </w:rPr>
          <w:t>ע</w:t>
        </w:r>
      </w:ins>
      <w:r>
        <w:rPr>
          <w:rStyle w:val="emailstyle17"/>
          <w:rFonts w:ascii="Times New Roman" w:hAnsi="Times New Roman" w:cs="David" w:hint="cs"/>
          <w:b/>
          <w:bCs/>
          <w:color w:val="auto"/>
          <w:rtl/>
        </w:rPr>
        <w:t xml:space="preserve">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הגימלאות ולכל הטבה שניתנה</w:t>
      </w:r>
      <w:ins w:id="2274" w:author="Shimon" w:date="2019-07-30T15:25:00Z">
        <w:r w:rsidR="00BB288B">
          <w:rPr>
            <w:rStyle w:val="emailstyle17"/>
            <w:rFonts w:ascii="Times New Roman" w:hAnsi="Times New Roman" w:cs="David" w:hint="cs"/>
            <w:b/>
            <w:bCs/>
            <w:color w:val="auto"/>
            <w:rtl/>
          </w:rPr>
          <w:t xml:space="preserve"> לחשבים בכירים שהועסקו בחו</w:t>
        </w:r>
      </w:ins>
      <w:ins w:id="2275" w:author="Shimon" w:date="2019-07-30T15:26:00Z">
        <w:r w:rsidR="00710C97">
          <w:rPr>
            <w:rStyle w:val="emailstyle17"/>
            <w:rFonts w:ascii="Times New Roman" w:hAnsi="Times New Roman" w:cs="David" w:hint="cs"/>
            <w:b/>
            <w:bCs/>
            <w:color w:val="auto"/>
            <w:rtl/>
          </w:rPr>
          <w:t>ז</w:t>
        </w:r>
      </w:ins>
      <w:ins w:id="2276" w:author="Shimon" w:date="2019-07-30T15:25:00Z">
        <w:r w:rsidR="00BB288B">
          <w:rPr>
            <w:rStyle w:val="emailstyle17"/>
            <w:rFonts w:ascii="Times New Roman" w:hAnsi="Times New Roman" w:cs="David" w:hint="cs"/>
            <w:b/>
            <w:bCs/>
            <w:color w:val="auto"/>
            <w:rtl/>
          </w:rPr>
          <w:t>ה בכירים</w:t>
        </w:r>
      </w:ins>
      <w:r>
        <w:rPr>
          <w:rStyle w:val="emailstyle17"/>
          <w:rFonts w:ascii="Times New Roman" w:hAnsi="Times New Roman" w:cs="David" w:hint="cs"/>
          <w:b/>
          <w:bCs/>
          <w:color w:val="auto"/>
          <w:rtl/>
        </w:rPr>
        <w:t>, גם לאחר תחילת עבודתו בחוזה בכירים.</w:t>
      </w:r>
    </w:p>
    <w:p w14:paraId="548D4D58" w14:textId="5D3A69D2" w:rsidR="00ED08CB" w:rsidRDefault="00D85373">
      <w:pPr>
        <w:pStyle w:val="2"/>
        <w:numPr>
          <w:ilvl w:val="1"/>
          <w:numId w:val="18"/>
        </w:numPr>
        <w:tabs>
          <w:tab w:val="clear" w:pos="566"/>
          <w:tab w:val="left" w:pos="521"/>
        </w:tabs>
        <w:spacing w:after="240"/>
        <w:ind w:left="521" w:hanging="284"/>
        <w:rPr>
          <w:szCs w:val="24"/>
          <w:lang w:eastAsia="en-US"/>
        </w:rPr>
        <w:pPrChange w:id="2277" w:author="Shimon" w:date="2019-07-30T18:02:00Z">
          <w:pPr>
            <w:pStyle w:val="2"/>
            <w:numPr>
              <w:ilvl w:val="1"/>
              <w:numId w:val="18"/>
            </w:numPr>
            <w:tabs>
              <w:tab w:val="clear" w:pos="566"/>
              <w:tab w:val="left" w:pos="521"/>
            </w:tabs>
            <w:spacing w:after="240"/>
            <w:ind w:left="521" w:hanging="284"/>
          </w:pPr>
        </w:pPrChange>
      </w:pPr>
      <w:r>
        <w:rPr>
          <w:rFonts w:hint="cs"/>
          <w:szCs w:val="24"/>
          <w:rtl/>
          <w:lang w:eastAsia="en-US"/>
        </w:rPr>
        <w:t>שיטת חישוב הפנסיות המגיעות לתובע</w:t>
      </w:r>
      <w:ins w:id="2278" w:author="Shimon" w:date="2019-07-26T14:15:00Z">
        <w:r w:rsidR="006851A4">
          <w:rPr>
            <w:rFonts w:hint="cs"/>
            <w:szCs w:val="24"/>
            <w:rtl/>
            <w:lang w:eastAsia="en-US"/>
          </w:rPr>
          <w:t xml:space="preserve"> </w:t>
        </w:r>
      </w:ins>
      <w:ins w:id="2279" w:author="Shimon" w:date="2019-07-30T18:02:00Z">
        <w:r w:rsidR="00BB723C">
          <w:rPr>
            <w:rFonts w:hint="cs"/>
            <w:szCs w:val="24"/>
            <w:rtl/>
            <w:lang w:eastAsia="en-US"/>
          </w:rPr>
          <w:t xml:space="preserve"> </w:t>
        </w:r>
      </w:ins>
    </w:p>
    <w:p w14:paraId="1A47823B" w14:textId="2CBEAA72" w:rsidR="00AA1069" w:rsidRPr="00337F2F" w:rsidRDefault="00653911" w:rsidP="00337F2F">
      <w:pPr>
        <w:pStyle w:val="11"/>
        <w:spacing w:before="0" w:after="240" w:line="360" w:lineRule="auto"/>
        <w:ind w:hanging="5"/>
        <w:rPr>
          <w:rStyle w:val="emailstyle17"/>
          <w:rFonts w:cs="David"/>
          <w:color w:val="auto"/>
          <w:sz w:val="22"/>
          <w:rtl/>
        </w:rPr>
      </w:pPr>
      <w:del w:id="2280" w:author="Shimon" w:date="2019-07-26T14:16:00Z">
        <w:r w:rsidDel="006851A4">
          <w:rPr>
            <w:rStyle w:val="emailstyle17"/>
            <w:rFonts w:cs="David" w:hint="cs"/>
            <w:color w:val="auto"/>
            <w:sz w:val="22"/>
            <w:rtl/>
          </w:rPr>
          <w:delText>להלן נפרט את שיעורי הפנסיות להן זכאי התובע. נקדים ונציין כי התובע זכאי לפנסיה נפרדת ומלאה עבור כל תקופת העסקה (לפי כתב מינוי ולפי חוזה בכירים) בנפרד.</w:delText>
        </w:r>
      </w:del>
      <w:ins w:id="2281" w:author="Shimon" w:date="2019-07-26T14:16:00Z">
        <w:r w:rsidR="006851A4">
          <w:rPr>
            <w:rStyle w:val="emailstyle17"/>
            <w:rFonts w:cs="David" w:hint="cs"/>
            <w:color w:val="auto"/>
            <w:sz w:val="22"/>
            <w:rtl/>
          </w:rPr>
          <w:t xml:space="preserve"> </w:t>
        </w:r>
      </w:ins>
    </w:p>
    <w:p w14:paraId="0B063AA8" w14:textId="75CD4330" w:rsidR="00C1588C" w:rsidRPr="00C1588C" w:rsidRDefault="00C1588C" w:rsidP="00D17D80">
      <w:pPr>
        <w:pStyle w:val="11"/>
        <w:numPr>
          <w:ilvl w:val="0"/>
          <w:numId w:val="14"/>
        </w:numPr>
        <w:spacing w:before="0" w:after="240" w:line="360" w:lineRule="auto"/>
        <w:ind w:left="239" w:right="0" w:firstLine="284"/>
        <w:rPr>
          <w:rStyle w:val="emailstyle17"/>
          <w:rFonts w:cs="David"/>
          <w:b/>
          <w:bCs/>
          <w:color w:val="auto"/>
          <w:sz w:val="22"/>
          <w:u w:val="single"/>
          <w:rtl/>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0DDBD9CD" w14:textId="1259EE8B" w:rsidR="00DF090D" w:rsidRDefault="00C1588C" w:rsidP="004056A5">
      <w:pPr>
        <w:pStyle w:val="11"/>
        <w:tabs>
          <w:tab w:val="left" w:pos="566"/>
        </w:tabs>
        <w:spacing w:before="0" w:after="240" w:line="360" w:lineRule="auto"/>
        <w:ind w:left="170" w:firstLine="0"/>
        <w:rPr>
          <w:rStyle w:val="emailstyle17"/>
          <w:rFonts w:cs="David"/>
          <w:color w:val="auto"/>
          <w:sz w:val="22"/>
          <w:rtl/>
        </w:rPr>
      </w:pPr>
      <w:r>
        <w:rPr>
          <w:rStyle w:val="emailstyle17"/>
          <w:rFonts w:cs="David" w:hint="cs"/>
          <w:color w:val="auto"/>
          <w:sz w:val="22"/>
          <w:rtl/>
        </w:rPr>
        <w:t>כפי שנפרט להלן, הוראות החוזה קובעות כי שתי התקופות</w:t>
      </w:r>
      <w:r w:rsidR="00A33BBF">
        <w:rPr>
          <w:rStyle w:val="emailstyle17"/>
          <w:rFonts w:cs="David" w:hint="cs"/>
          <w:color w:val="auto"/>
          <w:sz w:val="22"/>
          <w:rtl/>
        </w:rPr>
        <w:t xml:space="preserve"> שעבד התובע בשירות המדינה (לפי כתב מינוי ובחוזה בכירים) הן תקופות נפרדות לצורך חישוב הפנסיות </w:t>
      </w:r>
      <w:r>
        <w:rPr>
          <w:rStyle w:val="emailstyle17"/>
          <w:rFonts w:cs="David" w:hint="cs"/>
          <w:color w:val="auto"/>
          <w:sz w:val="22"/>
          <w:rtl/>
        </w:rPr>
        <w:t xml:space="preserve"> </w:t>
      </w:r>
      <w:r w:rsidRPr="00337F2F">
        <w:rPr>
          <w:rStyle w:val="emailstyle17"/>
          <w:rFonts w:cs="David" w:hint="eastAsia"/>
          <w:b/>
          <w:bCs/>
          <w:color w:val="auto"/>
          <w:sz w:val="22"/>
          <w:rtl/>
        </w:rPr>
        <w:t>מצטרפות</w:t>
      </w:r>
      <w:r>
        <w:rPr>
          <w:rStyle w:val="emailstyle17"/>
          <w:rFonts w:cs="David" w:hint="cs"/>
          <w:color w:val="auto"/>
          <w:sz w:val="22"/>
          <w:rtl/>
        </w:rPr>
        <w:t xml:space="preserve"> האחת לרעותה:</w:t>
      </w:r>
    </w:p>
    <w:p w14:paraId="4904B36E" w14:textId="77777777" w:rsidR="002E4D39" w:rsidRDefault="00ED08CB" w:rsidP="002E4D39">
      <w:pPr>
        <w:pStyle w:val="11"/>
        <w:spacing w:before="0" w:after="240" w:line="360" w:lineRule="auto"/>
        <w:ind w:left="1250" w:firstLine="0"/>
        <w:rPr>
          <w:ins w:id="2282" w:author="Shimon" w:date="2019-07-30T17:47:00Z"/>
          <w:rStyle w:val="emailstyle17"/>
          <w:rFonts w:cs="David"/>
          <w:color w:val="auto"/>
          <w:sz w:val="22"/>
          <w:rtl/>
        </w:rPr>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(להלן </w:t>
      </w:r>
      <w:ins w:id="2283" w:author="Shimon" w:date="2019-07-26T14:45:00Z">
        <w:r w:rsidR="00D17D80">
          <w:rPr>
            <w:rStyle w:val="emailstyle17"/>
            <w:rFonts w:cs="David" w:hint="cs"/>
            <w:b/>
            <w:bCs/>
            <w:i/>
            <w:iCs/>
            <w:color w:val="auto"/>
            <w:sz w:val="22"/>
            <w:rtl/>
          </w:rPr>
          <w:t xml:space="preserve">ביחד: </w:t>
        </w:r>
      </w:ins>
      <w:r w:rsidR="00C1588C" w:rsidRPr="007C51AF">
        <w:rPr>
          <w:rStyle w:val="emailstyle17"/>
          <w:rFonts w:cs="David"/>
          <w:b/>
          <w:bCs/>
          <w:i/>
          <w:iCs/>
          <w:color w:val="auto"/>
          <w:sz w:val="22"/>
          <w:rtl/>
        </w:rPr>
        <w:t>–</w:t>
      </w:r>
      <w:r w:rsidR="00C1588C" w:rsidRPr="007C51AF">
        <w:rPr>
          <w:rStyle w:val="emailstyle17"/>
          <w:rFonts w:cs="David" w:hint="cs"/>
          <w:b/>
          <w:bCs/>
          <w:i/>
          <w:iCs/>
          <w:color w:val="auto"/>
          <w:sz w:val="22"/>
          <w:rtl/>
        </w:rPr>
        <w:t xml:space="preserve"> תקופת השירות הכוללת) לעניין הזכות לגימלאות ..</w:t>
      </w:r>
      <w:r w:rsidR="00C1588C">
        <w:rPr>
          <w:rStyle w:val="emailstyle17"/>
          <w:rFonts w:cs="David" w:hint="cs"/>
          <w:color w:val="auto"/>
          <w:sz w:val="22"/>
          <w:rtl/>
        </w:rPr>
        <w:t>", בכפוף לתנאים שקבע חוזה הבכירים</w:t>
      </w:r>
      <w:ins w:id="2284" w:author="Shimon" w:date="2019-07-25T23:08:00Z">
        <w:r w:rsidR="0029756F">
          <w:rPr>
            <w:rStyle w:val="emailstyle17"/>
            <w:rFonts w:cs="David" w:hint="cs"/>
            <w:color w:val="auto"/>
            <w:sz w:val="22"/>
            <w:rtl/>
          </w:rPr>
          <w:t>,</w:t>
        </w:r>
      </w:ins>
      <w:del w:id="2285" w:author="Shimon" w:date="2019-07-25T23:08:00Z">
        <w:r w:rsidR="00C1588C" w:rsidDel="0029756F">
          <w:rPr>
            <w:rStyle w:val="emailstyle17"/>
            <w:rFonts w:cs="David" w:hint="cs"/>
            <w:color w:val="auto"/>
            <w:sz w:val="22"/>
            <w:rtl/>
          </w:rPr>
          <w:delText>.</w:delText>
        </w:r>
      </w:del>
      <w:ins w:id="2286" w:author="Shimon" w:date="2019-07-30T17:47:00Z">
        <w:r w:rsidR="002E4D39" w:rsidRPr="002E4D39">
          <w:rPr>
            <w:rStyle w:val="emailstyle17"/>
            <w:rFonts w:cs="David" w:hint="cs"/>
            <w:color w:val="auto"/>
            <w:sz w:val="22"/>
            <w:rtl/>
          </w:rPr>
          <w:t xml:space="preserve"> </w:t>
        </w:r>
      </w:ins>
    </w:p>
    <w:p w14:paraId="5B498100" w14:textId="3A3F8C7A" w:rsidR="004056A5" w:rsidRDefault="002E4D39">
      <w:pPr>
        <w:pStyle w:val="11"/>
        <w:spacing w:before="0" w:after="240" w:line="360" w:lineRule="auto"/>
        <w:ind w:left="1250" w:firstLine="0"/>
        <w:rPr>
          <w:ins w:id="2287" w:author="Shimon" w:date="2019-07-30T17:51:00Z"/>
          <w:rStyle w:val="emailstyle17"/>
          <w:rFonts w:cs="David"/>
          <w:color w:val="auto"/>
          <w:sz w:val="22"/>
          <w:rtl/>
        </w:rPr>
        <w:pPrChange w:id="2288" w:author="Shimon" w:date="2019-07-30T18:10:00Z">
          <w:pPr>
            <w:pStyle w:val="11"/>
            <w:spacing w:before="0" w:after="240" w:line="360" w:lineRule="auto"/>
            <w:ind w:left="1250" w:firstLine="0"/>
          </w:pPr>
        </w:pPrChange>
      </w:pPr>
      <w:r>
        <w:rPr>
          <w:rStyle w:val="emailstyle17"/>
          <w:rFonts w:cs="David" w:hint="cs"/>
          <w:color w:val="auto"/>
          <w:sz w:val="22"/>
          <w:rtl/>
        </w:rPr>
        <w:t xml:space="preserve">בהתאם, ועל פי לשון החוזה, זכאי התובע לפנסיה תקציבית בגין כל תקופת השירות בחוזה </w:t>
      </w:r>
      <w:r w:rsidR="004056A5">
        <w:rPr>
          <w:rStyle w:val="emailstyle17"/>
          <w:rFonts w:cs="David" w:hint="cs"/>
          <w:color w:val="auto"/>
          <w:sz w:val="22"/>
          <w:rtl/>
        </w:rPr>
        <w:t>:</w:t>
      </w:r>
      <w:ins w:id="2289" w:author="Shimon" w:date="2019-07-30T17:51:00Z">
        <w:r w:rsidR="004056A5">
          <w:rPr>
            <w:rStyle w:val="emailstyle17"/>
            <w:rFonts w:cs="David" w:hint="cs"/>
            <w:color w:val="auto"/>
            <w:sz w:val="22"/>
            <w:rtl/>
          </w:rPr>
          <w:t xml:space="preserve"> פנסיה בגין תקופת החוזה </w:t>
        </w:r>
      </w:ins>
      <w:ins w:id="2290" w:author="Shimon" w:date="2019-07-30T18:09:00Z">
        <w:r w:rsidR="00FC5D37" w:rsidRPr="00FC5D37">
          <w:rPr>
            <w:rStyle w:val="emailstyle17"/>
            <w:rFonts w:cs="David" w:hint="eastAsia"/>
            <w:b/>
            <w:bCs/>
            <w:color w:val="auto"/>
            <w:sz w:val="22"/>
            <w:rtl/>
            <w:rPrChange w:id="2291" w:author="Shimon" w:date="2019-07-30T18:10:00Z">
              <w:rPr>
                <w:rStyle w:val="emailstyle17"/>
                <w:rFonts w:cs="David" w:hint="eastAsia"/>
                <w:color w:val="auto"/>
                <w:sz w:val="22"/>
                <w:rtl/>
              </w:rPr>
            </w:rPrChange>
          </w:rPr>
          <w:t>בנוסף</w:t>
        </w:r>
      </w:ins>
      <w:ins w:id="2292" w:author="Shimon" w:date="2019-07-30T17:51:00Z">
        <w:r w:rsidR="00FC5D37">
          <w:rPr>
            <w:rStyle w:val="emailstyle17"/>
            <w:rFonts w:cs="David" w:hint="cs"/>
            <w:color w:val="auto"/>
            <w:sz w:val="22"/>
            <w:rtl/>
          </w:rPr>
          <w:t xml:space="preserve"> </w:t>
        </w:r>
      </w:ins>
      <w:ins w:id="2293" w:author="Shimon" w:date="2019-07-30T18:10:00Z">
        <w:r w:rsidR="00FC5D37" w:rsidRPr="00FC5D37">
          <w:rPr>
            <w:rStyle w:val="emailstyle17"/>
            <w:rFonts w:cs="David" w:hint="eastAsia"/>
            <w:b/>
            <w:bCs/>
            <w:color w:val="auto"/>
            <w:sz w:val="22"/>
            <w:rtl/>
            <w:rPrChange w:id="2294" w:author="Shimon" w:date="2019-07-30T18:10:00Z">
              <w:rPr>
                <w:rStyle w:val="emailstyle17"/>
                <w:rFonts w:cs="David" w:hint="eastAsia"/>
                <w:color w:val="auto"/>
                <w:sz w:val="22"/>
                <w:rtl/>
              </w:rPr>
            </w:rPrChange>
          </w:rPr>
          <w:t>ובנפרד</w:t>
        </w:r>
        <w:r w:rsidR="00FC5D37">
          <w:rPr>
            <w:rStyle w:val="emailstyle17"/>
            <w:rFonts w:cs="David" w:hint="cs"/>
            <w:color w:val="auto"/>
            <w:sz w:val="22"/>
            <w:rtl/>
          </w:rPr>
          <w:t xml:space="preserve"> מה</w:t>
        </w:r>
      </w:ins>
      <w:ins w:id="2295" w:author="Shimon" w:date="2019-07-30T17:51:00Z">
        <w:r w:rsidR="004056A5">
          <w:rPr>
            <w:rStyle w:val="emailstyle17"/>
            <w:rFonts w:cs="David" w:hint="cs"/>
            <w:color w:val="auto"/>
            <w:sz w:val="22"/>
            <w:rtl/>
          </w:rPr>
          <w:t>פנסיה בגין תקופת כתב ה</w:t>
        </w:r>
      </w:ins>
      <w:ins w:id="2296" w:author="Shimon" w:date="2019-07-30T17:52:00Z">
        <w:r w:rsidR="004056A5">
          <w:rPr>
            <w:rStyle w:val="emailstyle17"/>
            <w:rFonts w:cs="David" w:hint="cs"/>
            <w:color w:val="auto"/>
            <w:sz w:val="22"/>
            <w:rtl/>
          </w:rPr>
          <w:t>מינוי</w:t>
        </w:r>
      </w:ins>
      <w:ins w:id="2297" w:author="Shimon" w:date="2019-07-30T18:10:00Z">
        <w:r w:rsidR="00FC5D37">
          <w:rPr>
            <w:rStyle w:val="emailstyle17"/>
            <w:rFonts w:cs="David" w:hint="cs"/>
            <w:color w:val="auto"/>
            <w:sz w:val="22"/>
            <w:rtl/>
          </w:rPr>
          <w:t xml:space="preserve">, </w:t>
        </w:r>
      </w:ins>
      <w:del w:id="2298" w:author="Shimon" w:date="2019-07-30T18:10:00Z">
        <w:r w:rsidR="004056A5" w:rsidRPr="004056A5" w:rsidDel="00FC5D37">
          <w:rPr>
            <w:rStyle w:val="emailstyle17"/>
            <w:rFonts w:cs="David" w:hint="cs"/>
            <w:color w:val="auto"/>
            <w:sz w:val="22"/>
            <w:rtl/>
          </w:rPr>
          <w:delText xml:space="preserve"> </w:delText>
        </w:r>
      </w:del>
      <w:ins w:id="2299" w:author="Shimon" w:date="2019-07-30T17:47:00Z">
        <w:r w:rsidR="004056A5">
          <w:rPr>
            <w:rStyle w:val="emailstyle17"/>
            <w:rFonts w:cs="David" w:hint="cs"/>
            <w:color w:val="auto"/>
            <w:sz w:val="22"/>
            <w:rtl/>
          </w:rPr>
          <w:t>ללא הגבלה כלשהי  או שקלול כלשהו</w:t>
        </w:r>
      </w:ins>
      <w:r w:rsidR="004056A5">
        <w:rPr>
          <w:rStyle w:val="emailstyle17"/>
          <w:rFonts w:cs="David" w:hint="cs"/>
          <w:color w:val="auto"/>
          <w:sz w:val="22"/>
          <w:rtl/>
        </w:rPr>
        <w:t>:</w:t>
      </w:r>
      <w:ins w:id="2300" w:author="Shimon" w:date="2019-07-30T17:51:00Z">
        <w:r w:rsidR="004056A5">
          <w:rPr>
            <w:rStyle w:val="emailstyle17"/>
            <w:rFonts w:cs="David" w:hint="cs"/>
            <w:color w:val="auto"/>
            <w:sz w:val="22"/>
            <w:rtl/>
          </w:rPr>
          <w:t xml:space="preserve">. </w:t>
        </w:r>
      </w:ins>
    </w:p>
    <w:p w14:paraId="66F24F6F" w14:textId="32FD0966" w:rsidR="00C30CB0" w:rsidRDefault="004056A5">
      <w:pPr>
        <w:pStyle w:val="11"/>
        <w:numPr>
          <w:ilvl w:val="1"/>
          <w:numId w:val="14"/>
        </w:numPr>
        <w:tabs>
          <w:tab w:val="clear" w:pos="792"/>
          <w:tab w:val="left" w:pos="1250"/>
        </w:tabs>
        <w:spacing w:before="0" w:line="360" w:lineRule="auto"/>
        <w:ind w:left="1247" w:right="0" w:firstLine="0"/>
        <w:rPr>
          <w:rStyle w:val="emailstyle17"/>
          <w:rFonts w:cs="David"/>
          <w:color w:val="auto"/>
          <w:sz w:val="22"/>
        </w:rPr>
        <w:pPrChange w:id="2301" w:author="Shimon" w:date="2019-07-30T17:59:00Z">
          <w:pPr>
            <w:pStyle w:val="11"/>
            <w:spacing w:before="0" w:after="240" w:line="360" w:lineRule="auto"/>
            <w:ind w:left="1250" w:firstLine="0"/>
          </w:pPr>
        </w:pPrChange>
      </w:pPr>
      <w:r w:rsidRPr="004056A5">
        <w:rPr>
          <w:rStyle w:val="emailstyle17"/>
          <w:rFonts w:cs="David" w:hint="cs"/>
          <w:color w:val="auto"/>
          <w:sz w:val="22"/>
          <w:rtl/>
        </w:rPr>
        <w:lastRenderedPageBreak/>
        <w:t xml:space="preserve">  </w:t>
      </w:r>
      <w:ins w:id="2302" w:author="Shimon" w:date="2019-07-30T15:33:00Z">
        <w:r w:rsidR="00710C97" w:rsidRPr="004056A5">
          <w:rPr>
            <w:rStyle w:val="emailstyle17"/>
            <w:rFonts w:cs="David" w:hint="cs"/>
            <w:color w:val="auto"/>
            <w:sz w:val="22"/>
            <w:rtl/>
          </w:rPr>
          <w:t xml:space="preserve">סעיף 12א4 מחזק את הטיעון שמדובר בשתי פנסיות נפרדות: </w:t>
        </w:r>
      </w:ins>
      <w:ins w:id="2303" w:author="Shimon" w:date="2019-07-30T15:38:00Z">
        <w:r w:rsidR="00C30CB0" w:rsidRPr="004056A5">
          <w:rPr>
            <w:rStyle w:val="emailstyle17"/>
            <w:rFonts w:cs="David" w:hint="cs"/>
            <w:color w:val="auto"/>
            <w:sz w:val="22"/>
            <w:rtl/>
          </w:rPr>
          <w:t>סעיף זה בחוזה בא להסיר ספק</w:t>
        </w:r>
      </w:ins>
      <w:ins w:id="2304" w:author="Shimon" w:date="2019-07-30T17:57:00Z">
        <w:r>
          <w:rPr>
            <w:rStyle w:val="emailstyle17"/>
            <w:rFonts w:cs="David" w:hint="cs"/>
            <w:color w:val="auto"/>
            <w:sz w:val="22"/>
            <w:rtl/>
          </w:rPr>
          <w:t>:</w:t>
        </w:r>
      </w:ins>
      <w:ins w:id="2305" w:author="Shimon" w:date="2019-07-30T15:38:00Z">
        <w:r w:rsidR="00C30CB0" w:rsidRPr="004056A5">
          <w:rPr>
            <w:rStyle w:val="emailstyle17"/>
            <w:rFonts w:cs="David" w:hint="cs"/>
            <w:color w:val="auto"/>
            <w:sz w:val="22"/>
            <w:rtl/>
          </w:rPr>
          <w:t xml:space="preserve"> על אף ש</w:t>
        </w:r>
      </w:ins>
      <w:ins w:id="2306" w:author="Shimon" w:date="2019-07-30T15:36:00Z">
        <w:r w:rsidR="00710C97" w:rsidRPr="004056A5">
          <w:rPr>
            <w:rStyle w:val="emailstyle17"/>
            <w:rFonts w:cs="David" w:hint="cs"/>
            <w:color w:val="auto"/>
            <w:sz w:val="22"/>
            <w:rtl/>
          </w:rPr>
          <w:t xml:space="preserve">הפנסיה לתקופת כתב המינוי </w:t>
        </w:r>
      </w:ins>
      <w:ins w:id="2307" w:author="Shimon" w:date="2019-07-30T15:37:00Z">
        <w:r w:rsidR="00C30CB0" w:rsidRPr="004056A5">
          <w:rPr>
            <w:rStyle w:val="emailstyle17"/>
            <w:rFonts w:cs="David" w:hint="cs"/>
            <w:color w:val="auto"/>
            <w:sz w:val="22"/>
            <w:rtl/>
          </w:rPr>
          <w:t xml:space="preserve">נפרדת לחלוטין מהפנסיה לתקופת כתב החוזה, </w:t>
        </w:r>
      </w:ins>
      <w:ins w:id="2308" w:author="Shimon" w:date="2019-07-30T17:57:00Z">
        <w:r>
          <w:rPr>
            <w:rStyle w:val="emailstyle17"/>
            <w:rFonts w:cs="David" w:hint="cs"/>
            <w:color w:val="auto"/>
            <w:sz w:val="22"/>
            <w:rtl/>
          </w:rPr>
          <w:t>המדינה מבהירה שהיא לא תשלם פנסיה זו עד לאחר תום תקופת העבודה בחוזה.</w:t>
        </w:r>
      </w:ins>
      <w:ins w:id="2309" w:author="Shimon" w:date="2019-07-30T15:41:00Z">
        <w:r w:rsidR="00C30CB0" w:rsidRPr="004056A5">
          <w:rPr>
            <w:rStyle w:val="emailstyle17"/>
            <w:rFonts w:cs="David" w:hint="cs"/>
            <w:color w:val="auto"/>
            <w:sz w:val="22"/>
            <w:rtl/>
          </w:rPr>
          <w:t xml:space="preserve"> </w:t>
        </w:r>
      </w:ins>
    </w:p>
    <w:p w14:paraId="305E692B" w14:textId="77777777" w:rsidR="00FC5D37" w:rsidRPr="00FC5D37" w:rsidRDefault="00FC5D37" w:rsidP="00FC5D37">
      <w:pPr>
        <w:pStyle w:val="11"/>
        <w:tabs>
          <w:tab w:val="left" w:pos="1250"/>
        </w:tabs>
        <w:spacing w:before="0"/>
        <w:ind w:left="1247" w:right="357" w:firstLine="0"/>
        <w:rPr>
          <w:ins w:id="2310" w:author="Shimon" w:date="2019-07-30T15:41:00Z"/>
          <w:rStyle w:val="emailstyle17"/>
          <w:rFonts w:cs="David"/>
          <w:color w:val="auto"/>
          <w:sz w:val="12"/>
          <w:szCs w:val="12"/>
          <w:rtl/>
        </w:rPr>
      </w:pPr>
    </w:p>
    <w:p w14:paraId="336737D7" w14:textId="3E48E64E" w:rsidR="00ED08CB" w:rsidRDefault="00C30CB0">
      <w:pPr>
        <w:pStyle w:val="11"/>
        <w:spacing w:before="0" w:after="240" w:line="360" w:lineRule="auto"/>
        <w:ind w:left="1250" w:firstLine="0"/>
        <w:rPr>
          <w:ins w:id="2311" w:author="Shimon" w:date="2019-07-30T15:30:00Z"/>
          <w:rStyle w:val="emailstyle17"/>
          <w:rFonts w:cs="David"/>
          <w:color w:val="auto"/>
          <w:sz w:val="22"/>
          <w:rtl/>
        </w:rPr>
        <w:pPrChange w:id="2312" w:author="Shimon" w:date="2019-07-30T15:42:00Z">
          <w:pPr>
            <w:pStyle w:val="11"/>
            <w:spacing w:before="0" w:after="240" w:line="360" w:lineRule="auto"/>
            <w:ind w:left="1250" w:firstLine="0"/>
          </w:pPr>
        </w:pPrChange>
      </w:pPr>
      <w:ins w:id="2313" w:author="Shimon" w:date="2019-07-30T15:41:00Z">
        <w:r>
          <w:rPr>
            <w:rStyle w:val="emailstyle17"/>
            <w:rFonts w:cs="David" w:hint="cs"/>
            <w:color w:val="auto"/>
            <w:sz w:val="22"/>
            <w:rtl/>
          </w:rPr>
          <w:t>אילו היה מדובר בפנסיה משולבת אחת, לא היה</w:t>
        </w:r>
        <w:r w:rsidR="002E4D39">
          <w:rPr>
            <w:rStyle w:val="emailstyle17"/>
            <w:rFonts w:cs="David" w:hint="cs"/>
            <w:color w:val="auto"/>
            <w:sz w:val="22"/>
            <w:rtl/>
          </w:rPr>
          <w:t xml:space="preserve"> כל ספק בענין ולא היה צורך בסעי</w:t>
        </w:r>
      </w:ins>
      <w:ins w:id="2314" w:author="Shimon" w:date="2019-07-30T17:39:00Z">
        <w:r w:rsidR="002E4D39">
          <w:rPr>
            <w:rStyle w:val="emailstyle17"/>
            <w:rFonts w:cs="David" w:hint="cs"/>
            <w:color w:val="auto"/>
            <w:sz w:val="22"/>
            <w:rtl/>
          </w:rPr>
          <w:t>ף</w:t>
        </w:r>
      </w:ins>
      <w:ins w:id="2315" w:author="Shimon" w:date="2019-07-30T15:41:00Z">
        <w:r>
          <w:rPr>
            <w:rStyle w:val="emailstyle17"/>
            <w:rFonts w:cs="David" w:hint="cs"/>
            <w:color w:val="auto"/>
            <w:sz w:val="22"/>
            <w:rtl/>
          </w:rPr>
          <w:t xml:space="preserve"> 12א4.</w:t>
        </w:r>
      </w:ins>
      <w:ins w:id="2316" w:author="Shimon" w:date="2019-07-30T15:40:00Z">
        <w:r>
          <w:rPr>
            <w:rStyle w:val="emailstyle17"/>
            <w:rFonts w:cs="David" w:hint="cs"/>
            <w:color w:val="auto"/>
            <w:sz w:val="22"/>
            <w:rtl/>
          </w:rPr>
          <w:t xml:space="preserve"> </w:t>
        </w:r>
      </w:ins>
      <w:ins w:id="2317" w:author="Shimon" w:date="2019-07-30T15:42:00Z">
        <w:r>
          <w:rPr>
            <w:rStyle w:val="emailstyle17"/>
            <w:rFonts w:cs="David" w:hint="cs"/>
            <w:color w:val="auto"/>
            <w:sz w:val="22"/>
            <w:rtl/>
          </w:rPr>
          <w:t xml:space="preserve"> </w:t>
        </w:r>
      </w:ins>
      <w:ins w:id="2318" w:author="Shimon" w:date="2019-07-30T15:30:00Z">
        <w:r w:rsidR="00710C97">
          <w:rPr>
            <w:rStyle w:val="emailstyle17"/>
            <w:rFonts w:cs="David" w:hint="cs"/>
            <w:color w:val="auto"/>
            <w:sz w:val="22"/>
            <w:rtl/>
          </w:rPr>
          <w:t xml:space="preserve"> </w:t>
        </w:r>
      </w:ins>
    </w:p>
    <w:p w14:paraId="4A3ABF3E" w14:textId="66CA42C5" w:rsidR="00C30CB0" w:rsidRPr="00337F2F" w:rsidRDefault="00C30CB0" w:rsidP="00FC5D37">
      <w:pPr>
        <w:pStyle w:val="11"/>
        <w:numPr>
          <w:ilvl w:val="1"/>
          <w:numId w:val="14"/>
        </w:numPr>
        <w:tabs>
          <w:tab w:val="clear" w:pos="792"/>
          <w:tab w:val="left" w:pos="1250"/>
        </w:tabs>
        <w:spacing w:before="0" w:line="360" w:lineRule="auto"/>
        <w:ind w:left="1247" w:right="0" w:hanging="720"/>
        <w:rPr>
          <w:ins w:id="2319" w:author="Shimon" w:date="2019-07-30T15:44:00Z"/>
          <w:rStyle w:val="emailstyle17"/>
          <w:rFonts w:cs="David"/>
          <w:color w:val="auto"/>
          <w:sz w:val="22"/>
        </w:rPr>
      </w:pPr>
      <w:ins w:id="2320" w:author="Shimon" w:date="2019-07-30T15:44:00Z">
        <w:r w:rsidRPr="00337F2F">
          <w:rPr>
            <w:rStyle w:val="emailstyle17"/>
            <w:rFonts w:cs="David" w:hint="eastAsia"/>
            <w:color w:val="auto"/>
            <w:sz w:val="22"/>
            <w:rtl/>
          </w:rPr>
          <w:t>מבלי</w:t>
        </w:r>
        <w:r w:rsidRPr="00337F2F">
          <w:rPr>
            <w:rStyle w:val="emailstyle17"/>
            <w:rFonts w:cs="David"/>
            <w:color w:val="auto"/>
            <w:sz w:val="22"/>
            <w:rtl/>
          </w:rPr>
          <w:t xml:space="preserve"> לגרוע מהטענה כי לשונו המפורשת של חוזה הבכירים קובעת כי </w:t>
        </w:r>
        <w:r>
          <w:rPr>
            <w:rStyle w:val="emailstyle17"/>
            <w:rFonts w:cs="David" w:hint="cs"/>
            <w:color w:val="auto"/>
            <w:sz w:val="22"/>
            <w:rtl/>
          </w:rPr>
          <w:t xml:space="preserve">הפנסיות נפרדות לכל תקופה והן יצורפו </w:t>
        </w:r>
        <w:r w:rsidRPr="006E55AF">
          <w:rPr>
            <w:rStyle w:val="emailstyle17"/>
            <w:rFonts w:cs="David" w:hint="cs"/>
            <w:color w:val="auto"/>
            <w:sz w:val="22"/>
            <w:rtl/>
          </w:rPr>
          <w:t xml:space="preserve"> </w:t>
        </w:r>
        <w:r>
          <w:rPr>
            <w:rStyle w:val="emailstyle17"/>
            <w:rFonts w:cs="David" w:hint="cs"/>
            <w:color w:val="auto"/>
            <w:sz w:val="22"/>
            <w:rtl/>
          </w:rPr>
          <w:t>בלא שקלול או הגבלה כלשהי</w:t>
        </w:r>
        <w:r w:rsidRPr="00337F2F">
          <w:rPr>
            <w:rStyle w:val="emailstyle17"/>
            <w:rFonts w:cs="David"/>
            <w:color w:val="auto"/>
            <w:sz w:val="22"/>
            <w:rtl/>
          </w:rPr>
          <w:t>,</w:t>
        </w:r>
      </w:ins>
      <w:r w:rsidR="004056A5">
        <w:rPr>
          <w:rStyle w:val="emailstyle17"/>
          <w:rFonts w:cs="David" w:hint="cs"/>
          <w:color w:val="auto"/>
          <w:sz w:val="22"/>
          <w:rtl/>
        </w:rPr>
        <w:t xml:space="preserve"> </w:t>
      </w:r>
      <w:ins w:id="2321" w:author="Shimon" w:date="2019-07-30T15:44:00Z">
        <w:r w:rsidRPr="00337F2F">
          <w:rPr>
            <w:rStyle w:val="emailstyle17"/>
            <w:rFonts w:cs="David" w:hint="eastAsia"/>
            <w:color w:val="auto"/>
            <w:sz w:val="22"/>
            <w:rtl/>
          </w:rPr>
          <w:t>הנתבעת</w:t>
        </w:r>
        <w:r w:rsidRPr="00337F2F">
          <w:rPr>
            <w:rStyle w:val="emailstyle17"/>
            <w:rFonts w:cs="David"/>
            <w:color w:val="auto"/>
            <w:sz w:val="22"/>
            <w:rtl/>
          </w:rPr>
          <w:t xml:space="preserve"> </w:t>
        </w:r>
        <w:r w:rsidRPr="00337F2F">
          <w:rPr>
            <w:rStyle w:val="emailstyle17"/>
            <w:rFonts w:cs="David" w:hint="eastAsia"/>
            <w:color w:val="auto"/>
            <w:sz w:val="22"/>
            <w:rtl/>
          </w:rPr>
          <w:t>עצמה</w:t>
        </w:r>
        <w:r w:rsidRPr="00337F2F">
          <w:rPr>
            <w:rStyle w:val="emailstyle17"/>
            <w:rFonts w:cs="David"/>
            <w:color w:val="auto"/>
            <w:sz w:val="22"/>
            <w:rtl/>
          </w:rPr>
          <w:t xml:space="preserve"> </w:t>
        </w:r>
        <w:r w:rsidRPr="00337F2F">
          <w:rPr>
            <w:rStyle w:val="emailstyle17"/>
            <w:rFonts w:cs="David" w:hint="eastAsia"/>
            <w:color w:val="auto"/>
            <w:sz w:val="22"/>
            <w:rtl/>
          </w:rPr>
          <w:t>מתייחסת</w:t>
        </w:r>
        <w:r w:rsidRPr="00337F2F">
          <w:rPr>
            <w:rStyle w:val="emailstyle17"/>
            <w:rFonts w:cs="David"/>
            <w:color w:val="auto"/>
            <w:sz w:val="22"/>
            <w:rtl/>
          </w:rPr>
          <w:t xml:space="preserve"> </w:t>
        </w:r>
        <w:r w:rsidRPr="00337F2F">
          <w:rPr>
            <w:rStyle w:val="emailstyle17"/>
            <w:rFonts w:cs="David" w:hint="eastAsia"/>
            <w:color w:val="auto"/>
            <w:sz w:val="22"/>
            <w:rtl/>
          </w:rPr>
          <w:t>לשתי</w:t>
        </w:r>
        <w:r w:rsidRPr="00337F2F">
          <w:rPr>
            <w:rStyle w:val="emailstyle17"/>
            <w:rFonts w:cs="David"/>
            <w:color w:val="auto"/>
            <w:sz w:val="22"/>
            <w:rtl/>
          </w:rPr>
          <w:t xml:space="preserve"> </w:t>
        </w:r>
        <w:r w:rsidRPr="00337F2F">
          <w:rPr>
            <w:rStyle w:val="emailstyle17"/>
            <w:rFonts w:cs="David" w:hint="eastAsia"/>
            <w:color w:val="auto"/>
            <w:sz w:val="22"/>
            <w:rtl/>
          </w:rPr>
          <w:t>התקופות</w:t>
        </w:r>
        <w:r w:rsidRPr="00337F2F">
          <w:rPr>
            <w:rStyle w:val="emailstyle17"/>
            <w:rFonts w:cs="David"/>
            <w:color w:val="auto"/>
            <w:sz w:val="22"/>
            <w:rtl/>
          </w:rPr>
          <w:t xml:space="preserve"> </w:t>
        </w:r>
        <w:r>
          <w:rPr>
            <w:rStyle w:val="emailstyle17"/>
            <w:rFonts w:cs="David" w:hint="cs"/>
            <w:color w:val="auto"/>
            <w:sz w:val="22"/>
            <w:rtl/>
          </w:rPr>
          <w:t xml:space="preserve">ולששתי הפנסיות </w:t>
        </w:r>
        <w:r w:rsidRPr="00337F2F">
          <w:rPr>
            <w:rStyle w:val="emailstyle17"/>
            <w:rFonts w:cs="David" w:hint="eastAsia"/>
            <w:color w:val="auto"/>
            <w:sz w:val="22"/>
            <w:rtl/>
          </w:rPr>
          <w:t>בנפרד</w:t>
        </w:r>
        <w:r w:rsidRPr="00337F2F">
          <w:rPr>
            <w:rStyle w:val="emailstyle17"/>
            <w:rFonts w:cs="David"/>
            <w:color w:val="auto"/>
            <w:sz w:val="22"/>
            <w:rtl/>
          </w:rPr>
          <w:t>.</w:t>
        </w:r>
      </w:ins>
    </w:p>
    <w:p w14:paraId="1F112B4E" w14:textId="4AC792C0" w:rsidR="00710C97" w:rsidRDefault="00C30CB0">
      <w:pPr>
        <w:pStyle w:val="11"/>
        <w:spacing w:before="0" w:after="240" w:line="360" w:lineRule="auto"/>
        <w:ind w:left="1090"/>
        <w:rPr>
          <w:rStyle w:val="emailstyle17"/>
          <w:rFonts w:cs="David"/>
          <w:color w:val="auto"/>
          <w:sz w:val="22"/>
        </w:rPr>
        <w:pPrChange w:id="2322" w:author="Shimon" w:date="2019-07-30T15:30:00Z">
          <w:pPr>
            <w:pStyle w:val="11"/>
            <w:spacing w:before="0" w:after="240" w:line="360" w:lineRule="auto"/>
            <w:ind w:left="1250" w:firstLine="0"/>
          </w:pPr>
        </w:pPrChange>
      </w:pPr>
      <w:ins w:id="2323" w:author="Shimon" w:date="2019-07-30T15:44:00Z">
        <w:r w:rsidRPr="00732CC7">
          <w:rPr>
            <w:rStyle w:val="emailstyle17"/>
            <w:rFonts w:cs="David" w:hint="eastAsia"/>
            <w:color w:val="auto"/>
            <w:sz w:val="22"/>
            <w:rtl/>
          </w:rPr>
          <w:t>כך</w:t>
        </w:r>
        <w:r w:rsidRPr="00732CC7">
          <w:rPr>
            <w:rStyle w:val="emailstyle17"/>
            <w:rFonts w:cs="David"/>
            <w:color w:val="auto"/>
            <w:sz w:val="22"/>
            <w:rtl/>
          </w:rPr>
          <w:t xml:space="preserve">, בתלוש </w:t>
        </w:r>
        <w:r w:rsidRPr="00732CC7">
          <w:rPr>
            <w:rStyle w:val="emailstyle17"/>
            <w:rFonts w:cs="David" w:hint="eastAsia"/>
            <w:color w:val="auto"/>
            <w:sz w:val="22"/>
            <w:rtl/>
          </w:rPr>
          <w:t>הגימלה</w:t>
        </w:r>
        <w:r w:rsidRPr="00732CC7">
          <w:rPr>
            <w:rStyle w:val="emailstyle17"/>
            <w:rFonts w:cs="David"/>
            <w:color w:val="auto"/>
            <w:sz w:val="22"/>
            <w:rtl/>
          </w:rPr>
          <w:t xml:space="preserve"> שמנפיקה הנתבעת לתובע</w:t>
        </w:r>
        <w:r w:rsidRPr="00732CC7">
          <w:rPr>
            <w:rStyle w:val="emailstyle17"/>
            <w:rFonts w:cs="David" w:hint="cs"/>
            <w:color w:val="auto"/>
            <w:sz w:val="22"/>
            <w:rtl/>
          </w:rPr>
          <w:t xml:space="preserve"> מדי חודש</w:t>
        </w:r>
        <w:r w:rsidRPr="00732CC7">
          <w:rPr>
            <w:rStyle w:val="emailstyle17"/>
            <w:rFonts w:cs="David"/>
            <w:color w:val="auto"/>
            <w:sz w:val="22"/>
            <w:rtl/>
          </w:rPr>
          <w:t xml:space="preserve">, מפורטת הפנסיה בגין כל תקופה בשורה נפרדת. חלוקה זאת הגיונית לא רק בשל לשונו המפורשת של חוזה הבכירים, אלא גם מאחר </w:t>
        </w:r>
        <w:r w:rsidRPr="00732CC7">
          <w:rPr>
            <w:rStyle w:val="emailstyle17"/>
            <w:rFonts w:cs="David" w:hint="cs"/>
            <w:color w:val="auto"/>
            <w:sz w:val="22"/>
            <w:rtl/>
          </w:rPr>
          <w:t>שכל פנסיה משולמת לפי תקנה תקציבית שונה.</w:t>
        </w:r>
        <w:r>
          <w:rPr>
            <w:rStyle w:val="emailstyle17"/>
            <w:rFonts w:cs="David" w:hint="cs"/>
            <w:color w:val="auto"/>
            <w:sz w:val="22"/>
            <w:rtl/>
          </w:rPr>
          <w:t xml:space="preserve"> מאיפה זה לקוח</w:t>
        </w:r>
      </w:ins>
    </w:p>
    <w:p w14:paraId="24FA800C" w14:textId="3821F48D" w:rsidR="00BB723C" w:rsidRPr="00BB723C" w:rsidRDefault="00BB723C">
      <w:pPr>
        <w:pStyle w:val="11"/>
        <w:numPr>
          <w:ilvl w:val="0"/>
          <w:numId w:val="14"/>
        </w:numPr>
        <w:spacing w:before="0" w:after="240" w:line="360" w:lineRule="auto"/>
        <w:ind w:left="665"/>
        <w:rPr>
          <w:ins w:id="2324" w:author="Shimon" w:date="2019-07-30T18:02:00Z"/>
          <w:rStyle w:val="emailstyle17"/>
          <w:rFonts w:cs="David"/>
          <w:color w:val="auto"/>
          <w:sz w:val="22"/>
          <w:u w:val="single"/>
          <w:rPrChange w:id="2325" w:author="Shimon" w:date="2019-07-30T18:03:00Z">
            <w:rPr>
              <w:ins w:id="2326" w:author="Shimon" w:date="2019-07-30T18:02:00Z"/>
              <w:rStyle w:val="emailstyle17"/>
              <w:rFonts w:cs="David"/>
              <w:color w:val="auto"/>
              <w:sz w:val="22"/>
            </w:rPr>
          </w:rPrChange>
        </w:rPr>
        <w:pPrChange w:id="2327" w:author="Shimon" w:date="2019-07-30T18:01:00Z">
          <w:pPr>
            <w:pStyle w:val="11"/>
            <w:numPr>
              <w:ilvl w:val="1"/>
              <w:numId w:val="14"/>
            </w:numPr>
            <w:tabs>
              <w:tab w:val="num" w:pos="792"/>
              <w:tab w:val="left" w:pos="1250"/>
            </w:tabs>
            <w:spacing w:before="0" w:after="240" w:line="360" w:lineRule="auto"/>
            <w:ind w:left="1250" w:right="792" w:hanging="720"/>
          </w:pPr>
        </w:pPrChange>
      </w:pPr>
      <w:ins w:id="2328" w:author="Shimon" w:date="2019-07-30T18:02:00Z">
        <w:r>
          <w:rPr>
            <w:rStyle w:val="emailstyle17"/>
            <w:rFonts w:cs="David" w:hint="cs"/>
            <w:color w:val="auto"/>
            <w:sz w:val="22"/>
            <w:rtl/>
          </w:rPr>
          <w:t xml:space="preserve">  </w:t>
        </w:r>
        <w:r w:rsidRPr="00BB723C">
          <w:rPr>
            <w:rStyle w:val="emailstyle17"/>
            <w:rFonts w:cs="David" w:hint="eastAsia"/>
            <w:color w:val="auto"/>
            <w:sz w:val="22"/>
            <w:u w:val="single"/>
            <w:rtl/>
            <w:rPrChange w:id="2329" w:author="Shimon" w:date="2019-07-30T18:03:00Z">
              <w:rPr>
                <w:rStyle w:val="emailstyle17"/>
                <w:rFonts w:cs="David" w:hint="eastAsia"/>
                <w:color w:val="auto"/>
                <w:sz w:val="22"/>
                <w:rtl/>
              </w:rPr>
            </w:rPrChange>
          </w:rPr>
          <w:t>המשכורות</w:t>
        </w:r>
      </w:ins>
      <w:ins w:id="2330" w:author="Shimon" w:date="2019-07-30T18:03:00Z">
        <w:r w:rsidRPr="00BB723C">
          <w:rPr>
            <w:rStyle w:val="emailstyle17"/>
            <w:rFonts w:cs="David"/>
            <w:color w:val="auto"/>
            <w:sz w:val="22"/>
            <w:u w:val="single"/>
            <w:rtl/>
            <w:rPrChange w:id="2331" w:author="Shimon" w:date="2019-07-30T18:03:00Z">
              <w:rPr>
                <w:rStyle w:val="emailstyle17"/>
                <w:rFonts w:cs="David"/>
                <w:color w:val="auto"/>
                <w:sz w:val="22"/>
                <w:rtl/>
              </w:rPr>
            </w:rPrChange>
          </w:rPr>
          <w:t xml:space="preserve"> </w:t>
        </w:r>
      </w:ins>
      <w:ins w:id="2332" w:author="Shimon" w:date="2019-07-30T18:02:00Z">
        <w:r w:rsidRPr="00BB723C">
          <w:rPr>
            <w:rStyle w:val="emailstyle17"/>
            <w:rFonts w:cs="David" w:hint="eastAsia"/>
            <w:color w:val="auto"/>
            <w:sz w:val="22"/>
            <w:u w:val="single"/>
            <w:rtl/>
            <w:rPrChange w:id="2333" w:author="Shimon" w:date="2019-07-30T18:03:00Z">
              <w:rPr>
                <w:rStyle w:val="emailstyle17"/>
                <w:rFonts w:cs="David" w:hint="eastAsia"/>
                <w:color w:val="auto"/>
                <w:sz w:val="22"/>
                <w:rtl/>
              </w:rPr>
            </w:rPrChange>
          </w:rPr>
          <w:t>הקובעות</w:t>
        </w:r>
      </w:ins>
      <w:ins w:id="2334" w:author="Shimon" w:date="2019-07-30T18:03:00Z">
        <w:r w:rsidRPr="00BB723C">
          <w:rPr>
            <w:rStyle w:val="emailstyle17"/>
            <w:rFonts w:cs="David"/>
            <w:color w:val="auto"/>
            <w:sz w:val="22"/>
            <w:u w:val="single"/>
            <w:rtl/>
            <w:rPrChange w:id="2335" w:author="Shimon" w:date="2019-07-30T18:03:00Z">
              <w:rPr>
                <w:rStyle w:val="emailstyle17"/>
                <w:rFonts w:cs="David"/>
                <w:color w:val="auto"/>
                <w:sz w:val="22"/>
                <w:rtl/>
              </w:rPr>
            </w:rPrChange>
          </w:rPr>
          <w:t xml:space="preserve"> לתקופת כתב המינוי:</w:t>
        </w:r>
      </w:ins>
    </w:p>
    <w:p w14:paraId="0067BB5A" w14:textId="0D1415AB" w:rsidR="00DF090D" w:rsidRPr="00C1588C" w:rsidRDefault="008D785F">
      <w:pPr>
        <w:pStyle w:val="11"/>
        <w:spacing w:before="0" w:after="240" w:line="360" w:lineRule="auto"/>
        <w:ind w:left="665" w:right="360" w:firstLine="0"/>
        <w:rPr>
          <w:rStyle w:val="emailstyle17"/>
          <w:rFonts w:cs="David"/>
          <w:color w:val="auto"/>
          <w:sz w:val="22"/>
        </w:rPr>
        <w:pPrChange w:id="2336" w:author="Shimon" w:date="2019-07-30T18:02:00Z">
          <w:pPr>
            <w:pStyle w:val="11"/>
            <w:numPr>
              <w:ilvl w:val="1"/>
              <w:numId w:val="14"/>
            </w:numPr>
            <w:tabs>
              <w:tab w:val="num" w:pos="792"/>
              <w:tab w:val="left" w:pos="1250"/>
            </w:tabs>
            <w:spacing w:before="0" w:after="240" w:line="360" w:lineRule="auto"/>
            <w:ind w:left="1250" w:right="792" w:hanging="720"/>
          </w:pPr>
        </w:pPrChange>
      </w:pPr>
      <w:r w:rsidRPr="00337F2F">
        <w:rPr>
          <w:rStyle w:val="emailstyle17"/>
          <w:rFonts w:cs="David" w:hint="eastAsia"/>
          <w:color w:val="auto"/>
          <w:sz w:val="22"/>
          <w:rtl/>
        </w:rPr>
        <w:t>סעיף</w:t>
      </w:r>
      <w:r w:rsidRPr="00337F2F">
        <w:rPr>
          <w:rStyle w:val="emailstyle17"/>
          <w:rFonts w:cs="David"/>
          <w:color w:val="auto"/>
          <w:sz w:val="22"/>
          <w:rtl/>
        </w:rPr>
        <w:t xml:space="preserve"> 12א.1. </w:t>
      </w:r>
      <w:r w:rsidRPr="00337F2F">
        <w:rPr>
          <w:rStyle w:val="emailstyle17"/>
          <w:rFonts w:cs="David" w:hint="eastAsia"/>
          <w:color w:val="auto"/>
          <w:sz w:val="22"/>
          <w:rtl/>
        </w:rPr>
        <w:t>לחוזה</w:t>
      </w:r>
      <w:r w:rsidRPr="00337F2F">
        <w:rPr>
          <w:rStyle w:val="emailstyle17"/>
          <w:rFonts w:cs="David"/>
          <w:color w:val="auto"/>
          <w:sz w:val="22"/>
          <w:rtl/>
        </w:rPr>
        <w:t xml:space="preserve"> </w:t>
      </w:r>
      <w:r w:rsidRPr="00337F2F">
        <w:rPr>
          <w:rStyle w:val="emailstyle17"/>
          <w:rFonts w:cs="David" w:hint="eastAsia"/>
          <w:color w:val="auto"/>
          <w:sz w:val="22"/>
          <w:rtl/>
        </w:rPr>
        <w:t>הבכירים</w:t>
      </w:r>
      <w:r w:rsidRPr="00337F2F">
        <w:rPr>
          <w:rStyle w:val="emailstyle17"/>
          <w:rFonts w:cs="David"/>
          <w:color w:val="auto"/>
          <w:sz w:val="22"/>
          <w:rtl/>
        </w:rPr>
        <w:t xml:space="preserve"> </w:t>
      </w:r>
      <w:r w:rsidR="00C1588C" w:rsidRPr="00337F2F">
        <w:rPr>
          <w:rStyle w:val="emailstyle17"/>
          <w:rFonts w:cs="David" w:hint="eastAsia"/>
          <w:color w:val="auto"/>
          <w:sz w:val="22"/>
          <w:rtl/>
        </w:rPr>
        <w:t>מוסי</w:t>
      </w:r>
      <w:r w:rsidR="00C1588C" w:rsidRPr="00C1588C">
        <w:rPr>
          <w:rStyle w:val="emailstyle17"/>
          <w:rFonts w:cs="David" w:hint="eastAsia"/>
          <w:color w:val="auto"/>
          <w:sz w:val="22"/>
          <w:rtl/>
        </w:rPr>
        <w:t>ף</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וקובע</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כדלקמן</w:t>
      </w:r>
      <w:r w:rsidR="00C1588C" w:rsidRPr="00C1588C">
        <w:rPr>
          <w:rStyle w:val="emailstyle17"/>
          <w:rFonts w:cs="David"/>
          <w:color w:val="auto"/>
          <w:sz w:val="22"/>
          <w:rtl/>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0118C472" w:rsidR="008D785F"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כלומר, על פי לשון החוזה, </w:t>
      </w:r>
      <w:r w:rsidRPr="00FC5D37">
        <w:rPr>
          <w:rFonts w:hint="cs"/>
          <w:b/>
          <w:bCs/>
          <w:rtl/>
        </w:rPr>
        <w:t>עבור כל שנת עבודה של התובע</w:t>
      </w:r>
      <w:r w:rsidRPr="00FC5D37">
        <w:rPr>
          <w:rStyle w:val="emailstyle17"/>
          <w:rFonts w:cs="David" w:hint="cs"/>
          <w:b/>
          <w:bCs/>
          <w:color w:val="auto"/>
          <w:sz w:val="22"/>
          <w:rtl/>
        </w:rPr>
        <w:t xml:space="preserve"> לפי כתב מינוי</w:t>
      </w:r>
      <w:r>
        <w:rPr>
          <w:rStyle w:val="emailstyle17"/>
          <w:rFonts w:cs="David" w:hint="cs"/>
          <w:color w:val="auto"/>
          <w:sz w:val="22"/>
          <w:rtl/>
        </w:rPr>
        <w:t xml:space="preserve">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p>
    <w:p w14:paraId="4CF2C727" w14:textId="2EE60FF2" w:rsidR="00ED08CB" w:rsidRPr="00337F2F"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12.ב. לחוזה הבכירים קובע כדלקמן:</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4182FBE6" w14:textId="1D5A8919" w:rsidR="001E0BDC" w:rsidRDefault="00ED08CB">
      <w:pPr>
        <w:pStyle w:val="11"/>
        <w:spacing w:before="0" w:after="240" w:line="360" w:lineRule="auto"/>
        <w:ind w:left="1250" w:firstLine="0"/>
        <w:rPr>
          <w:ins w:id="2337" w:author="Shimon" w:date="2019-07-25T23:14:00Z"/>
          <w:rtl/>
        </w:rPr>
        <w:pPrChange w:id="2338" w:author="Shimon" w:date="2019-07-25T23:40:00Z">
          <w:pPr>
            <w:pStyle w:val="11"/>
            <w:spacing w:before="0" w:after="240" w:line="360" w:lineRule="auto"/>
            <w:ind w:left="1250" w:firstLine="0"/>
          </w:pPr>
        </w:pPrChange>
      </w:pPr>
      <w:r w:rsidRPr="000524FA">
        <w:rPr>
          <w:rFonts w:hint="cs"/>
          <w:rtl/>
        </w:rPr>
        <w:t>כלומר, עבור כל שנת עבודה של התובע בחוזה בכירים (</w:t>
      </w:r>
      <w:r w:rsidR="008D785F">
        <w:rPr>
          <w:rFonts w:hint="cs"/>
          <w:rtl/>
        </w:rPr>
        <w:t xml:space="preserve">בחוזה - </w:t>
      </w:r>
      <w:r w:rsidRPr="000524FA">
        <w:rPr>
          <w:rFonts w:hint="cs"/>
          <w:rtl/>
        </w:rPr>
        <w:t>"</w:t>
      </w:r>
      <w:r w:rsidRPr="000524FA">
        <w:rPr>
          <w:rFonts w:hint="cs"/>
          <w:b/>
          <w:bCs/>
          <w:rtl/>
        </w:rPr>
        <w:t>תקופת עבודתו בחוזה מיוחד זה</w:t>
      </w:r>
      <w:r w:rsidRPr="000524FA">
        <w:rPr>
          <w:rFonts w:hint="cs"/>
          <w:rtl/>
        </w:rPr>
        <w:t>")</w:t>
      </w:r>
      <w:r>
        <w:rPr>
          <w:rFonts w:hint="cs"/>
          <w:rtl/>
        </w:rPr>
        <w:t xml:space="preserve"> </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w:t>
      </w:r>
      <w:ins w:id="2339" w:author="Shimon" w:date="2019-07-25T23:40:00Z">
        <w:r w:rsidR="00633C6A">
          <w:rPr>
            <w:rFonts w:hint="cs"/>
            <w:b/>
            <w:bCs/>
            <w:rtl/>
          </w:rPr>
          <w:t>" של החוזה</w:t>
        </w:r>
      </w:ins>
      <w:del w:id="2340" w:author="Shimon" w:date="2019-07-25T23:40:00Z">
        <w:r w:rsidRPr="000524FA" w:rsidDel="00633C6A">
          <w:rPr>
            <w:rFonts w:hint="cs"/>
            <w:b/>
            <w:bCs/>
            <w:rtl/>
          </w:rPr>
          <w:delText xml:space="preserve"> לעיל</w:delText>
        </w:r>
        <w:r w:rsidRPr="000524FA" w:rsidDel="00633C6A">
          <w:rPr>
            <w:rFonts w:hint="cs"/>
            <w:rtl/>
          </w:rPr>
          <w:delText>")</w:delText>
        </w:r>
      </w:del>
    </w:p>
    <w:p w14:paraId="5AEF0351" w14:textId="0AADEBDC" w:rsidR="00ED08CB" w:rsidRDefault="00DB0253">
      <w:pPr>
        <w:pStyle w:val="11"/>
        <w:spacing w:before="0" w:after="240" w:line="360" w:lineRule="auto"/>
        <w:ind w:left="1250" w:firstLine="0"/>
        <w:pPrChange w:id="2341" w:author="Shimon" w:date="2019-07-26T14:52:00Z">
          <w:pPr>
            <w:pStyle w:val="11"/>
            <w:spacing w:before="0" w:after="240" w:line="360" w:lineRule="auto"/>
            <w:ind w:left="1250" w:firstLine="0"/>
          </w:pPr>
        </w:pPrChange>
      </w:pPr>
      <w:ins w:id="2342" w:author="Shimon" w:date="2019-07-26T14:51:00Z">
        <w:r>
          <w:rPr>
            <w:rFonts w:hint="cs"/>
            <w:rtl/>
          </w:rPr>
          <w:t>קרי</w:t>
        </w:r>
      </w:ins>
      <w:ins w:id="2343" w:author="Shimon" w:date="2019-07-25T23:42:00Z">
        <w:r w:rsidR="00633C6A">
          <w:rPr>
            <w:rFonts w:hint="cs"/>
            <w:rtl/>
          </w:rPr>
          <w:t>:</w:t>
        </w:r>
      </w:ins>
      <w:ins w:id="2344" w:author="Shimon" w:date="2019-07-25T23:43:00Z">
        <w:r w:rsidR="000F234E">
          <w:rPr>
            <w:rFonts w:hint="cs"/>
            <w:rtl/>
          </w:rPr>
          <w:t xml:space="preserve">, </w:t>
        </w:r>
      </w:ins>
      <w:ins w:id="2345" w:author="Shimon" w:date="2019-07-25T23:42:00Z">
        <w:r w:rsidR="000F234E" w:rsidRPr="00FC5D37">
          <w:rPr>
            <w:rFonts w:hint="cs"/>
            <w:b/>
            <w:bCs/>
            <w:rtl/>
          </w:rPr>
          <w:t xml:space="preserve">התובע זכאי </w:t>
        </w:r>
      </w:ins>
      <w:ins w:id="2346" w:author="Shimon" w:date="2019-07-26T14:52:00Z">
        <w:r w:rsidRPr="00FC5D37">
          <w:rPr>
            <w:rFonts w:hint="cs"/>
            <w:b/>
            <w:bCs/>
            <w:rtl/>
          </w:rPr>
          <w:t xml:space="preserve">ע"פ החוזה </w:t>
        </w:r>
      </w:ins>
      <w:ins w:id="2347" w:author="Shimon" w:date="2019-07-25T23:42:00Z">
        <w:r w:rsidR="00633C6A" w:rsidRPr="00FC5D37">
          <w:rPr>
            <w:rFonts w:hint="cs"/>
            <w:b/>
            <w:bCs/>
            <w:rtl/>
          </w:rPr>
          <w:t>לפנסיה מליאה על כל תקופת החוזה</w:t>
        </w:r>
        <w:r w:rsidR="00633C6A">
          <w:rPr>
            <w:rFonts w:hint="cs"/>
            <w:rtl/>
          </w:rPr>
          <w:t xml:space="preserve">, </w:t>
        </w:r>
      </w:ins>
      <w:ins w:id="2348" w:author="Shimon" w:date="2019-07-26T14:52:00Z">
        <w:r>
          <w:rPr>
            <w:rFonts w:hint="cs"/>
            <w:rtl/>
          </w:rPr>
          <w:t xml:space="preserve">ללא הגבלה כלשהי על אורך תקופת החוזה, </w:t>
        </w:r>
      </w:ins>
      <w:ins w:id="2349" w:author="Shimon" w:date="2019-07-25T23:44:00Z">
        <w:r w:rsidR="000F234E" w:rsidRPr="00FC5D37">
          <w:rPr>
            <w:rFonts w:hint="cs"/>
            <w:b/>
            <w:bCs/>
            <w:rtl/>
          </w:rPr>
          <w:t>על בסיס המשכורת המעודכנת לפי החוזה</w:t>
        </w:r>
      </w:ins>
      <w:ins w:id="2350" w:author="Shimon" w:date="2019-07-25T23:45:00Z">
        <w:r w:rsidR="000F234E">
          <w:rPr>
            <w:rFonts w:hint="cs"/>
            <w:rtl/>
          </w:rPr>
          <w:t xml:space="preserve">, </w:t>
        </w:r>
      </w:ins>
      <w:ins w:id="2351" w:author="Shimon" w:date="2019-07-25T23:43:00Z">
        <w:r w:rsidR="00633C6A">
          <w:rPr>
            <w:rFonts w:hint="cs"/>
            <w:rtl/>
          </w:rPr>
          <w:t>ללא הגבלה</w:t>
        </w:r>
        <w:r w:rsidR="000F234E">
          <w:rPr>
            <w:rFonts w:hint="cs"/>
            <w:rtl/>
          </w:rPr>
          <w:t xml:space="preserve"> או שיקלול כלשהו</w:t>
        </w:r>
      </w:ins>
      <w:ins w:id="2352" w:author="Shimon" w:date="2019-07-26T14:53:00Z">
        <w:r>
          <w:rPr>
            <w:rFonts w:hint="cs"/>
            <w:rtl/>
          </w:rPr>
          <w:t>.</w:t>
        </w:r>
      </w:ins>
      <w:ins w:id="2353" w:author="Shimon" w:date="2019-07-25T23:43:00Z">
        <w:r w:rsidR="000F234E">
          <w:rPr>
            <w:rFonts w:hint="cs"/>
            <w:rtl/>
          </w:rPr>
          <w:t xml:space="preserve"> </w:t>
        </w:r>
      </w:ins>
      <w:del w:id="2354" w:author="Shimon" w:date="2019-07-25T23:04:00Z">
        <w:r w:rsidR="00ED08CB" w:rsidRPr="000524FA" w:rsidDel="0029756F">
          <w:rPr>
            <w:rFonts w:hint="cs"/>
            <w:rtl/>
          </w:rPr>
          <w:delText>.</w:delText>
        </w:r>
      </w:del>
      <w:del w:id="2355" w:author="Shimon" w:date="2019-07-25T23:44:00Z">
        <w:r w:rsidR="00ED08CB" w:rsidRPr="000524FA" w:rsidDel="000F234E">
          <w:rPr>
            <w:rFonts w:hint="cs"/>
            <w:rtl/>
          </w:rPr>
          <w:delText xml:space="preserve"> </w:delText>
        </w:r>
      </w:del>
    </w:p>
    <w:p w14:paraId="38C72E59" w14:textId="01DC56D4" w:rsidR="006E55AF" w:rsidRPr="006E55AF" w:rsidRDefault="00C1588C">
      <w:pPr>
        <w:pStyle w:val="11"/>
        <w:numPr>
          <w:ilvl w:val="1"/>
          <w:numId w:val="14"/>
        </w:numPr>
        <w:tabs>
          <w:tab w:val="clear" w:pos="792"/>
          <w:tab w:val="left" w:pos="1250"/>
        </w:tabs>
        <w:spacing w:before="0" w:after="240" w:line="360" w:lineRule="auto"/>
        <w:ind w:left="1250" w:right="0" w:hanging="720"/>
        <w:rPr>
          <w:ins w:id="2356" w:author="Shimon" w:date="2019-07-26T15:00:00Z"/>
          <w:rFonts w:ascii="Arial" w:hAnsi="Arial"/>
          <w:sz w:val="22"/>
          <w:u w:val="single"/>
          <w:rtl/>
          <w:rPrChange w:id="2357" w:author="Shimon" w:date="2019-07-26T15:00:00Z">
            <w:rPr>
              <w:ins w:id="2358" w:author="Shimon" w:date="2019-07-26T15:00:00Z"/>
              <w:rtl/>
            </w:rPr>
          </w:rPrChange>
        </w:rPr>
        <w:pPrChange w:id="2359" w:author="Shimon" w:date="2019-07-28T22:49:00Z">
          <w:pPr>
            <w:pStyle w:val="11"/>
            <w:numPr>
              <w:ilvl w:val="1"/>
              <w:numId w:val="14"/>
            </w:numPr>
            <w:tabs>
              <w:tab w:val="num" w:pos="792"/>
              <w:tab w:val="left" w:pos="1250"/>
            </w:tabs>
            <w:spacing w:before="0" w:after="240" w:line="360" w:lineRule="auto"/>
            <w:ind w:left="1250" w:right="792" w:hanging="720"/>
          </w:pPr>
        </w:pPrChange>
      </w:pPr>
      <w:r>
        <w:rPr>
          <w:rFonts w:hint="cs"/>
          <w:rtl/>
        </w:rPr>
        <w:t xml:space="preserve">התובע יטען כי </w:t>
      </w:r>
      <w:del w:id="2360" w:author="Shimon" w:date="2019-07-28T22:49:00Z">
        <w:r w:rsidRPr="000524FA" w:rsidDel="00CE3F91">
          <w:rPr>
            <w:rFonts w:hint="cs"/>
            <w:rtl/>
          </w:rPr>
          <w:delText>כל פרשנות אחרת</w:delText>
        </w:r>
        <w:r w:rsidDel="00CE3F91">
          <w:rPr>
            <w:rFonts w:hint="cs"/>
            <w:rtl/>
          </w:rPr>
          <w:delText xml:space="preserve">, מלבד </w:delText>
        </w:r>
      </w:del>
      <w:r>
        <w:rPr>
          <w:rFonts w:hint="cs"/>
          <w:rtl/>
        </w:rPr>
        <w:t xml:space="preserve">הפרשנות </w:t>
      </w:r>
      <w:ins w:id="2361" w:author="Shimon" w:date="2019-07-28T22:47:00Z">
        <w:r w:rsidR="00CE3F91">
          <w:rPr>
            <w:rFonts w:hint="cs"/>
            <w:rtl/>
          </w:rPr>
          <w:t xml:space="preserve">היחידה לסעיפי הפנסיה בחוזה היא </w:t>
        </w:r>
      </w:ins>
      <w:ins w:id="2362" w:author="Shimon" w:date="2019-07-25T23:45:00Z">
        <w:r w:rsidR="000F234E">
          <w:rPr>
            <w:rFonts w:hint="cs"/>
            <w:rtl/>
          </w:rPr>
          <w:t>ש</w:t>
        </w:r>
      </w:ins>
      <w:ins w:id="2363" w:author="Shimon" w:date="2019-07-25T23:48:00Z">
        <w:r w:rsidR="000F234E">
          <w:rPr>
            <w:rFonts w:hint="cs"/>
            <w:rtl/>
          </w:rPr>
          <w:t>עבור כל אחת משתי תקופות העבודה הוא זכאי</w:t>
        </w:r>
      </w:ins>
      <w:ins w:id="2364" w:author="Shimon" w:date="2019-07-25T23:51:00Z">
        <w:r w:rsidR="000F234E">
          <w:rPr>
            <w:rFonts w:hint="cs"/>
            <w:rtl/>
          </w:rPr>
          <w:t xml:space="preserve"> </w:t>
        </w:r>
      </w:ins>
      <w:ins w:id="2365" w:author="Shimon" w:date="2019-07-25T23:46:00Z">
        <w:r w:rsidR="000F234E">
          <w:rPr>
            <w:rFonts w:hint="cs"/>
            <w:rtl/>
          </w:rPr>
          <w:t xml:space="preserve">לפנסיה מליאה של 2% </w:t>
        </w:r>
      </w:ins>
      <w:ins w:id="2366" w:author="Shimon" w:date="2019-07-25T23:47:00Z">
        <w:r w:rsidR="000F234E">
          <w:rPr>
            <w:rFonts w:hint="cs"/>
            <w:rtl/>
          </w:rPr>
          <w:t>לכל שנ</w:t>
        </w:r>
      </w:ins>
      <w:ins w:id="2367" w:author="Shimon" w:date="2019-07-25T23:51:00Z">
        <w:r w:rsidR="000F234E">
          <w:rPr>
            <w:rFonts w:hint="cs"/>
            <w:rtl/>
          </w:rPr>
          <w:t>ת עבודה</w:t>
        </w:r>
      </w:ins>
      <w:ins w:id="2368" w:author="Shimon" w:date="2019-07-26T14:54:00Z">
        <w:r w:rsidR="00DB0253">
          <w:rPr>
            <w:rFonts w:hint="cs"/>
            <w:rtl/>
          </w:rPr>
          <w:t>: על תקופת החוזה הוא זכאי לפנסיה תקציבי</w:t>
        </w:r>
      </w:ins>
      <w:ins w:id="2369" w:author="Shimon" w:date="2019-07-26T14:55:00Z">
        <w:r w:rsidR="00DB0253">
          <w:rPr>
            <w:rFonts w:hint="cs"/>
            <w:rtl/>
          </w:rPr>
          <w:t>ת</w:t>
        </w:r>
      </w:ins>
      <w:ins w:id="2370" w:author="Shimon" w:date="2019-07-25T23:47:00Z">
        <w:r w:rsidR="000F234E">
          <w:rPr>
            <w:rFonts w:hint="cs"/>
            <w:rtl/>
          </w:rPr>
          <w:t xml:space="preserve"> </w:t>
        </w:r>
      </w:ins>
      <w:ins w:id="2371" w:author="Shimon" w:date="2019-07-26T14:55:00Z">
        <w:r w:rsidR="00DB0253">
          <w:rPr>
            <w:rFonts w:hint="cs"/>
            <w:rtl/>
          </w:rPr>
          <w:t xml:space="preserve">של 2% לכל שנת עבודה בחוזה, לפי המשכורת המעודכנת </w:t>
        </w:r>
        <w:r w:rsidR="00DB0253">
          <w:rPr>
            <w:rFonts w:hint="cs"/>
            <w:rtl/>
          </w:rPr>
          <w:lastRenderedPageBreak/>
          <w:t>של החוזה</w:t>
        </w:r>
      </w:ins>
      <w:ins w:id="2372" w:author="Shimon" w:date="2019-07-26T14:59:00Z">
        <w:r w:rsidR="00DB0253">
          <w:rPr>
            <w:rFonts w:hint="cs"/>
            <w:rtl/>
          </w:rPr>
          <w:t xml:space="preserve">, </w:t>
        </w:r>
      </w:ins>
      <w:ins w:id="2373" w:author="Shimon" w:date="2019-07-26T14:55:00Z">
        <w:r w:rsidR="00DB0253">
          <w:rPr>
            <w:rFonts w:hint="cs"/>
            <w:rtl/>
          </w:rPr>
          <w:t xml:space="preserve"> </w:t>
        </w:r>
      </w:ins>
      <w:ins w:id="2374" w:author="Shimon" w:date="2019-07-26T14:56:00Z">
        <w:r w:rsidR="00DB0253" w:rsidRPr="00DB0253">
          <w:rPr>
            <w:rFonts w:hint="eastAsia"/>
            <w:b/>
            <w:bCs/>
            <w:u w:val="single"/>
            <w:rtl/>
            <w:rPrChange w:id="2375" w:author="Shimon" w:date="2019-07-26T14:59:00Z">
              <w:rPr>
                <w:rFonts w:hint="eastAsia"/>
                <w:rtl/>
              </w:rPr>
            </w:rPrChange>
          </w:rPr>
          <w:t>בנוסף</w:t>
        </w:r>
        <w:r w:rsidR="00DB0253" w:rsidRPr="00DB0253">
          <w:rPr>
            <w:b/>
            <w:bCs/>
            <w:u w:val="single"/>
            <w:rtl/>
            <w:rPrChange w:id="2376" w:author="Shimon" w:date="2019-07-26T14:59:00Z">
              <w:rPr>
                <w:rtl/>
              </w:rPr>
            </w:rPrChange>
          </w:rPr>
          <w:t xml:space="preserve"> </w:t>
        </w:r>
      </w:ins>
      <w:ins w:id="2377" w:author="Shimon" w:date="2019-07-26T14:57:00Z">
        <w:r w:rsidR="00DB0253">
          <w:rPr>
            <w:rFonts w:hint="cs"/>
            <w:rtl/>
          </w:rPr>
          <w:t xml:space="preserve">לפנסיה </w:t>
        </w:r>
      </w:ins>
      <w:ins w:id="2378" w:author="Shimon" w:date="2019-07-26T14:58:00Z">
        <w:r w:rsidR="00DB0253">
          <w:rPr>
            <w:rFonts w:hint="cs"/>
            <w:rtl/>
          </w:rPr>
          <w:t xml:space="preserve">מליאה </w:t>
        </w:r>
      </w:ins>
      <w:ins w:id="2379" w:author="Shimon" w:date="2019-07-26T15:00:00Z">
        <w:r w:rsidR="00DB0253">
          <w:rPr>
            <w:rFonts w:hint="cs"/>
            <w:rtl/>
          </w:rPr>
          <w:t xml:space="preserve">בשיעור של 2% ממשכורת בסולם דירוג המח"ר </w:t>
        </w:r>
      </w:ins>
      <w:ins w:id="2380" w:author="Shimon" w:date="2019-07-26T14:57:00Z">
        <w:r w:rsidR="00DB0253">
          <w:rPr>
            <w:rFonts w:hint="cs"/>
            <w:rtl/>
          </w:rPr>
          <w:t>עבור כל שנת עבודה בכתב מינוי</w:t>
        </w:r>
      </w:ins>
      <w:ins w:id="2381" w:author="Shimon" w:date="2019-07-26T15:00:00Z">
        <w:r w:rsidR="006E55AF">
          <w:rPr>
            <w:rFonts w:hint="cs"/>
            <w:rtl/>
          </w:rPr>
          <w:t>.</w:t>
        </w:r>
      </w:ins>
    </w:p>
    <w:p w14:paraId="47D8283F" w14:textId="662EFB4B" w:rsidR="00ED08CB" w:rsidRPr="00337F2F" w:rsidRDefault="006E55AF">
      <w:pPr>
        <w:pStyle w:val="11"/>
        <w:tabs>
          <w:tab w:val="left" w:pos="1250"/>
        </w:tabs>
        <w:spacing w:before="0" w:after="240" w:line="360" w:lineRule="auto"/>
        <w:ind w:left="530" w:right="360" w:firstLine="0"/>
        <w:rPr>
          <w:rFonts w:ascii="Arial" w:hAnsi="Arial"/>
          <w:sz w:val="22"/>
          <w:u w:val="single"/>
          <w:rtl/>
        </w:rPr>
        <w:pPrChange w:id="2382" w:author="Shimon" w:date="2019-07-26T15:01:00Z">
          <w:pPr>
            <w:pStyle w:val="11"/>
            <w:numPr>
              <w:ilvl w:val="1"/>
              <w:numId w:val="14"/>
            </w:numPr>
            <w:tabs>
              <w:tab w:val="num" w:pos="792"/>
              <w:tab w:val="left" w:pos="1250"/>
            </w:tabs>
            <w:spacing w:before="0" w:after="240" w:line="360" w:lineRule="auto"/>
            <w:ind w:left="1250" w:right="792" w:hanging="720"/>
          </w:pPr>
        </w:pPrChange>
      </w:pPr>
      <w:ins w:id="2383" w:author="Shimon" w:date="2019-07-26T15:01:00Z">
        <w:r>
          <w:rPr>
            <w:rFonts w:hint="cs"/>
            <w:rtl/>
          </w:rPr>
          <w:t xml:space="preserve">כל פרשנות אחרת </w:t>
        </w:r>
      </w:ins>
      <w:del w:id="2384" w:author="Shimon" w:date="2019-07-26T15:00:00Z">
        <w:r w:rsidR="00C1588C" w:rsidDel="006E55AF">
          <w:rPr>
            <w:rFonts w:hint="cs"/>
            <w:rtl/>
          </w:rPr>
          <w:delText>לפ</w:delText>
        </w:r>
      </w:del>
      <w:del w:id="2385" w:author="Shimon" w:date="2019-07-26T15:01:00Z">
        <w:r w:rsidR="00C1588C" w:rsidDel="006E55AF">
          <w:rPr>
            <w:rFonts w:hint="cs"/>
            <w:rtl/>
          </w:rPr>
          <w:delText>יה יש לצרף את שתי התקופות,</w:delText>
        </w:r>
      </w:del>
      <w:r w:rsidR="00C1588C" w:rsidRPr="000524FA">
        <w:rPr>
          <w:rFonts w:hint="cs"/>
          <w:rtl/>
        </w:rPr>
        <w:t xml:space="preserve"> היא פרשנות מאולצת, החוטאת ללשונו המפורשת של חוזה הבכירים.</w:t>
      </w:r>
    </w:p>
    <w:p w14:paraId="2569F15B" w14:textId="77777777" w:rsidR="0083561D" w:rsidRDefault="0083561D">
      <w:pPr>
        <w:pStyle w:val="2"/>
        <w:tabs>
          <w:tab w:val="clear" w:pos="566"/>
          <w:tab w:val="left" w:pos="521"/>
        </w:tabs>
        <w:spacing w:after="240"/>
        <w:ind w:left="360" w:firstLine="0"/>
        <w:rPr>
          <w:ins w:id="2386" w:author="Shimon" w:date="2019-07-28T11:36:00Z"/>
          <w:szCs w:val="24"/>
          <w:rtl/>
          <w:lang w:eastAsia="en-US"/>
        </w:rPr>
        <w:pPrChange w:id="2387" w:author="Shimon" w:date="2019-07-28T11:06:00Z">
          <w:pPr>
            <w:pStyle w:val="2"/>
            <w:numPr>
              <w:ilvl w:val="1"/>
              <w:numId w:val="18"/>
            </w:numPr>
            <w:tabs>
              <w:tab w:val="clear" w:pos="566"/>
              <w:tab w:val="left" w:pos="521"/>
            </w:tabs>
            <w:spacing w:after="240"/>
            <w:ind w:left="521" w:hanging="284"/>
          </w:pPr>
        </w:pPrChange>
      </w:pPr>
    </w:p>
    <w:p w14:paraId="45EE2017" w14:textId="66478DFE" w:rsidR="00AA1069" w:rsidRDefault="00FD6F9B">
      <w:pPr>
        <w:pStyle w:val="2"/>
        <w:tabs>
          <w:tab w:val="clear" w:pos="566"/>
          <w:tab w:val="left" w:pos="521"/>
        </w:tabs>
        <w:spacing w:after="240"/>
        <w:ind w:left="360" w:firstLine="0"/>
        <w:rPr>
          <w:szCs w:val="24"/>
          <w:lang w:eastAsia="en-US"/>
        </w:rPr>
        <w:pPrChange w:id="2388" w:author="Shimon" w:date="2019-07-28T11:06:00Z">
          <w:pPr>
            <w:pStyle w:val="2"/>
            <w:numPr>
              <w:ilvl w:val="1"/>
              <w:numId w:val="18"/>
            </w:numPr>
            <w:tabs>
              <w:tab w:val="clear" w:pos="566"/>
              <w:tab w:val="left" w:pos="521"/>
            </w:tabs>
            <w:spacing w:after="240"/>
            <w:ind w:left="521" w:hanging="284"/>
          </w:pPr>
        </w:pPrChange>
      </w:pPr>
      <w:ins w:id="2389" w:author="Shimon" w:date="2019-07-28T11:06:00Z">
        <w:r>
          <w:rPr>
            <w:rFonts w:hint="cs"/>
            <w:szCs w:val="24"/>
            <w:rtl/>
            <w:lang w:eastAsia="en-US"/>
          </w:rPr>
          <w:t xml:space="preserve"> </w:t>
        </w:r>
      </w:ins>
      <w:r w:rsidR="00AA1069">
        <w:rPr>
          <w:rFonts w:hint="cs"/>
          <w:szCs w:val="24"/>
          <w:rtl/>
          <w:lang w:eastAsia="en-US"/>
        </w:rPr>
        <w:t>תיקון דרגתו של התובע (ביחס לתקופת עבודה לפי כתב מינוי)</w:t>
      </w:r>
    </w:p>
    <w:p w14:paraId="17A5AF7F" w14:textId="4E5D8350" w:rsidR="000A76F3" w:rsidRPr="00936790" w:rsidRDefault="000A76F3"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w:t>
      </w:r>
      <w:del w:id="2390" w:author="Shimon" w:date="2019-07-24T13:29:00Z">
        <w:r w:rsidDel="00732CC7">
          <w:rPr>
            <w:rStyle w:val="emailstyle17"/>
            <w:rFonts w:cs="David" w:hint="cs"/>
            <w:color w:val="auto"/>
            <w:sz w:val="22"/>
            <w:rtl/>
          </w:rPr>
          <w:delText>ע</w:delText>
        </w:r>
      </w:del>
      <w:r>
        <w:rPr>
          <w:rStyle w:val="emailstyle17"/>
          <w:rFonts w:cs="David" w:hint="cs"/>
          <w:color w:val="auto"/>
          <w:sz w:val="22"/>
          <w:rtl/>
        </w:rPr>
        <w:t>צ</w:t>
      </w:r>
      <w:ins w:id="2391" w:author="Shimon" w:date="2019-07-24T13:29:00Z">
        <w:r w:rsidR="00732CC7">
          <w:rPr>
            <w:rStyle w:val="emailstyle17"/>
            <w:rFonts w:cs="David" w:hint="cs"/>
            <w:color w:val="auto"/>
            <w:sz w:val="22"/>
            <w:rtl/>
          </w:rPr>
          <w:t>ע</w:t>
        </w:r>
      </w:ins>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00D14D7B" w:rsidR="00AA1069" w:rsidRDefault="00AA1069">
      <w:pPr>
        <w:pStyle w:val="11"/>
        <w:tabs>
          <w:tab w:val="left" w:pos="620"/>
        </w:tabs>
        <w:spacing w:before="0" w:after="240" w:line="360" w:lineRule="auto"/>
        <w:ind w:left="620" w:firstLine="0"/>
        <w:rPr>
          <w:b/>
          <w:bCs/>
          <w:rtl/>
        </w:rPr>
        <w:pPrChange w:id="2392" w:author="Shimon" w:date="2019-07-30T18:19:00Z">
          <w:pPr>
            <w:pStyle w:val="11"/>
            <w:tabs>
              <w:tab w:val="left" w:pos="620"/>
            </w:tabs>
            <w:spacing w:before="0" w:after="240" w:line="360" w:lineRule="auto"/>
            <w:ind w:left="620" w:firstLine="0"/>
          </w:pPr>
        </w:pPrChange>
      </w:pPr>
      <w:r>
        <w:rPr>
          <w:rFonts w:hint="cs"/>
          <w:rtl/>
        </w:rPr>
        <w:t>כלומר, ל</w:t>
      </w:r>
      <w:del w:id="2393" w:author="Shimon" w:date="2019-07-30T18:19:00Z">
        <w:r w:rsidDel="00FC5D37">
          <w:rPr>
            <w:rFonts w:hint="cs"/>
            <w:rtl/>
          </w:rPr>
          <w:delText>פי חוזה הבכירים עליו חתם התובע</w:delText>
        </w:r>
      </w:del>
      <w:ins w:id="2394" w:author="Shimon" w:date="2019-07-30T18:19:00Z">
        <w:r w:rsidR="00FC5D37">
          <w:rPr>
            <w:rFonts w:hint="cs"/>
            <w:rtl/>
          </w:rPr>
          <w:t xml:space="preserve"> </w:t>
        </w:r>
      </w:ins>
      <w:r>
        <w:rPr>
          <w:rFonts w:hint="cs"/>
          <w:rtl/>
        </w:rPr>
        <w:t xml:space="preserve">, עדכון המשכורת </w:t>
      </w:r>
      <w:ins w:id="2395" w:author="Shimon" w:date="2019-07-28T11:37:00Z">
        <w:r w:rsidR="0083561D">
          <w:rPr>
            <w:rFonts w:hint="cs"/>
            <w:rtl/>
          </w:rPr>
          <w:t>הקובעת</w:t>
        </w:r>
      </w:ins>
      <w:ins w:id="2396" w:author="Shimon" w:date="2019-07-28T11:38:00Z">
        <w:r w:rsidR="0083561D">
          <w:rPr>
            <w:rFonts w:hint="cs"/>
            <w:rtl/>
          </w:rPr>
          <w:t xml:space="preserve"> לצורך חישוב הפנסיה תהיה </w:t>
        </w:r>
      </w:ins>
      <w:del w:id="2397" w:author="Shimon" w:date="2019-07-28T11:39:00Z">
        <w:r w:rsidDel="0083561D">
          <w:rPr>
            <w:rFonts w:hint="cs"/>
            <w:rtl/>
          </w:rPr>
          <w:delText xml:space="preserve">יכול להיעשות באחת </w:delText>
        </w:r>
      </w:del>
      <w:ins w:id="2398" w:author="Shimon" w:date="2019-07-28T11:39:00Z">
        <w:r w:rsidR="0083561D">
          <w:rPr>
            <w:rFonts w:hint="cs"/>
            <w:rtl/>
          </w:rPr>
          <w:t xml:space="preserve">ע"פ החלופה </w:t>
        </w:r>
      </w:ins>
      <w:del w:id="2399" w:author="Shimon" w:date="2019-07-28T11:39:00Z">
        <w:r w:rsidDel="0083561D">
          <w:rPr>
            <w:rFonts w:hint="cs"/>
            <w:rtl/>
          </w:rPr>
          <w:delText>מהחלופ</w:delText>
        </w:r>
        <w:r w:rsidR="00BA4273" w:rsidDel="0083561D">
          <w:rPr>
            <w:rFonts w:hint="cs"/>
            <w:rtl/>
          </w:rPr>
          <w:delText>ות</w:delText>
        </w:r>
      </w:del>
      <w:ins w:id="2400" w:author="Shimon" w:date="2019-07-28T11:40:00Z">
        <w:r w:rsidR="0083561D">
          <w:rPr>
            <w:rFonts w:hint="cs"/>
            <w:rtl/>
          </w:rPr>
          <w:t xml:space="preserve"> שתניב לעובד  את הפנסיה </w:t>
        </w:r>
      </w:ins>
      <w:del w:id="2401" w:author="Shimon" w:date="2019-07-28T11:40:00Z">
        <w:r w:rsidR="00BA4273" w:rsidDel="0083561D">
          <w:rPr>
            <w:rFonts w:hint="cs"/>
            <w:rtl/>
          </w:rPr>
          <w:delText>, לפי</w:delText>
        </w:r>
      </w:del>
      <w:r w:rsidR="00BA4273">
        <w:rPr>
          <w:rFonts w:hint="cs"/>
          <w:rtl/>
        </w:rPr>
        <w:t>הגבוהה מבין</w:t>
      </w:r>
      <w:r w:rsidR="002016A5">
        <w:rPr>
          <w:rFonts w:hint="cs"/>
          <w:rtl/>
        </w:rPr>
        <w:t xml:space="preserve"> </w:t>
      </w:r>
      <w:ins w:id="2402" w:author="Shimon" w:date="2019-07-28T11:40:00Z">
        <w:r w:rsidR="0083561D">
          <w:rPr>
            <w:rFonts w:hint="cs"/>
            <w:rtl/>
          </w:rPr>
          <w:t>החלופות האפשריות</w:t>
        </w:r>
      </w:ins>
      <w:del w:id="2403" w:author="Shimon" w:date="2019-07-28T11:40:00Z">
        <w:r w:rsidDel="0083561D">
          <w:rPr>
            <w:rFonts w:hint="cs"/>
            <w:rtl/>
          </w:rPr>
          <w:delText>.</w:delText>
        </w:r>
      </w:del>
      <w:r>
        <w:rPr>
          <w:rFonts w:hint="cs"/>
          <w:rtl/>
        </w:rPr>
        <w:t xml:space="preserve"> </w:t>
      </w:r>
    </w:p>
    <w:p w14:paraId="33415339" w14:textId="7B8BCCCF" w:rsidR="00BA4273" w:rsidRDefault="00BA4273">
      <w:pPr>
        <w:pStyle w:val="11"/>
        <w:numPr>
          <w:ilvl w:val="0"/>
          <w:numId w:val="14"/>
        </w:numPr>
        <w:tabs>
          <w:tab w:val="left" w:pos="566"/>
        </w:tabs>
        <w:spacing w:before="0" w:after="240" w:line="360" w:lineRule="auto"/>
        <w:ind w:left="566" w:right="0" w:hanging="425"/>
        <w:rPr>
          <w:rtl/>
        </w:rPr>
        <w:pPrChange w:id="2404" w:author="Shimon" w:date="2019-07-26T15:08:00Z">
          <w:pPr>
            <w:pStyle w:val="11"/>
            <w:numPr>
              <w:numId w:val="14"/>
            </w:numPr>
            <w:tabs>
              <w:tab w:val="left" w:pos="566"/>
              <w:tab w:val="num" w:pos="1440"/>
            </w:tabs>
            <w:spacing w:before="0" w:after="240" w:line="360" w:lineRule="auto"/>
            <w:ind w:left="566" w:right="360" w:hanging="425"/>
          </w:pPr>
        </w:pPrChange>
      </w:pPr>
      <w:commentRangeStart w:id="2405"/>
      <w:r>
        <w:rPr>
          <w:rFonts w:hint="cs"/>
          <w:rtl/>
        </w:rPr>
        <w:t>התובע</w:t>
      </w:r>
      <w:commentRangeEnd w:id="2405"/>
      <w:r w:rsidRPr="00337F2F">
        <w:rPr>
          <w:rtl/>
        </w:rPr>
        <w:commentReference w:id="2405"/>
      </w:r>
      <w:r>
        <w:rPr>
          <w:rFonts w:hint="cs"/>
          <w:rtl/>
        </w:rPr>
        <w:t xml:space="preserve"> יטען כי במועד בו חתם על החוזה היה נהוג סולם דרגות המח"ר, כאשר שתי הדרגות הגבוהות בסולם המח"ר היו 12 </w:t>
      </w:r>
      <w:r>
        <w:rPr>
          <w:rtl/>
        </w:rPr>
        <w:t>–</w:t>
      </w:r>
      <w:r>
        <w:rPr>
          <w:rFonts w:hint="cs"/>
          <w:rtl/>
        </w:rPr>
        <w:t xml:space="preserve"> 13</w:t>
      </w:r>
      <w:del w:id="2406" w:author="Shimon" w:date="2019-07-28T22:55:00Z">
        <w:r w:rsidDel="00C13BE5">
          <w:rPr>
            <w:rFonts w:hint="cs"/>
            <w:rtl/>
          </w:rPr>
          <w:delText>,</w:delText>
        </w:r>
      </w:del>
      <w:ins w:id="2407" w:author="Shimon" w:date="2019-07-26T15:06:00Z">
        <w:r w:rsidR="006E55AF">
          <w:rPr>
            <w:rFonts w:hint="cs"/>
            <w:rtl/>
          </w:rPr>
          <w:t xml:space="preserve">.  </w:t>
        </w:r>
      </w:ins>
      <w:ins w:id="2408" w:author="Shimon" w:date="2019-07-26T15:08:00Z">
        <w:r w:rsidR="006E55AF">
          <w:rPr>
            <w:rFonts w:hint="cs"/>
            <w:rtl/>
          </w:rPr>
          <w:t xml:space="preserve">בשנת 1994 (ארבע שנים לאחר שהתובע חתם על חוזה בכירים) </w:t>
        </w:r>
      </w:ins>
      <w:ins w:id="2409" w:author="Shimon" w:date="2019-07-26T15:06:00Z">
        <w:r w:rsidR="006E55AF">
          <w:rPr>
            <w:rFonts w:hint="cs"/>
            <w:rtl/>
          </w:rPr>
          <w:t xml:space="preserve">הוחלף סולם </w:t>
        </w:r>
      </w:ins>
      <w:del w:id="2410" w:author="Shimon" w:date="2019-07-26T15:06:00Z">
        <w:r w:rsidDel="006E55AF">
          <w:rPr>
            <w:rFonts w:hint="cs"/>
            <w:rtl/>
          </w:rPr>
          <w:delText xml:space="preserve"> </w:delText>
        </w:r>
        <w:r w:rsidRPr="00337F2F" w:rsidDel="006E55AF">
          <w:rPr>
            <w:rFonts w:hint="cs"/>
            <w:b/>
            <w:bCs/>
            <w:rtl/>
          </w:rPr>
          <w:delText>ו</w:delText>
        </w:r>
      </w:del>
      <w:r w:rsidRPr="00337F2F">
        <w:rPr>
          <w:rFonts w:hint="cs"/>
          <w:b/>
          <w:bCs/>
          <w:rtl/>
        </w:rPr>
        <w:t>הדרגות</w:t>
      </w:r>
      <w:ins w:id="2411" w:author="Shimon" w:date="2019-07-26T15:06:00Z">
        <w:r w:rsidR="006E55AF">
          <w:rPr>
            <w:rFonts w:hint="cs"/>
            <w:b/>
            <w:bCs/>
            <w:rtl/>
          </w:rPr>
          <w:t xml:space="preserve"> של דירוג המח"ר</w:t>
        </w:r>
      </w:ins>
      <w:r w:rsidR="002016A5">
        <w:rPr>
          <w:rFonts w:hint="cs"/>
          <w:b/>
          <w:bCs/>
          <w:rtl/>
        </w:rPr>
        <w:t xml:space="preserve">. </w:t>
      </w:r>
      <w:ins w:id="2412" w:author="Shimon" w:date="2019-07-26T15:06:00Z">
        <w:r w:rsidR="006E55AF">
          <w:rPr>
            <w:rFonts w:hint="cs"/>
            <w:b/>
            <w:bCs/>
            <w:rtl/>
          </w:rPr>
          <w:t xml:space="preserve">בסולם החדש שתי הדרגות הגבוהות </w:t>
        </w:r>
      </w:ins>
      <w:del w:id="2413" w:author="Shimon" w:date="2019-07-26T15:07:00Z">
        <w:r w:rsidRPr="00337F2F" w:rsidDel="006E55AF">
          <w:rPr>
            <w:rFonts w:hint="cs"/>
            <w:b/>
            <w:bCs/>
            <w:rtl/>
          </w:rPr>
          <w:delText xml:space="preserve"> שהחליפו אותן בסולם החדש של העובדים האקדמאיים בשירות המדינה,</w:delText>
        </w:r>
      </w:del>
      <w:r w:rsidRPr="00337F2F">
        <w:rPr>
          <w:rFonts w:hint="cs"/>
          <w:b/>
          <w:bCs/>
          <w:rtl/>
        </w:rPr>
        <w:t xml:space="preserve"> הן דרגות 45 </w:t>
      </w:r>
      <w:r w:rsidRPr="00337F2F">
        <w:rPr>
          <w:b/>
          <w:bCs/>
          <w:rtl/>
        </w:rPr>
        <w:t>–</w:t>
      </w:r>
      <w:r w:rsidRPr="00337F2F">
        <w:rPr>
          <w:rFonts w:hint="cs"/>
          <w:b/>
          <w:bCs/>
          <w:rtl/>
        </w:rPr>
        <w:t xml:space="preserve"> 46.</w:t>
      </w:r>
      <w:r>
        <w:rPr>
          <w:rFonts w:hint="cs"/>
          <w:rtl/>
        </w:rPr>
        <w:t xml:space="preserve"> </w:t>
      </w:r>
      <w:del w:id="2414" w:author="Shimon" w:date="2019-07-26T15:08:00Z">
        <w:r w:rsidDel="006E55AF">
          <w:rPr>
            <w:rFonts w:hint="cs"/>
            <w:rtl/>
          </w:rPr>
          <w:delText>סולם הדרגות השתנה בשנת 1994 (ארבע שנים לאחר שהתובע חתם על חוזה בכירים)</w:delText>
        </w:r>
      </w:del>
      <w:ins w:id="2415" w:author="Shimon" w:date="2019-07-24T13:45:00Z">
        <w:r w:rsidR="004070D3">
          <w:rPr>
            <w:rFonts w:hint="cs"/>
            <w:rtl/>
          </w:rPr>
          <w:t>.</w:t>
        </w:r>
      </w:ins>
      <w:ins w:id="2416" w:author="Shimon" w:date="2019-07-26T15:05:00Z">
        <w:r w:rsidR="006E55AF">
          <w:rPr>
            <w:rFonts w:hint="cs"/>
            <w:rtl/>
          </w:rPr>
          <w:t xml:space="preserve"> </w:t>
        </w:r>
      </w:ins>
      <w:ins w:id="2417" w:author="Shimon" w:date="2019-07-24T13:45:00Z">
        <w:r w:rsidR="004070D3">
          <w:rPr>
            <w:rFonts w:hint="cs"/>
            <w:rtl/>
          </w:rPr>
          <w:t xml:space="preserve"> </w:t>
        </w:r>
      </w:ins>
    </w:p>
    <w:p w14:paraId="6C228B18" w14:textId="3A9187E9" w:rsidR="00BA4273" w:rsidRDefault="00BA4273">
      <w:pPr>
        <w:pStyle w:val="11"/>
        <w:tabs>
          <w:tab w:val="left" w:pos="566"/>
        </w:tabs>
        <w:spacing w:before="0" w:after="240" w:line="360" w:lineRule="auto"/>
        <w:ind w:left="566" w:firstLine="0"/>
        <w:pPrChange w:id="2418" w:author="Shimon" w:date="2019-07-30T18:22:00Z">
          <w:pPr>
            <w:pStyle w:val="11"/>
            <w:tabs>
              <w:tab w:val="left" w:pos="566"/>
            </w:tabs>
            <w:spacing w:before="0" w:after="240" w:line="360" w:lineRule="auto"/>
            <w:ind w:left="566" w:firstLine="0"/>
          </w:pPr>
        </w:pPrChange>
      </w:pPr>
      <w:r>
        <w:rPr>
          <w:rFonts w:hint="cs"/>
          <w:rtl/>
        </w:rPr>
        <w:t xml:space="preserve">כפי שניתן לראות בחוזה העבודה, הדרגה בה שהה התובע היתה דרגה 12, </w:t>
      </w:r>
      <w:ins w:id="2419" w:author="Shimon" w:date="2019-07-24T13:46:00Z">
        <w:r w:rsidR="004070D3">
          <w:rPr>
            <w:rFonts w:hint="cs"/>
            <w:rtl/>
          </w:rPr>
          <w:t xml:space="preserve">דרגה אחת מתחת לדרגה העליונה בסולם דרגות המח"ר בזמנו, </w:t>
        </w:r>
      </w:ins>
      <w:r>
        <w:rPr>
          <w:rFonts w:hint="cs"/>
          <w:rtl/>
        </w:rPr>
        <w:t xml:space="preserve">המקבילה לדרגה 45 כיום. </w:t>
      </w:r>
      <w:del w:id="2420" w:author="Shimon" w:date="2019-07-30T18:22:00Z">
        <w:r w:rsidDel="000C1AFC">
          <w:rPr>
            <w:rFonts w:hint="cs"/>
            <w:rtl/>
          </w:rPr>
          <w:delText>לו היה נשאר התובע בסולם הדרגות, הוא היה</w:delText>
        </w:r>
      </w:del>
      <w:del w:id="2421" w:author="Shimon" w:date="2019-07-24T13:50:00Z">
        <w:r w:rsidDel="007239B6">
          <w:rPr>
            <w:rFonts w:hint="cs"/>
            <w:rtl/>
          </w:rPr>
          <w:delText xml:space="preserve"> מועבר לדרגה 45 בדירוג העובדים האקדמיים, וקרוב לוודאי </w:delText>
        </w:r>
        <w:r w:rsidDel="007239B6">
          <w:rPr>
            <w:rtl/>
          </w:rPr>
          <w:delText>–</w:delText>
        </w:r>
        <w:r w:rsidDel="007239B6">
          <w:rPr>
            <w:rFonts w:hint="cs"/>
            <w:rtl/>
          </w:rPr>
          <w:delText xml:space="preserve"> היה מתקדם לדרגה 13 ומועבר לדרגה 46.</w:delText>
        </w:r>
      </w:del>
      <w:ins w:id="2422" w:author="Shimon" w:date="2019-07-24T13:50:00Z">
        <w:r w:rsidR="007239B6">
          <w:rPr>
            <w:rFonts w:hint="cs"/>
            <w:rtl/>
          </w:rPr>
          <w:t xml:space="preserve"> </w:t>
        </w:r>
      </w:ins>
    </w:p>
    <w:p w14:paraId="043F0C50" w14:textId="789607AD" w:rsidR="00BA4273" w:rsidRDefault="00BA4273">
      <w:pPr>
        <w:pStyle w:val="11"/>
        <w:numPr>
          <w:ilvl w:val="0"/>
          <w:numId w:val="14"/>
        </w:numPr>
        <w:tabs>
          <w:tab w:val="left" w:pos="566"/>
        </w:tabs>
        <w:spacing w:before="0" w:after="240" w:line="360" w:lineRule="auto"/>
        <w:ind w:left="566" w:right="0" w:hanging="425"/>
        <w:pPrChange w:id="2423" w:author="Shimon" w:date="2019-07-28T11:43:00Z">
          <w:pPr>
            <w:pStyle w:val="11"/>
            <w:numPr>
              <w:numId w:val="14"/>
            </w:numPr>
            <w:tabs>
              <w:tab w:val="left" w:pos="566"/>
              <w:tab w:val="num" w:pos="1440"/>
            </w:tabs>
            <w:spacing w:before="0" w:after="240" w:line="360" w:lineRule="auto"/>
            <w:ind w:left="566" w:right="360" w:hanging="425"/>
          </w:pPr>
        </w:pPrChange>
      </w:pPr>
      <w:r>
        <w:rPr>
          <w:rFonts w:hint="cs"/>
          <w:rtl/>
        </w:rPr>
        <w:t xml:space="preserve">דברים אלה עולים </w:t>
      </w:r>
      <w:ins w:id="2424" w:author="Shimon" w:date="2019-07-28T11:42:00Z">
        <w:r w:rsidR="002D0248">
          <w:rPr>
            <w:rFonts w:hint="cs"/>
            <w:rtl/>
          </w:rPr>
          <w:t xml:space="preserve">קבלו ביטוי בין היתר </w:t>
        </w:r>
      </w:ins>
      <w:del w:id="2425" w:author="Shimon" w:date="2019-07-28T11:42:00Z">
        <w:r w:rsidDel="002D0248">
          <w:rPr>
            <w:rFonts w:hint="cs"/>
            <w:rtl/>
          </w:rPr>
          <w:delText xml:space="preserve">בקנה אחד עם עמדת הנציבות, אותה הציג </w:delText>
        </w:r>
        <w:r w:rsidRPr="00AF3B10" w:rsidDel="002D0248">
          <w:delText xml:space="preserve"> </w:delText>
        </w:r>
      </w:del>
      <w:ins w:id="2426" w:author="Shimon" w:date="2019-07-28T11:42:00Z">
        <w:r w:rsidR="002D0248">
          <w:rPr>
            <w:rFonts w:hint="cs"/>
            <w:rtl/>
          </w:rPr>
          <w:t xml:space="preserve">במכתב </w:t>
        </w:r>
      </w:ins>
      <w:r w:rsidRPr="00AF3B10">
        <w:rPr>
          <w:rtl/>
        </w:rPr>
        <w:t>המשנה</w:t>
      </w:r>
      <w:r w:rsidRPr="00AF3B10">
        <w:t xml:space="preserve"> </w:t>
      </w:r>
      <w:r w:rsidRPr="00AF3B10">
        <w:rPr>
          <w:rtl/>
        </w:rPr>
        <w:t>לנציב</w:t>
      </w:r>
      <w:r w:rsidRPr="00AF3B10">
        <w:t xml:space="preserve"> </w:t>
      </w:r>
      <w:r w:rsidRPr="00AF3B10">
        <w:rPr>
          <w:rtl/>
        </w:rPr>
        <w:t>מר</w:t>
      </w:r>
      <w:ins w:id="2427" w:author="Shimon" w:date="2019-07-30T18:20:00Z">
        <w:r w:rsidR="00FC5D37">
          <w:rPr>
            <w:rFonts w:hint="cs"/>
            <w:rtl/>
          </w:rPr>
          <w:t xml:space="preserve"> </w:t>
        </w:r>
      </w:ins>
      <w:ins w:id="2428" w:author="Shimon" w:date="2019-07-28T11:43:00Z">
        <w:r w:rsidR="002D0248">
          <w:rPr>
            <w:rFonts w:hint="cs"/>
            <w:rtl/>
          </w:rPr>
          <w:t xml:space="preserve">ד. </w:t>
        </w:r>
      </w:ins>
      <w:r w:rsidRPr="00AF3B10">
        <w:t xml:space="preserve"> </w:t>
      </w:r>
      <w:r w:rsidRPr="00AF3B10">
        <w:rPr>
          <w:rtl/>
        </w:rPr>
        <w:t>פרלשטיין</w:t>
      </w:r>
      <w:r>
        <w:rPr>
          <w:rFonts w:hint="cs"/>
          <w:rtl/>
        </w:rPr>
        <w:t xml:space="preserve">, </w:t>
      </w:r>
      <w:del w:id="2429" w:author="Shimon" w:date="2019-07-28T11:43:00Z">
        <w:r w:rsidDel="002D0248">
          <w:rPr>
            <w:rFonts w:hint="cs"/>
            <w:rtl/>
          </w:rPr>
          <w:delText>במ</w:delText>
        </w:r>
      </w:del>
      <w:ins w:id="2430" w:author="Shimon" w:date="2019-07-28T11:43:00Z">
        <w:r w:rsidR="002D0248">
          <w:rPr>
            <w:rFonts w:hint="cs"/>
            <w:rtl/>
          </w:rPr>
          <w:t>ש</w:t>
        </w:r>
      </w:ins>
      <w:r>
        <w:rPr>
          <w:rFonts w:hint="cs"/>
          <w:rtl/>
        </w:rPr>
        <w:t xml:space="preserve">כתב </w:t>
      </w:r>
      <w:del w:id="2431" w:author="Shimon" w:date="2019-07-28T11:43:00Z">
        <w:r w:rsidDel="002D0248">
          <w:rPr>
            <w:rFonts w:hint="cs"/>
            <w:rtl/>
          </w:rPr>
          <w:delText>שיצא</w:delText>
        </w:r>
      </w:del>
      <w:r>
        <w:rPr>
          <w:rFonts w:hint="cs"/>
          <w:rtl/>
        </w:rPr>
        <w:t xml:space="preserve"> </w:t>
      </w:r>
      <w:r w:rsidRPr="00AF3B10">
        <w:rPr>
          <w:rtl/>
        </w:rPr>
        <w:t>לסגל</w:t>
      </w:r>
      <w:r w:rsidRPr="00AF3B10">
        <w:t xml:space="preserve"> </w:t>
      </w:r>
      <w:r w:rsidRPr="00AF3B10">
        <w:rPr>
          <w:rtl/>
        </w:rPr>
        <w:t>הבכיר</w:t>
      </w:r>
      <w:r w:rsidRPr="00AF3B10">
        <w:t xml:space="preserve"> </w:t>
      </w:r>
      <w:r>
        <w:rPr>
          <w:rFonts w:hint="cs"/>
          <w:rtl/>
        </w:rPr>
        <w:t>ביום 1.5.1995</w:t>
      </w:r>
      <w:del w:id="2432" w:author="Shimon" w:date="2019-07-28T22:57:00Z">
        <w:r w:rsidDel="00C13BE5">
          <w:rPr>
            <w:rFonts w:hint="cs"/>
            <w:rtl/>
          </w:rPr>
          <w:delText xml:space="preserve">. </w:delText>
        </w:r>
      </w:del>
      <w:ins w:id="2433" w:author="Shimon" w:date="2019-07-28T22:57:00Z">
        <w:r w:rsidR="00C13BE5">
          <w:rPr>
            <w:rFonts w:hint="cs"/>
            <w:rtl/>
          </w:rPr>
          <w:t xml:space="preserve">למעלה משנה לאחר החלפת סולם הדרגות, </w:t>
        </w:r>
      </w:ins>
      <w:del w:id="2434" w:author="Shimon" w:date="2019-07-28T11:43:00Z">
        <w:r w:rsidDel="002D0248">
          <w:rPr>
            <w:rFonts w:hint="cs"/>
            <w:rtl/>
          </w:rPr>
          <w:delText xml:space="preserve">וכך הוא כתב, </w:delText>
        </w:r>
      </w:del>
      <w:r>
        <w:rPr>
          <w:rFonts w:hint="cs"/>
          <w:rtl/>
        </w:rPr>
        <w:t xml:space="preserve">בין היתר: </w:t>
      </w:r>
      <w:ins w:id="2435" w:author="Shimon" w:date="2019-07-28T11:43:00Z">
        <w:r w:rsidR="002D0248">
          <w:rPr>
            <w:rFonts w:hint="cs"/>
            <w:b/>
            <w:bCs/>
            <w:rtl/>
          </w:rPr>
          <w:t>"</w:t>
        </w:r>
      </w:ins>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0EB5A923" w:rsidR="00BA4273" w:rsidRDefault="00BA4273">
      <w:pPr>
        <w:pStyle w:val="11"/>
        <w:tabs>
          <w:tab w:val="left" w:pos="566"/>
        </w:tabs>
        <w:spacing w:before="0" w:after="240" w:line="360" w:lineRule="auto"/>
        <w:ind w:left="566" w:firstLine="0"/>
        <w:rPr>
          <w:rtl/>
        </w:rPr>
        <w:pPrChange w:id="2436" w:author="Shimon" w:date="2019-07-28T23:09:00Z">
          <w:pPr>
            <w:pStyle w:val="11"/>
            <w:tabs>
              <w:tab w:val="left" w:pos="566"/>
            </w:tabs>
            <w:spacing w:before="0" w:after="240" w:line="360" w:lineRule="auto"/>
            <w:ind w:left="566" w:firstLine="0"/>
          </w:pPr>
        </w:pPrChange>
      </w:pPr>
      <w:r>
        <w:rPr>
          <w:rFonts w:hint="cs"/>
          <w:rtl/>
        </w:rPr>
        <w:lastRenderedPageBreak/>
        <w:t xml:space="preserve">המכתב </w:t>
      </w:r>
      <w:del w:id="2437" w:author="Shimon" w:date="2019-07-28T22:59:00Z">
        <w:r w:rsidDel="00C13BE5">
          <w:rPr>
            <w:rFonts w:hint="cs"/>
            <w:rtl/>
          </w:rPr>
          <w:delText xml:space="preserve">יצא </w:delText>
        </w:r>
      </w:del>
      <w:del w:id="2438" w:author="Shimon" w:date="2019-07-28T22:57:00Z">
        <w:r w:rsidDel="00C13BE5">
          <w:rPr>
            <w:rFonts w:hint="cs"/>
            <w:rtl/>
          </w:rPr>
          <w:delText xml:space="preserve">למעלה משנה לאחר החלפת סולם הדרגות, </w:delText>
        </w:r>
      </w:del>
      <w:del w:id="2439" w:author="Shimon" w:date="2019-07-28T23:00:00Z">
        <w:r w:rsidDel="00C13BE5">
          <w:rPr>
            <w:rFonts w:hint="cs"/>
            <w:rtl/>
          </w:rPr>
          <w:delText>ו</w:delText>
        </w:r>
      </w:del>
      <w:r>
        <w:rPr>
          <w:rFonts w:hint="cs"/>
          <w:rtl/>
        </w:rPr>
        <w:t xml:space="preserve">מלמד </w:t>
      </w:r>
      <w:del w:id="2440" w:author="Shimon" w:date="2019-07-24T13:31:00Z">
        <w:r w:rsidDel="00732CC7">
          <w:rPr>
            <w:rFonts w:hint="cs"/>
            <w:rtl/>
          </w:rPr>
          <w:delText xml:space="preserve">כי </w:delText>
        </w:r>
      </w:del>
      <w:ins w:id="2441" w:author="Shimon" w:date="2019-07-24T13:31:00Z">
        <w:r w:rsidR="00732CC7">
          <w:rPr>
            <w:rFonts w:hint="cs"/>
            <w:rtl/>
          </w:rPr>
          <w:t>כי</w:t>
        </w:r>
      </w:ins>
      <w:ins w:id="2442" w:author="Shimon" w:date="2019-07-24T13:32:00Z">
        <w:r w:rsidR="00732CC7">
          <w:rPr>
            <w:rFonts w:hint="cs"/>
            <w:rtl/>
          </w:rPr>
          <w:t xml:space="preserve"> </w:t>
        </w:r>
      </w:ins>
      <w:ins w:id="2443" w:author="Shimon" w:date="2019-07-28T23:07:00Z">
        <w:r w:rsidR="00112E04">
          <w:rPr>
            <w:rFonts w:hint="cs"/>
            <w:rtl/>
          </w:rPr>
          <w:t xml:space="preserve">הדרגות הרלוונטיות </w:t>
        </w:r>
      </w:ins>
      <w:ins w:id="2444" w:author="Shimon" w:date="2019-07-28T23:06:00Z">
        <w:r w:rsidR="00112E04">
          <w:rPr>
            <w:rFonts w:hint="cs"/>
            <w:rtl/>
          </w:rPr>
          <w:t>לצורך חישוב הגימלא בגין תקופת כתב המינוי</w:t>
        </w:r>
      </w:ins>
      <w:ins w:id="2445" w:author="Shimon" w:date="2019-07-28T23:08:00Z">
        <w:r w:rsidR="00112E04">
          <w:rPr>
            <w:rFonts w:hint="cs"/>
            <w:rtl/>
          </w:rPr>
          <w:t xml:space="preserve"> של</w:t>
        </w:r>
      </w:ins>
      <w:ins w:id="2446" w:author="Shimon" w:date="2019-07-28T23:06:00Z">
        <w:r w:rsidR="00112E04">
          <w:rPr>
            <w:rFonts w:hint="cs"/>
            <w:rtl/>
          </w:rPr>
          <w:t xml:space="preserve"> </w:t>
        </w:r>
      </w:ins>
      <w:r w:rsidR="002016A5">
        <w:rPr>
          <w:rFonts w:hint="cs"/>
          <w:rtl/>
        </w:rPr>
        <w:t xml:space="preserve">חשבים </w:t>
      </w:r>
      <w:r>
        <w:rPr>
          <w:rFonts w:hint="cs"/>
          <w:rtl/>
        </w:rPr>
        <w:t xml:space="preserve">בכירים (התפקיד שמילא התובע) </w:t>
      </w:r>
      <w:ins w:id="2447" w:author="Shimon" w:date="2019-07-28T23:05:00Z">
        <w:r w:rsidR="00112E04">
          <w:rPr>
            <w:rFonts w:hint="cs"/>
            <w:rtl/>
          </w:rPr>
          <w:t>המועסקים בחוזה בכירים</w:t>
        </w:r>
      </w:ins>
      <w:ins w:id="2448" w:author="Shimon" w:date="2019-07-28T23:00:00Z">
        <w:r w:rsidR="00C13BE5">
          <w:rPr>
            <w:rFonts w:hint="cs"/>
            <w:rtl/>
          </w:rPr>
          <w:t>,</w:t>
        </w:r>
      </w:ins>
      <w:del w:id="2449" w:author="Shimon" w:date="2019-07-24T13:32:00Z">
        <w:r w:rsidDel="00732CC7">
          <w:rPr>
            <w:rFonts w:hint="cs"/>
            <w:rtl/>
          </w:rPr>
          <w:delText xml:space="preserve">היו </w:delText>
        </w:r>
      </w:del>
      <w:del w:id="2450" w:author="Shimon" w:date="2019-07-24T13:33:00Z">
        <w:r w:rsidDel="00732CC7">
          <w:rPr>
            <w:rFonts w:hint="cs"/>
            <w:rtl/>
          </w:rPr>
          <w:delText>אמורים</w:delText>
        </w:r>
      </w:del>
      <w:ins w:id="2451" w:author="Shimon" w:date="2019-07-28T23:06:00Z">
        <w:r w:rsidR="00112E04">
          <w:rPr>
            <w:rFonts w:hint="cs"/>
            <w:rtl/>
          </w:rPr>
          <w:t xml:space="preserve"> </w:t>
        </w:r>
      </w:ins>
      <w:del w:id="2452" w:author="Shimon" w:date="2019-07-24T13:38:00Z">
        <w:r w:rsidDel="00732CC7">
          <w:rPr>
            <w:rFonts w:hint="cs"/>
            <w:rtl/>
          </w:rPr>
          <w:delText xml:space="preserve"> </w:delText>
        </w:r>
      </w:del>
      <w:del w:id="2453" w:author="Shimon" w:date="2019-07-24T13:39:00Z">
        <w:r w:rsidDel="004070D3">
          <w:rPr>
            <w:rFonts w:hint="cs"/>
            <w:rtl/>
          </w:rPr>
          <w:delText>להיות</w:delText>
        </w:r>
      </w:del>
      <w:del w:id="2454" w:author="Shimon" w:date="2019-07-28T23:08:00Z">
        <w:r w:rsidDel="00112E04">
          <w:rPr>
            <w:rFonts w:hint="cs"/>
            <w:rtl/>
          </w:rPr>
          <w:delText xml:space="preserve"> ב</w:delText>
        </w:r>
      </w:del>
      <w:ins w:id="2455" w:author="Shimon" w:date="2019-07-28T23:08:00Z">
        <w:r w:rsidR="00112E04">
          <w:rPr>
            <w:rFonts w:hint="cs"/>
            <w:rtl/>
          </w:rPr>
          <w:t xml:space="preserve">היא </w:t>
        </w:r>
      </w:ins>
      <w:r>
        <w:rPr>
          <w:rFonts w:hint="cs"/>
          <w:rtl/>
        </w:rPr>
        <w:t>אחת משתי הדרגות הגבוהות</w:t>
      </w:r>
      <w:ins w:id="2456" w:author="Shimon" w:date="2019-07-28T23:08:00Z">
        <w:r w:rsidR="00112E04">
          <w:rPr>
            <w:rFonts w:hint="cs"/>
            <w:rtl/>
          </w:rPr>
          <w:t xml:space="preserve"> בסולם דרגות המח</w:t>
        </w:r>
      </w:ins>
      <w:ins w:id="2457" w:author="Shimon" w:date="2019-07-28T23:09:00Z">
        <w:r w:rsidR="00112E04">
          <w:rPr>
            <w:rFonts w:hint="cs"/>
            <w:rtl/>
          </w:rPr>
          <w:t xml:space="preserve">"ר, </w:t>
        </w:r>
      </w:ins>
      <w:del w:id="2458" w:author="Shimon" w:date="2019-07-28T23:09:00Z">
        <w:r w:rsidDel="00112E04">
          <w:rPr>
            <w:rFonts w:hint="cs"/>
            <w:rtl/>
          </w:rPr>
          <w:delText xml:space="preserve">. </w:delText>
        </w:r>
      </w:del>
      <w:r>
        <w:rPr>
          <w:rFonts w:hint="cs"/>
          <w:rtl/>
        </w:rPr>
        <w:t xml:space="preserve">קרי </w:t>
      </w:r>
      <w:r>
        <w:rPr>
          <w:rtl/>
        </w:rPr>
        <w:t>–</w:t>
      </w:r>
      <w:r>
        <w:rPr>
          <w:rFonts w:hint="cs"/>
          <w:rtl/>
        </w:rPr>
        <w:t xml:space="preserve"> 45, 46.</w:t>
      </w:r>
    </w:p>
    <w:p w14:paraId="3C1B886F" w14:textId="77777777" w:rsidR="000C1AFC" w:rsidRDefault="00BA4273" w:rsidP="00337F2F">
      <w:pPr>
        <w:tabs>
          <w:tab w:val="left" w:pos="530"/>
        </w:tabs>
        <w:rPr>
          <w:ins w:id="2459" w:author="Shimon" w:date="2019-07-30T18:22:00Z"/>
          <w:rtl/>
        </w:rPr>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מסומן </w:t>
      </w:r>
      <w:r w:rsidRPr="00337F2F">
        <w:rPr>
          <w:rFonts w:ascii="David" w:hAnsi="David" w:cs="David"/>
          <w:i/>
          <w:iCs/>
          <w:highlight w:val="yellow"/>
          <w:u w:val="single"/>
          <w:rtl/>
        </w:rPr>
        <w:t>כנספח __</w:t>
      </w:r>
      <w:r>
        <w:rPr>
          <w:rFonts w:ascii="David" w:hAnsi="David" w:cs="David" w:hint="cs"/>
          <w:i/>
          <w:iCs/>
          <w:u w:val="single"/>
          <w:rtl/>
        </w:rPr>
        <w:t>.</w:t>
      </w:r>
      <w:ins w:id="2460" w:author="Shimon" w:date="2019-07-30T18:22:00Z">
        <w:r w:rsidR="000C1AFC" w:rsidRPr="000C1AFC">
          <w:rPr>
            <w:rFonts w:hint="cs"/>
            <w:rtl/>
          </w:rPr>
          <w:t xml:space="preserve"> </w:t>
        </w:r>
      </w:ins>
    </w:p>
    <w:p w14:paraId="53DD7DEB" w14:textId="77777777" w:rsidR="000C1AFC" w:rsidRDefault="000C1AFC" w:rsidP="00337F2F">
      <w:pPr>
        <w:tabs>
          <w:tab w:val="left" w:pos="530"/>
        </w:tabs>
        <w:rPr>
          <w:ins w:id="2461" w:author="Shimon" w:date="2019-07-30T18:22:00Z"/>
          <w:rtl/>
        </w:rPr>
      </w:pPr>
    </w:p>
    <w:p w14:paraId="5CDB946B" w14:textId="07B43E2B" w:rsidR="00BA4273" w:rsidRDefault="000C1AFC">
      <w:pPr>
        <w:tabs>
          <w:tab w:val="left" w:pos="530"/>
        </w:tabs>
        <w:rPr>
          <w:ins w:id="2462" w:author="Shimon" w:date="2019-07-26T15:10:00Z"/>
          <w:rFonts w:ascii="David" w:hAnsi="David" w:cs="David"/>
          <w:i/>
          <w:iCs/>
          <w:u w:val="single"/>
          <w:rtl/>
        </w:rPr>
        <w:pPrChange w:id="2463" w:author="Shimon" w:date="2019-07-30T18:22:00Z">
          <w:pPr>
            <w:tabs>
              <w:tab w:val="left" w:pos="530"/>
            </w:tabs>
          </w:pPr>
        </w:pPrChange>
      </w:pPr>
      <w:ins w:id="2464" w:author="Shimon" w:date="2019-07-30T18:22:00Z">
        <w:r w:rsidRPr="000C1AFC">
          <w:rPr>
            <w:rFonts w:cs="David" w:hint="eastAsia"/>
            <w:sz w:val="20"/>
            <w:rtl/>
            <w:rPrChange w:id="2465" w:author="Shimon" w:date="2019-07-30T18:22:00Z">
              <w:rPr>
                <w:rFonts w:hint="eastAsia"/>
                <w:rtl/>
              </w:rPr>
            </w:rPrChange>
          </w:rPr>
          <w:t>לו</w:t>
        </w:r>
        <w:r w:rsidRPr="000C1AFC">
          <w:rPr>
            <w:rFonts w:cs="David"/>
            <w:sz w:val="20"/>
            <w:rtl/>
            <w:rPrChange w:id="2466" w:author="Shimon" w:date="2019-07-30T18:22:00Z">
              <w:rPr>
                <w:rtl/>
              </w:rPr>
            </w:rPrChange>
          </w:rPr>
          <w:t xml:space="preserve"> היה התובע </w:t>
        </w:r>
        <w:r w:rsidRPr="00E626D9">
          <w:rPr>
            <w:rFonts w:cs="David" w:hint="cs"/>
            <w:sz w:val="20"/>
            <w:rtl/>
          </w:rPr>
          <w:t>נשאר</w:t>
        </w:r>
        <w:r w:rsidRPr="000C1AFC">
          <w:rPr>
            <w:rFonts w:cs="David"/>
            <w:sz w:val="20"/>
            <w:rtl/>
          </w:rPr>
          <w:t xml:space="preserve"> </w:t>
        </w:r>
        <w:r w:rsidRPr="000C1AFC">
          <w:rPr>
            <w:rFonts w:cs="David" w:hint="eastAsia"/>
            <w:sz w:val="20"/>
            <w:rtl/>
            <w:rPrChange w:id="2467" w:author="Shimon" w:date="2019-07-30T18:22:00Z">
              <w:rPr>
                <w:rFonts w:hint="eastAsia"/>
                <w:rtl/>
              </w:rPr>
            </w:rPrChange>
          </w:rPr>
          <w:t>בסולם</w:t>
        </w:r>
        <w:r w:rsidRPr="000C1AFC">
          <w:rPr>
            <w:rFonts w:cs="David"/>
            <w:sz w:val="20"/>
            <w:rtl/>
            <w:rPrChange w:id="2468" w:author="Shimon" w:date="2019-07-30T18:22:00Z">
              <w:rPr>
                <w:rtl/>
              </w:rPr>
            </w:rPrChange>
          </w:rPr>
          <w:t xml:space="preserve"> </w:t>
        </w:r>
        <w:r w:rsidRPr="000C1AFC">
          <w:rPr>
            <w:rFonts w:cs="David" w:hint="eastAsia"/>
            <w:sz w:val="20"/>
            <w:rtl/>
            <w:rPrChange w:id="2469" w:author="Shimon" w:date="2019-07-30T18:22:00Z">
              <w:rPr>
                <w:rFonts w:hint="eastAsia"/>
                <w:rtl/>
              </w:rPr>
            </w:rPrChange>
          </w:rPr>
          <w:t>הדרגות</w:t>
        </w:r>
        <w:r w:rsidRPr="000C1AFC">
          <w:rPr>
            <w:rFonts w:cs="David"/>
            <w:sz w:val="20"/>
            <w:rtl/>
            <w:rPrChange w:id="2470" w:author="Shimon" w:date="2019-07-30T18:22:00Z">
              <w:rPr>
                <w:rtl/>
              </w:rPr>
            </w:rPrChange>
          </w:rPr>
          <w:t xml:space="preserve">, </w:t>
        </w:r>
        <w:r w:rsidRPr="000C1AFC">
          <w:rPr>
            <w:rFonts w:cs="David" w:hint="eastAsia"/>
            <w:sz w:val="20"/>
            <w:rtl/>
            <w:rPrChange w:id="2471" w:author="Shimon" w:date="2019-07-30T18:22:00Z">
              <w:rPr>
                <w:rFonts w:hint="eastAsia"/>
                <w:rtl/>
              </w:rPr>
            </w:rPrChange>
          </w:rPr>
          <w:t>הוא</w:t>
        </w:r>
        <w:r w:rsidRPr="000C1AFC">
          <w:rPr>
            <w:rFonts w:cs="David"/>
            <w:sz w:val="20"/>
            <w:rtl/>
            <w:rPrChange w:id="2472" w:author="Shimon" w:date="2019-07-30T18:22:00Z">
              <w:rPr>
                <w:rtl/>
              </w:rPr>
            </w:rPrChange>
          </w:rPr>
          <w:t xml:space="preserve"> </w:t>
        </w:r>
        <w:r w:rsidRPr="000C1AFC">
          <w:rPr>
            <w:rFonts w:cs="David" w:hint="eastAsia"/>
            <w:sz w:val="20"/>
            <w:rtl/>
            <w:rPrChange w:id="2473" w:author="Shimon" w:date="2019-07-30T18:22:00Z">
              <w:rPr>
                <w:rFonts w:hint="eastAsia"/>
                <w:rtl/>
              </w:rPr>
            </w:rPrChange>
          </w:rPr>
          <w:t>היה</w:t>
        </w:r>
        <w:r w:rsidRPr="000C1AFC">
          <w:rPr>
            <w:rFonts w:cs="David"/>
            <w:sz w:val="20"/>
            <w:rtl/>
            <w:rPrChange w:id="2474" w:author="Shimon" w:date="2019-07-30T18:22:00Z">
              <w:rPr>
                <w:rtl/>
              </w:rPr>
            </w:rPrChange>
          </w:rPr>
          <w:t xml:space="preserve"> </w:t>
        </w:r>
        <w:r w:rsidRPr="000C1AFC">
          <w:rPr>
            <w:rFonts w:cs="David" w:hint="eastAsia"/>
            <w:sz w:val="20"/>
            <w:rtl/>
            <w:rPrChange w:id="2475" w:author="Shimon" w:date="2019-07-30T18:22:00Z">
              <w:rPr>
                <w:rFonts w:hint="eastAsia"/>
                <w:rtl/>
              </w:rPr>
            </w:rPrChange>
          </w:rPr>
          <w:t>ללא</w:t>
        </w:r>
        <w:r w:rsidRPr="000C1AFC">
          <w:rPr>
            <w:rFonts w:cs="David"/>
            <w:sz w:val="20"/>
            <w:rtl/>
            <w:rPrChange w:id="2476" w:author="Shimon" w:date="2019-07-30T18:22:00Z">
              <w:rPr>
                <w:rtl/>
              </w:rPr>
            </w:rPrChange>
          </w:rPr>
          <w:t xml:space="preserve"> </w:t>
        </w:r>
        <w:r w:rsidRPr="000C1AFC">
          <w:rPr>
            <w:rFonts w:cs="David" w:hint="eastAsia"/>
            <w:sz w:val="20"/>
            <w:rtl/>
            <w:rPrChange w:id="2477" w:author="Shimon" w:date="2019-07-30T18:22:00Z">
              <w:rPr>
                <w:rFonts w:hint="eastAsia"/>
                <w:rtl/>
              </w:rPr>
            </w:rPrChange>
          </w:rPr>
          <w:t>ספק</w:t>
        </w:r>
        <w:r w:rsidRPr="000C1AFC">
          <w:rPr>
            <w:rFonts w:cs="David"/>
            <w:sz w:val="20"/>
            <w:rtl/>
            <w:rPrChange w:id="2478" w:author="Shimon" w:date="2019-07-30T18:22:00Z">
              <w:rPr>
                <w:rtl/>
              </w:rPr>
            </w:rPrChange>
          </w:rPr>
          <w:t xml:space="preserve"> </w:t>
        </w:r>
        <w:r w:rsidRPr="000C1AFC">
          <w:rPr>
            <w:rFonts w:cs="David" w:hint="eastAsia"/>
            <w:sz w:val="20"/>
            <w:rtl/>
            <w:rPrChange w:id="2479" w:author="Shimon" w:date="2019-07-30T18:22:00Z">
              <w:rPr>
                <w:rFonts w:hint="eastAsia"/>
                <w:rtl/>
              </w:rPr>
            </w:rPrChange>
          </w:rPr>
          <w:t>מתקדם</w:t>
        </w:r>
        <w:r w:rsidRPr="000C1AFC">
          <w:rPr>
            <w:rFonts w:cs="David"/>
            <w:sz w:val="20"/>
            <w:rtl/>
            <w:rPrChange w:id="2480" w:author="Shimon" w:date="2019-07-30T18:22:00Z">
              <w:rPr>
                <w:rtl/>
              </w:rPr>
            </w:rPrChange>
          </w:rPr>
          <w:t xml:space="preserve"> </w:t>
        </w:r>
        <w:r w:rsidRPr="000C1AFC">
          <w:rPr>
            <w:rFonts w:cs="David" w:hint="eastAsia"/>
            <w:sz w:val="20"/>
            <w:rtl/>
            <w:rPrChange w:id="2481" w:author="Shimon" w:date="2019-07-30T18:22:00Z">
              <w:rPr>
                <w:rFonts w:hint="eastAsia"/>
                <w:rtl/>
              </w:rPr>
            </w:rPrChange>
          </w:rPr>
          <w:t>ברבות</w:t>
        </w:r>
        <w:r w:rsidRPr="000C1AFC">
          <w:rPr>
            <w:rFonts w:cs="David"/>
            <w:sz w:val="20"/>
            <w:rtl/>
            <w:rPrChange w:id="2482" w:author="Shimon" w:date="2019-07-30T18:22:00Z">
              <w:rPr>
                <w:rtl/>
              </w:rPr>
            </w:rPrChange>
          </w:rPr>
          <w:t xml:space="preserve"> </w:t>
        </w:r>
        <w:r w:rsidRPr="000C1AFC">
          <w:rPr>
            <w:rFonts w:cs="David" w:hint="eastAsia"/>
            <w:sz w:val="20"/>
            <w:rtl/>
            <w:rPrChange w:id="2483" w:author="Shimon" w:date="2019-07-30T18:22:00Z">
              <w:rPr>
                <w:rFonts w:hint="eastAsia"/>
                <w:rtl/>
              </w:rPr>
            </w:rPrChange>
          </w:rPr>
          <w:t>השנים</w:t>
        </w:r>
        <w:r w:rsidRPr="000C1AFC">
          <w:rPr>
            <w:rFonts w:cs="David"/>
            <w:sz w:val="20"/>
            <w:rtl/>
            <w:rPrChange w:id="2484" w:author="Shimon" w:date="2019-07-30T18:22:00Z">
              <w:rPr>
                <w:rtl/>
              </w:rPr>
            </w:rPrChange>
          </w:rPr>
          <w:t xml:space="preserve"> </w:t>
        </w:r>
        <w:r w:rsidRPr="000C1AFC">
          <w:rPr>
            <w:rFonts w:cs="David" w:hint="eastAsia"/>
            <w:sz w:val="20"/>
            <w:rtl/>
            <w:rPrChange w:id="2485" w:author="Shimon" w:date="2019-07-30T18:22:00Z">
              <w:rPr>
                <w:rFonts w:hint="eastAsia"/>
                <w:rtl/>
              </w:rPr>
            </w:rPrChange>
          </w:rPr>
          <w:t>לדרגה</w:t>
        </w:r>
        <w:r w:rsidRPr="000C1AFC">
          <w:rPr>
            <w:rFonts w:cs="David"/>
            <w:sz w:val="20"/>
            <w:rtl/>
            <w:rPrChange w:id="2486" w:author="Shimon" w:date="2019-07-30T18:22:00Z">
              <w:rPr>
                <w:rtl/>
              </w:rPr>
            </w:rPrChange>
          </w:rPr>
          <w:t xml:space="preserve"> </w:t>
        </w:r>
        <w:r w:rsidRPr="000C1AFC">
          <w:rPr>
            <w:rFonts w:cs="David" w:hint="eastAsia"/>
            <w:sz w:val="20"/>
            <w:rtl/>
            <w:rPrChange w:id="2487" w:author="Shimon" w:date="2019-07-30T18:22:00Z">
              <w:rPr>
                <w:rFonts w:hint="eastAsia"/>
                <w:rtl/>
              </w:rPr>
            </w:rPrChange>
          </w:rPr>
          <w:t>העליונה</w:t>
        </w:r>
        <w:r w:rsidRPr="000C1AFC">
          <w:rPr>
            <w:rFonts w:cs="David"/>
            <w:sz w:val="20"/>
            <w:rtl/>
            <w:rPrChange w:id="2488" w:author="Shimon" w:date="2019-07-30T18:22:00Z">
              <w:rPr>
                <w:rtl/>
              </w:rPr>
            </w:rPrChange>
          </w:rPr>
          <w:t xml:space="preserve"> </w:t>
        </w:r>
        <w:r w:rsidRPr="000C1AFC">
          <w:rPr>
            <w:rFonts w:cs="David" w:hint="eastAsia"/>
            <w:sz w:val="20"/>
            <w:rtl/>
            <w:rPrChange w:id="2489" w:author="Shimon" w:date="2019-07-30T18:22:00Z">
              <w:rPr>
                <w:rFonts w:hint="eastAsia"/>
                <w:rtl/>
              </w:rPr>
            </w:rPrChange>
          </w:rPr>
          <w:t>בסולם</w:t>
        </w:r>
        <w:r w:rsidRPr="000C1AFC">
          <w:rPr>
            <w:rFonts w:cs="David"/>
            <w:sz w:val="20"/>
            <w:rtl/>
            <w:rPrChange w:id="2490" w:author="Shimon" w:date="2019-07-30T18:22:00Z">
              <w:rPr>
                <w:rtl/>
              </w:rPr>
            </w:rPrChange>
          </w:rPr>
          <w:t xml:space="preserve"> </w:t>
        </w:r>
        <w:r w:rsidRPr="000C1AFC">
          <w:rPr>
            <w:rFonts w:cs="David" w:hint="eastAsia"/>
            <w:sz w:val="20"/>
            <w:rtl/>
            <w:rPrChange w:id="2491" w:author="Shimon" w:date="2019-07-30T18:22:00Z">
              <w:rPr>
                <w:rFonts w:hint="eastAsia"/>
                <w:rtl/>
              </w:rPr>
            </w:rPrChange>
          </w:rPr>
          <w:t>הדרגות</w:t>
        </w:r>
        <w:r w:rsidRPr="000C1AFC">
          <w:rPr>
            <w:rFonts w:cs="David"/>
            <w:sz w:val="20"/>
            <w:rtl/>
            <w:rPrChange w:id="2492" w:author="Shimon" w:date="2019-07-30T18:22:00Z">
              <w:rPr>
                <w:rtl/>
              </w:rPr>
            </w:rPrChange>
          </w:rPr>
          <w:t xml:space="preserve">, 46 </w:t>
        </w:r>
        <w:r w:rsidRPr="000C1AFC">
          <w:rPr>
            <w:rFonts w:cs="David" w:hint="eastAsia"/>
            <w:sz w:val="20"/>
            <w:rtl/>
            <w:rPrChange w:id="2493" w:author="Shimon" w:date="2019-07-30T18:22:00Z">
              <w:rPr>
                <w:rFonts w:hint="eastAsia"/>
                <w:rtl/>
              </w:rPr>
            </w:rPrChange>
          </w:rPr>
          <w:t>כיום</w:t>
        </w:r>
        <w:r w:rsidRPr="000C1AFC">
          <w:rPr>
            <w:rFonts w:cs="David"/>
            <w:sz w:val="20"/>
            <w:rtl/>
            <w:rPrChange w:id="2494" w:author="Shimon" w:date="2019-07-30T18:22:00Z">
              <w:rPr>
                <w:rtl/>
              </w:rPr>
            </w:rPrChange>
          </w:rPr>
          <w:t xml:space="preserve">, </w:t>
        </w:r>
        <w:r w:rsidRPr="000C1AFC">
          <w:rPr>
            <w:rFonts w:cs="David" w:hint="eastAsia"/>
            <w:sz w:val="20"/>
            <w:rtl/>
            <w:rPrChange w:id="2495" w:author="Shimon" w:date="2019-07-30T18:22:00Z">
              <w:rPr>
                <w:rFonts w:hint="eastAsia"/>
                <w:rtl/>
              </w:rPr>
            </w:rPrChange>
          </w:rPr>
          <w:t>אם</w:t>
        </w:r>
        <w:r w:rsidRPr="000C1AFC">
          <w:rPr>
            <w:rFonts w:cs="David"/>
            <w:sz w:val="20"/>
            <w:rtl/>
            <w:rPrChange w:id="2496" w:author="Shimon" w:date="2019-07-30T18:22:00Z">
              <w:rPr>
                <w:rtl/>
              </w:rPr>
            </w:rPrChange>
          </w:rPr>
          <w:t xml:space="preserve"> </w:t>
        </w:r>
        <w:r w:rsidRPr="000C1AFC">
          <w:rPr>
            <w:rFonts w:cs="David" w:hint="eastAsia"/>
            <w:sz w:val="20"/>
            <w:rtl/>
            <w:rPrChange w:id="2497" w:author="Shimon" w:date="2019-07-30T18:22:00Z">
              <w:rPr>
                <w:rFonts w:hint="eastAsia"/>
                <w:rtl/>
              </w:rPr>
            </w:rPrChange>
          </w:rPr>
          <w:t>כדרגה</w:t>
        </w:r>
        <w:r w:rsidRPr="000C1AFC">
          <w:rPr>
            <w:rFonts w:cs="David"/>
            <w:sz w:val="20"/>
            <w:rtl/>
            <w:rPrChange w:id="2498" w:author="Shimon" w:date="2019-07-30T18:22:00Z">
              <w:rPr>
                <w:rtl/>
              </w:rPr>
            </w:rPrChange>
          </w:rPr>
          <w:t xml:space="preserve"> </w:t>
        </w:r>
        <w:r w:rsidRPr="000C1AFC">
          <w:rPr>
            <w:rFonts w:cs="David" w:hint="eastAsia"/>
            <w:sz w:val="20"/>
            <w:rtl/>
            <w:rPrChange w:id="2499" w:author="Shimon" w:date="2019-07-30T18:22:00Z">
              <w:rPr>
                <w:rFonts w:hint="eastAsia"/>
                <w:rtl/>
              </w:rPr>
            </w:rPrChange>
          </w:rPr>
          <w:t>אישית</w:t>
        </w:r>
        <w:r w:rsidRPr="000C1AFC">
          <w:rPr>
            <w:rFonts w:cs="David"/>
            <w:sz w:val="20"/>
            <w:rtl/>
            <w:rPrChange w:id="2500" w:author="Shimon" w:date="2019-07-30T18:22:00Z">
              <w:rPr>
                <w:rtl/>
              </w:rPr>
            </w:rPrChange>
          </w:rPr>
          <w:t xml:space="preserve">, </w:t>
        </w:r>
        <w:r w:rsidRPr="000C1AFC">
          <w:rPr>
            <w:rFonts w:cs="David" w:hint="eastAsia"/>
            <w:sz w:val="20"/>
            <w:rtl/>
            <w:rPrChange w:id="2501" w:author="Shimon" w:date="2019-07-30T18:22:00Z">
              <w:rPr>
                <w:rFonts w:hint="eastAsia"/>
                <w:rtl/>
              </w:rPr>
            </w:rPrChange>
          </w:rPr>
          <w:t>ואו</w:t>
        </w:r>
        <w:r w:rsidRPr="000C1AFC">
          <w:rPr>
            <w:rFonts w:cs="David"/>
            <w:sz w:val="20"/>
            <w:rtl/>
            <w:rPrChange w:id="2502" w:author="Shimon" w:date="2019-07-30T18:22:00Z">
              <w:rPr>
                <w:rtl/>
              </w:rPr>
            </w:rPrChange>
          </w:rPr>
          <w:t xml:space="preserve"> </w:t>
        </w:r>
        <w:r w:rsidRPr="000C1AFC">
          <w:rPr>
            <w:rFonts w:cs="David" w:hint="eastAsia"/>
            <w:sz w:val="20"/>
            <w:rtl/>
            <w:rPrChange w:id="2503" w:author="Shimon" w:date="2019-07-30T18:22:00Z">
              <w:rPr>
                <w:rFonts w:hint="eastAsia"/>
                <w:rtl/>
              </w:rPr>
            </w:rPrChange>
          </w:rPr>
          <w:t>לפחות</w:t>
        </w:r>
        <w:r w:rsidRPr="000C1AFC">
          <w:rPr>
            <w:rFonts w:cs="David"/>
            <w:sz w:val="20"/>
            <w:rtl/>
            <w:rPrChange w:id="2504" w:author="Shimon" w:date="2019-07-30T18:22:00Z">
              <w:rPr>
                <w:rtl/>
              </w:rPr>
            </w:rPrChange>
          </w:rPr>
          <w:t xml:space="preserve"> </w:t>
        </w:r>
        <w:r w:rsidRPr="000C1AFC">
          <w:rPr>
            <w:rFonts w:cs="David" w:hint="eastAsia"/>
            <w:sz w:val="20"/>
            <w:rtl/>
            <w:rPrChange w:id="2505" w:author="Shimon" w:date="2019-07-30T18:22:00Z">
              <w:rPr>
                <w:rFonts w:hint="eastAsia"/>
                <w:rtl/>
              </w:rPr>
            </w:rPrChange>
          </w:rPr>
          <w:t>כדרגת</w:t>
        </w:r>
        <w:r w:rsidRPr="000C1AFC">
          <w:rPr>
            <w:rFonts w:cs="David"/>
            <w:sz w:val="20"/>
            <w:rtl/>
            <w:rPrChange w:id="2506" w:author="Shimon" w:date="2019-07-30T18:22:00Z">
              <w:rPr>
                <w:rtl/>
              </w:rPr>
            </w:rPrChange>
          </w:rPr>
          <w:t xml:space="preserve"> </w:t>
        </w:r>
        <w:r w:rsidRPr="000C1AFC">
          <w:rPr>
            <w:rFonts w:cs="David" w:hint="eastAsia"/>
            <w:sz w:val="20"/>
            <w:rtl/>
            <w:rPrChange w:id="2507" w:author="Shimon" w:date="2019-07-30T18:22:00Z">
              <w:rPr>
                <w:rFonts w:hint="eastAsia"/>
                <w:rtl/>
              </w:rPr>
            </w:rPrChange>
          </w:rPr>
          <w:t>פרישה</w:t>
        </w:r>
        <w:r>
          <w:rPr>
            <w:rFonts w:hint="cs"/>
            <w:rtl/>
          </w:rPr>
          <w:t xml:space="preserve">.  </w:t>
        </w:r>
      </w:ins>
    </w:p>
    <w:p w14:paraId="4AB1DE44" w14:textId="77777777" w:rsidR="004B15ED" w:rsidRDefault="004B15ED" w:rsidP="00337F2F">
      <w:pPr>
        <w:tabs>
          <w:tab w:val="left" w:pos="530"/>
        </w:tabs>
        <w:rPr>
          <w:ins w:id="2508" w:author="Shimon" w:date="2019-07-26T15:10:00Z"/>
          <w:rFonts w:ascii="David" w:hAnsi="David" w:cs="David"/>
          <w:i/>
          <w:iCs/>
          <w:u w:val="single"/>
          <w:rtl/>
        </w:rPr>
      </w:pPr>
    </w:p>
    <w:p w14:paraId="7B771C90" w14:textId="77777777" w:rsidR="001C747B" w:rsidRDefault="004B15ED">
      <w:pPr>
        <w:tabs>
          <w:tab w:val="left" w:pos="530"/>
        </w:tabs>
        <w:rPr>
          <w:ins w:id="2509" w:author="Shimon" w:date="2019-07-28T11:52:00Z"/>
          <w:rFonts w:ascii="David" w:hAnsi="David" w:cs="David"/>
          <w:i/>
          <w:iCs/>
          <w:u w:val="single"/>
          <w:rtl/>
        </w:rPr>
        <w:pPrChange w:id="2510" w:author="Shimon" w:date="2019-07-28T11:52:00Z">
          <w:pPr>
            <w:tabs>
              <w:tab w:val="left" w:pos="530"/>
            </w:tabs>
          </w:pPr>
        </w:pPrChange>
      </w:pPr>
      <w:ins w:id="2511" w:author="Shimon" w:date="2019-07-26T15:10:00Z">
        <w:r>
          <w:rPr>
            <w:rFonts w:ascii="David" w:hAnsi="David" w:cs="David" w:hint="cs"/>
            <w:i/>
            <w:iCs/>
            <w:u w:val="single"/>
            <w:rtl/>
          </w:rPr>
          <w:t>להכניס</w:t>
        </w:r>
      </w:ins>
      <w:ins w:id="2512" w:author="Shimon" w:date="2019-07-28T10:56:00Z">
        <w:r w:rsidR="00ED5585">
          <w:rPr>
            <w:rFonts w:ascii="David" w:hAnsi="David" w:cs="David" w:hint="cs"/>
            <w:i/>
            <w:iCs/>
            <w:u w:val="single"/>
            <w:rtl/>
          </w:rPr>
          <w:t xml:space="preserve"> </w:t>
        </w:r>
      </w:ins>
      <w:ins w:id="2513" w:author="Shimon" w:date="2019-07-26T15:11:00Z">
        <w:r>
          <w:rPr>
            <w:rFonts w:ascii="David" w:hAnsi="David" w:cs="David" w:hint="cs"/>
            <w:i/>
            <w:iCs/>
            <w:u w:val="single"/>
            <w:rtl/>
          </w:rPr>
          <w:t>את</w:t>
        </w:r>
      </w:ins>
      <w:ins w:id="2514" w:author="Shimon" w:date="2019-07-28T11:51:00Z">
        <w:r w:rsidR="002D0248">
          <w:rPr>
            <w:rFonts w:ascii="David" w:hAnsi="David" w:cs="David" w:hint="cs"/>
            <w:i/>
            <w:iCs/>
            <w:u w:val="single"/>
            <w:rtl/>
          </w:rPr>
          <w:t xml:space="preserve"> </w:t>
        </w:r>
      </w:ins>
      <w:ins w:id="2515" w:author="Shimon" w:date="2019-07-28T11:49:00Z">
        <w:r w:rsidR="002D0248">
          <w:rPr>
            <w:rFonts w:ascii="David" w:hAnsi="David" w:cs="David" w:hint="cs"/>
            <w:i/>
            <w:iCs/>
            <w:u w:val="single"/>
            <w:rtl/>
          </w:rPr>
          <w:t xml:space="preserve">העובדה שהמשכורת שלי ע"פ החוזה היתה </w:t>
        </w:r>
      </w:ins>
      <w:ins w:id="2516" w:author="Shimon" w:date="2019-07-28T11:51:00Z">
        <w:r w:rsidR="002D0248">
          <w:rPr>
            <w:rFonts w:ascii="David" w:hAnsi="David" w:cs="David" w:hint="cs"/>
            <w:i/>
            <w:iCs/>
            <w:u w:val="single"/>
            <w:rtl/>
          </w:rPr>
          <w:t>ברמה א,</w:t>
        </w:r>
      </w:ins>
      <w:ins w:id="2517" w:author="Shimon" w:date="2019-07-28T11:52:00Z">
        <w:r w:rsidR="001C747B">
          <w:rPr>
            <w:rFonts w:ascii="David" w:hAnsi="David" w:cs="David" w:hint="cs"/>
            <w:i/>
            <w:iCs/>
            <w:u w:val="single"/>
            <w:rtl/>
          </w:rPr>
          <w:t xml:space="preserve"> (</w:t>
        </w:r>
      </w:ins>
      <w:ins w:id="2518" w:author="Shimon" w:date="2019-07-28T11:50:00Z">
        <w:r w:rsidR="002D0248">
          <w:rPr>
            <w:rFonts w:ascii="David" w:hAnsi="David" w:cs="David" w:hint="cs"/>
            <w:i/>
            <w:iCs/>
            <w:u w:val="single"/>
            <w:rtl/>
          </w:rPr>
          <w:t xml:space="preserve"> 90% ממשכורת סגן שר</w:t>
        </w:r>
      </w:ins>
      <w:ins w:id="2519" w:author="Shimon" w:date="2019-07-28T11:52:00Z">
        <w:r w:rsidR="001C747B">
          <w:rPr>
            <w:rFonts w:ascii="David" w:hAnsi="David" w:cs="David" w:hint="cs"/>
            <w:i/>
            <w:iCs/>
            <w:u w:val="single"/>
            <w:rtl/>
          </w:rPr>
          <w:t>)</w:t>
        </w:r>
      </w:ins>
      <w:ins w:id="2520" w:author="Shimon" w:date="2019-07-28T11:50:00Z">
        <w:r w:rsidR="002D0248">
          <w:rPr>
            <w:rFonts w:ascii="David" w:hAnsi="David" w:cs="David" w:hint="cs"/>
            <w:i/>
            <w:iCs/>
            <w:u w:val="single"/>
            <w:rtl/>
          </w:rPr>
          <w:t xml:space="preserve">, </w:t>
        </w:r>
      </w:ins>
    </w:p>
    <w:p w14:paraId="6E1D5C7B" w14:textId="176EF1C5" w:rsidR="00ED5585" w:rsidRPr="00337F2F" w:rsidRDefault="002D0248">
      <w:pPr>
        <w:tabs>
          <w:tab w:val="left" w:pos="530"/>
        </w:tabs>
        <w:rPr>
          <w:rFonts w:ascii="David" w:hAnsi="David" w:cs="David"/>
          <w:i/>
          <w:iCs/>
          <w:u w:val="single"/>
          <w:rtl/>
        </w:rPr>
        <w:pPrChange w:id="2521" w:author="Shimon" w:date="2019-07-28T11:54:00Z">
          <w:pPr>
            <w:tabs>
              <w:tab w:val="left" w:pos="530"/>
            </w:tabs>
          </w:pPr>
        </w:pPrChange>
      </w:pPr>
      <w:ins w:id="2522" w:author="Shimon" w:date="2019-07-28T11:50:00Z">
        <w:r>
          <w:rPr>
            <w:rFonts w:ascii="David" w:hAnsi="David" w:cs="David" w:hint="cs"/>
            <w:i/>
            <w:iCs/>
            <w:u w:val="single"/>
            <w:rtl/>
          </w:rPr>
          <w:t xml:space="preserve">ע"פ האמור </w:t>
        </w:r>
      </w:ins>
      <w:ins w:id="2523" w:author="Shimon" w:date="2019-07-28T11:45:00Z">
        <w:r>
          <w:rPr>
            <w:rFonts w:ascii="David" w:hAnsi="David" w:cs="David" w:hint="cs"/>
            <w:i/>
            <w:iCs/>
            <w:u w:val="single"/>
            <w:rtl/>
          </w:rPr>
          <w:t xml:space="preserve"> </w:t>
        </w:r>
      </w:ins>
      <w:ins w:id="2524" w:author="Shimon" w:date="2019-07-28T10:57:00Z">
        <w:r w:rsidR="00ED5585">
          <w:rPr>
            <w:rFonts w:ascii="David" w:hAnsi="David" w:cs="David" w:hint="cs"/>
            <w:i/>
            <w:iCs/>
            <w:u w:val="single"/>
            <w:rtl/>
          </w:rPr>
          <w:t>ב</w:t>
        </w:r>
      </w:ins>
      <w:ins w:id="2525" w:author="Shimon" w:date="2019-07-26T15:11:00Z">
        <w:r w:rsidR="004B15ED">
          <w:rPr>
            <w:rFonts w:ascii="David" w:hAnsi="David" w:cs="David" w:hint="cs"/>
            <w:i/>
            <w:iCs/>
            <w:u w:val="single"/>
            <w:rtl/>
          </w:rPr>
          <w:t>הוראות הנוהל</w:t>
        </w:r>
      </w:ins>
      <w:ins w:id="2526" w:author="Shimon" w:date="2019-07-26T15:12:00Z">
        <w:r w:rsidR="004B15ED">
          <w:rPr>
            <w:rFonts w:ascii="David" w:hAnsi="David" w:cs="David" w:hint="cs"/>
            <w:i/>
            <w:iCs/>
            <w:u w:val="single"/>
            <w:rtl/>
          </w:rPr>
          <w:t xml:space="preserve"> של נש"מ</w:t>
        </w:r>
      </w:ins>
      <w:ins w:id="2527" w:author="Shimon" w:date="2019-07-28T11:53:00Z">
        <w:r w:rsidR="001C747B">
          <w:rPr>
            <w:rFonts w:ascii="David" w:hAnsi="David" w:cs="David" w:hint="cs"/>
            <w:i/>
            <w:iCs/>
            <w:u w:val="single"/>
            <w:rtl/>
          </w:rPr>
          <w:t xml:space="preserve"> (משנת 1996</w:t>
        </w:r>
      </w:ins>
      <w:ins w:id="2528" w:author="Shimon" w:date="2019-07-28T11:54:00Z">
        <w:r w:rsidR="001C747B">
          <w:rPr>
            <w:rFonts w:ascii="David" w:hAnsi="David" w:cs="David" w:hint="cs"/>
            <w:i/>
            <w:iCs/>
            <w:u w:val="single"/>
            <w:rtl/>
          </w:rPr>
          <w:t>)</w:t>
        </w:r>
      </w:ins>
      <w:ins w:id="2529" w:author="Shimon" w:date="2019-07-28T10:56:00Z">
        <w:r w:rsidR="00ED5585">
          <w:rPr>
            <w:rFonts w:ascii="David" w:hAnsi="David" w:cs="David" w:hint="cs"/>
            <w:i/>
            <w:iCs/>
            <w:u w:val="single"/>
            <w:rtl/>
          </w:rPr>
          <w:t xml:space="preserve"> + </w:t>
        </w:r>
      </w:ins>
      <w:ins w:id="2530" w:author="Shimon" w:date="2019-07-28T10:55:00Z">
        <w:r w:rsidR="00ED5585">
          <w:rPr>
            <w:rFonts w:ascii="David" w:hAnsi="David" w:cs="David" w:hint="cs"/>
            <w:i/>
            <w:iCs/>
            <w:u w:val="single"/>
            <w:rtl/>
          </w:rPr>
          <w:t>מכתבו של יוסי יהודה</w:t>
        </w:r>
      </w:ins>
      <w:ins w:id="2531" w:author="Shimon" w:date="2019-07-28T10:56:00Z">
        <w:r w:rsidR="00ED5585">
          <w:rPr>
            <w:rFonts w:ascii="David" w:hAnsi="David" w:cs="David" w:hint="cs"/>
            <w:i/>
            <w:iCs/>
            <w:u w:val="single"/>
            <w:rtl/>
          </w:rPr>
          <w:t xml:space="preserve">, </w:t>
        </w:r>
      </w:ins>
      <w:ins w:id="2532" w:author="Shimon" w:date="2019-07-28T10:57:00Z">
        <w:r w:rsidR="00ED5585">
          <w:rPr>
            <w:rFonts w:ascii="David" w:hAnsi="David" w:cs="David" w:hint="cs"/>
            <w:i/>
            <w:iCs/>
            <w:u w:val="single"/>
            <w:rtl/>
          </w:rPr>
          <w:t>(</w:t>
        </w:r>
      </w:ins>
      <w:ins w:id="2533" w:author="Shimon" w:date="2019-07-28T10:56:00Z">
        <w:r w:rsidR="00ED5585">
          <w:rPr>
            <w:rFonts w:ascii="David" w:hAnsi="David" w:cs="David" w:hint="cs"/>
            <w:i/>
            <w:iCs/>
            <w:u w:val="single"/>
            <w:rtl/>
          </w:rPr>
          <w:t>סגן</w:t>
        </w:r>
      </w:ins>
      <w:ins w:id="2534" w:author="Shimon" w:date="2019-07-28T11:48:00Z">
        <w:r>
          <w:rPr>
            <w:rFonts w:ascii="David" w:hAnsi="David" w:cs="David" w:hint="cs"/>
            <w:i/>
            <w:iCs/>
            <w:u w:val="single"/>
            <w:rtl/>
          </w:rPr>
          <w:t xml:space="preserve"> ראש מינהל הסגל הבכיר</w:t>
        </w:r>
      </w:ins>
      <w:ins w:id="2535" w:author="Shimon" w:date="2019-07-28T11:49:00Z">
        <w:r>
          <w:rPr>
            <w:rFonts w:ascii="David" w:hAnsi="David" w:cs="David" w:hint="cs"/>
            <w:i/>
            <w:iCs/>
            <w:u w:val="single"/>
            <w:rtl/>
          </w:rPr>
          <w:t>)</w:t>
        </w:r>
      </w:ins>
      <w:ins w:id="2536" w:author="Shimon" w:date="2019-07-28T11:54:00Z">
        <w:r w:rsidR="001C747B">
          <w:rPr>
            <w:rFonts w:ascii="David" w:hAnsi="David" w:cs="David" w:hint="cs"/>
            <w:i/>
            <w:iCs/>
            <w:u w:val="single"/>
            <w:rtl/>
          </w:rPr>
          <w:t xml:space="preserve">, </w:t>
        </w:r>
      </w:ins>
      <w:ins w:id="2537" w:author="Shimon" w:date="2019-07-26T15:12:00Z">
        <w:r w:rsidR="004B15ED">
          <w:rPr>
            <w:rFonts w:ascii="David" w:hAnsi="David" w:cs="David" w:hint="cs"/>
            <w:i/>
            <w:iCs/>
            <w:u w:val="single"/>
            <w:rtl/>
          </w:rPr>
          <w:t xml:space="preserve"> </w:t>
        </w:r>
      </w:ins>
      <w:ins w:id="2538" w:author="Shimon" w:date="2019-07-28T11:52:00Z">
        <w:r w:rsidR="001C747B">
          <w:rPr>
            <w:rFonts w:ascii="David" w:hAnsi="David" w:cs="David" w:hint="cs"/>
            <w:i/>
            <w:iCs/>
            <w:u w:val="single"/>
            <w:rtl/>
          </w:rPr>
          <w:t xml:space="preserve">חוזה ברמה א </w:t>
        </w:r>
      </w:ins>
      <w:ins w:id="2539" w:author="Shimon" w:date="2019-07-28T11:53:00Z">
        <w:r w:rsidR="001C747B">
          <w:rPr>
            <w:rFonts w:ascii="David" w:hAnsi="David" w:cs="David" w:hint="cs"/>
            <w:i/>
            <w:iCs/>
            <w:u w:val="single"/>
            <w:rtl/>
          </w:rPr>
          <w:t>נחתמה רק עם מי שהיה בדרגה 45 ומעלה.</w:t>
        </w:r>
      </w:ins>
      <w:ins w:id="2540" w:author="Shimon" w:date="2019-07-28T10:53:00Z">
        <w:r w:rsidR="00ED5585">
          <w:rPr>
            <w:rFonts w:ascii="David" w:hAnsi="David" w:cs="David" w:hint="cs"/>
            <w:i/>
            <w:iCs/>
            <w:u w:val="single"/>
            <w:rtl/>
          </w:rPr>
          <w:t xml:space="preserve">  </w:t>
        </w:r>
      </w:ins>
    </w:p>
    <w:p w14:paraId="7D46605C" w14:textId="77777777" w:rsidR="00BA4273" w:rsidRDefault="00BA4273" w:rsidP="00337F2F">
      <w:pPr>
        <w:rPr>
          <w:i/>
          <w:iCs/>
          <w:u w:val="single"/>
          <w:rtl/>
        </w:rPr>
      </w:pPr>
    </w:p>
    <w:p w14:paraId="0FEBA2A9" w14:textId="77777777" w:rsidR="00BA4273" w:rsidRDefault="00BA4273" w:rsidP="00337F2F">
      <w:pPr>
        <w:rPr>
          <w:i/>
          <w:iCs/>
          <w:u w:val="single"/>
          <w:rtl/>
        </w:rPr>
      </w:pPr>
    </w:p>
    <w:p w14:paraId="5DCBDCF9" w14:textId="49485278" w:rsidR="00BA4273" w:rsidRPr="00337F2F" w:rsidRDefault="00E07007">
      <w:pPr>
        <w:pStyle w:val="11"/>
        <w:numPr>
          <w:ilvl w:val="0"/>
          <w:numId w:val="14"/>
        </w:numPr>
        <w:tabs>
          <w:tab w:val="left" w:pos="566"/>
        </w:tabs>
        <w:spacing w:before="0" w:after="240" w:line="360" w:lineRule="auto"/>
        <w:ind w:left="566" w:right="0" w:hanging="425"/>
        <w:rPr>
          <w:rtl/>
        </w:rPr>
        <w:pPrChange w:id="2541" w:author="Shimon" w:date="2019-07-30T18:26:00Z">
          <w:pPr>
            <w:pStyle w:val="11"/>
            <w:numPr>
              <w:numId w:val="14"/>
            </w:numPr>
            <w:tabs>
              <w:tab w:val="left" w:pos="566"/>
              <w:tab w:val="num" w:pos="1440"/>
            </w:tabs>
            <w:spacing w:before="0" w:after="240" w:line="360" w:lineRule="auto"/>
            <w:ind w:left="566" w:right="360" w:hanging="425"/>
          </w:pPr>
        </w:pPrChange>
      </w:pPr>
      <w:r>
        <w:rPr>
          <w:rFonts w:hint="cs"/>
          <w:rtl/>
        </w:rPr>
        <w:t xml:space="preserve"> </w:t>
      </w:r>
      <w:r w:rsidR="000C1AFC">
        <w:rPr>
          <w:rFonts w:hint="cs"/>
          <w:rtl/>
        </w:rPr>
        <w:t>התובע יטען כי</w:t>
      </w:r>
      <w:r w:rsidR="00BA4273" w:rsidRPr="00337F2F">
        <w:rPr>
          <w:rFonts w:hint="cs"/>
          <w:rtl/>
        </w:rPr>
        <w:t xml:space="preserve"> </w:t>
      </w:r>
      <w:r w:rsidR="000C1AFC">
        <w:rPr>
          <w:rFonts w:hint="cs"/>
          <w:rtl/>
        </w:rPr>
        <w:t xml:space="preserve"> </w:t>
      </w:r>
      <w:del w:id="2542" w:author="Shimon" w:date="2019-07-28T12:12:00Z">
        <w:r w:rsidR="00812422" w:rsidDel="00E07007">
          <w:rPr>
            <w:rFonts w:hint="cs"/>
            <w:rtl/>
          </w:rPr>
          <w:delText xml:space="preserve"> </w:delText>
        </w:r>
        <w:r w:rsidR="001C747B" w:rsidDel="00E07007">
          <w:rPr>
            <w:rFonts w:hint="cs"/>
            <w:rtl/>
          </w:rPr>
          <w:delText>צורך הגימלה עבור תקופת המינוי</w:delText>
        </w:r>
        <w:r w:rsidR="00812422" w:rsidDel="00E07007">
          <w:rPr>
            <w:rFonts w:hint="cs"/>
            <w:rtl/>
          </w:rPr>
          <w:delText xml:space="preserve">הוא זכאי </w:delText>
        </w:r>
        <w:r w:rsidR="00BA4273" w:rsidRPr="00337F2F" w:rsidDel="00E07007">
          <w:rPr>
            <w:rFonts w:hint="cs"/>
            <w:rtl/>
          </w:rPr>
          <w:delText xml:space="preserve">דרגת פרישה </w:delText>
        </w:r>
        <w:r w:rsidR="00812422" w:rsidDel="00E07007">
          <w:rPr>
            <w:rFonts w:hint="cs"/>
            <w:rtl/>
          </w:rPr>
          <w:delText xml:space="preserve"> </w:delText>
        </w:r>
      </w:del>
      <w:r w:rsidR="00BA4273" w:rsidRPr="00337F2F">
        <w:rPr>
          <w:rFonts w:hint="cs"/>
          <w:rtl/>
        </w:rPr>
        <w:t>בהתאם לחוק הגימלאות</w:t>
      </w:r>
      <w:r w:rsidR="000C1AFC">
        <w:rPr>
          <w:rFonts w:hint="cs"/>
          <w:rtl/>
        </w:rPr>
        <w:t xml:space="preserve"> </w:t>
      </w:r>
      <w:ins w:id="2543" w:author="Shimon" w:date="2019-07-30T18:24:00Z">
        <w:r w:rsidR="000C1AFC">
          <w:rPr>
            <w:rFonts w:hint="cs"/>
            <w:rtl/>
          </w:rPr>
          <w:t>(האם להזכיר את חוק הגימלאות?)</w:t>
        </w:r>
      </w:ins>
      <w:r w:rsidR="00BA4273" w:rsidRPr="00337F2F">
        <w:rPr>
          <w:rFonts w:hint="cs"/>
          <w:rtl/>
        </w:rPr>
        <w:t xml:space="preserve"> והכללים החלים על עובדים הפורשים משירות המדינה</w:t>
      </w:r>
      <w:r w:rsidR="00812422">
        <w:rPr>
          <w:rFonts w:hint="cs"/>
          <w:rtl/>
        </w:rPr>
        <w:t xml:space="preserve">, </w:t>
      </w:r>
      <w:ins w:id="2544" w:author="Shimon" w:date="2019-07-30T18:26:00Z">
        <w:r w:rsidR="000C1AFC">
          <w:rPr>
            <w:rFonts w:hint="cs"/>
            <w:rtl/>
          </w:rPr>
          <w:t xml:space="preserve">בהתחשב </w:t>
        </w:r>
      </w:ins>
      <w:del w:id="2545" w:author="Shimon" w:date="2019-07-30T18:26:00Z">
        <w:r w:rsidR="00BA4273" w:rsidRPr="00337F2F" w:rsidDel="000C1AFC">
          <w:rPr>
            <w:rtl/>
          </w:rPr>
          <w:delText>אחר</w:delText>
        </w:r>
        <w:r w:rsidR="00BA4273" w:rsidRPr="00337F2F" w:rsidDel="000C1AFC">
          <w:delText xml:space="preserve"> </w:delText>
        </w:r>
      </w:del>
      <w:r w:rsidR="00BA4273" w:rsidRPr="00337F2F">
        <w:rPr>
          <w:rtl/>
        </w:rPr>
        <w:t>כ</w:t>
      </w:r>
      <w:r w:rsidR="00BA4273" w:rsidRPr="00337F2F">
        <w:t xml:space="preserve"> 44</w:t>
      </w:r>
      <w:del w:id="2546" w:author="Shimon" w:date="2019-07-30T18:25:00Z">
        <w:r w:rsidR="00BA4273" w:rsidRPr="00337F2F" w:rsidDel="000C1AFC">
          <w:delText>-</w:delText>
        </w:r>
      </w:del>
      <w:r w:rsidR="00BA4273" w:rsidRPr="00337F2F">
        <w:t xml:space="preserve"> </w:t>
      </w:r>
      <w:r w:rsidR="00BA4273" w:rsidRPr="00337F2F">
        <w:rPr>
          <w:rtl/>
        </w:rPr>
        <w:t>שנ</w:t>
      </w:r>
      <w:r w:rsidR="00BA4273" w:rsidRPr="00337F2F">
        <w:rPr>
          <w:rFonts w:hint="cs"/>
          <w:rtl/>
        </w:rPr>
        <w:t xml:space="preserve">ות שירות במדינה, בתוספת 3 שנות וותק צבאי, ובהתחשב בקיצורי הפז"מ </w:t>
      </w:r>
      <w:del w:id="2547" w:author="Shimon" w:date="2019-07-28T12:10:00Z">
        <w:r w:rsidR="00BA4273" w:rsidRPr="00337F2F" w:rsidDel="00812422">
          <w:rPr>
            <w:rFonts w:hint="cs"/>
            <w:rtl/>
          </w:rPr>
          <w:delText>מכוח ה</w:delText>
        </w:r>
      </w:del>
      <w:ins w:id="2548" w:author="Shimon" w:date="2019-07-28T12:10:00Z">
        <w:r w:rsidR="00812422">
          <w:rPr>
            <w:rFonts w:hint="cs"/>
            <w:rtl/>
          </w:rPr>
          <w:t>ו</w:t>
        </w:r>
      </w:ins>
      <w:r w:rsidR="00BA4273" w:rsidRPr="00337F2F">
        <w:rPr>
          <w:rFonts w:hint="cs"/>
          <w:rtl/>
        </w:rPr>
        <w:t xml:space="preserve">תואר השני </w:t>
      </w:r>
      <w:ins w:id="2549" w:author="Shimon" w:date="2019-07-28T12:10:00Z">
        <w:r w:rsidR="00812422">
          <w:rPr>
            <w:rFonts w:hint="cs"/>
            <w:rtl/>
          </w:rPr>
          <w:t xml:space="preserve"> </w:t>
        </w:r>
      </w:ins>
      <w:r w:rsidR="00BA4273" w:rsidRPr="00337F2F">
        <w:rPr>
          <w:rFonts w:hint="cs"/>
          <w:rtl/>
        </w:rPr>
        <w:t xml:space="preserve">שיש לתובע, </w:t>
      </w:r>
      <w:ins w:id="2550" w:author="Shimon" w:date="2019-07-28T12:09:00Z">
        <w:r w:rsidR="00812422">
          <w:rPr>
            <w:rFonts w:hint="cs"/>
            <w:rtl/>
          </w:rPr>
          <w:t>עובד זכאי לדרגת פרישה אחת לפחות</w:t>
        </w:r>
      </w:ins>
      <w:ins w:id="2551" w:author="Shimon" w:date="2019-07-28T12:12:00Z">
        <w:r>
          <w:rPr>
            <w:rFonts w:hint="cs"/>
            <w:rtl/>
          </w:rPr>
          <w:t xml:space="preserve">. </w:t>
        </w:r>
      </w:ins>
      <w:ins w:id="2552" w:author="Shimon" w:date="2019-07-28T12:09:00Z">
        <w:r w:rsidR="00812422">
          <w:rPr>
            <w:rFonts w:hint="cs"/>
            <w:rtl/>
          </w:rPr>
          <w:t xml:space="preserve"> </w:t>
        </w:r>
      </w:ins>
      <w:ins w:id="2553" w:author="Shimon" w:date="2019-07-28T12:12:00Z">
        <w:r w:rsidRPr="00337F2F">
          <w:rPr>
            <w:rFonts w:hint="cs"/>
            <w:rtl/>
          </w:rPr>
          <w:t>התובע יטען כי</w:t>
        </w:r>
      </w:ins>
      <w:ins w:id="2554" w:author="Shimon" w:date="2019-07-28T12:18:00Z">
        <w:r>
          <w:rPr>
            <w:rFonts w:hint="cs"/>
            <w:rtl/>
          </w:rPr>
          <w:t xml:space="preserve"> ע"פ החוזה, </w:t>
        </w:r>
      </w:ins>
      <w:ins w:id="2555" w:author="Shimon" w:date="2019-07-28T12:12:00Z">
        <w:r>
          <w:rPr>
            <w:rFonts w:hint="cs"/>
            <w:rtl/>
          </w:rPr>
          <w:t>לצורך קביעת הדרגה לחישוב הגימלה עבור תקופת המינוי, הוא זכאי ל</w:t>
        </w:r>
        <w:r w:rsidRPr="00337F2F">
          <w:rPr>
            <w:rFonts w:hint="cs"/>
            <w:rtl/>
          </w:rPr>
          <w:t xml:space="preserve">דרגת פרישה </w:t>
        </w:r>
        <w:r>
          <w:rPr>
            <w:rFonts w:hint="cs"/>
            <w:rtl/>
          </w:rPr>
          <w:t xml:space="preserve">(+46). </w:t>
        </w:r>
      </w:ins>
      <w:del w:id="2556" w:author="Shimon" w:date="2019-07-28T12:14:00Z">
        <w:r w:rsidR="00BA4273" w:rsidRPr="00337F2F" w:rsidDel="00E07007">
          <w:rPr>
            <w:rFonts w:hint="cs"/>
            <w:rtl/>
          </w:rPr>
          <w:delText xml:space="preserve">הוא זכאי, לכל הפחות, לדרגת פרישה אחת. </w:delText>
        </w:r>
      </w:del>
      <w:r w:rsidR="00BA4273" w:rsidRPr="00337F2F">
        <w:rPr>
          <w:rFonts w:hint="cs"/>
          <w:rtl/>
        </w:rPr>
        <w:t xml:space="preserve">כפי שנפרט להלן, </w:t>
      </w:r>
      <w:r w:rsidR="002016A5">
        <w:rPr>
          <w:rFonts w:hint="cs"/>
          <w:rtl/>
        </w:rPr>
        <w:t>ו</w:t>
      </w:r>
      <w:r w:rsidR="00BA4273" w:rsidRPr="00337F2F">
        <w:rPr>
          <w:rFonts w:hint="cs"/>
          <w:rtl/>
        </w:rPr>
        <w:t>דרגה זאת כבר אושרה לתובע בשנת 2005</w:t>
      </w:r>
      <w:ins w:id="2557" w:author="Shimon" w:date="2019-07-28T12:14:00Z">
        <w:r>
          <w:rPr>
            <w:rFonts w:hint="cs"/>
            <w:rtl/>
          </w:rPr>
          <w:t>.</w:t>
        </w:r>
      </w:ins>
    </w:p>
    <w:p w14:paraId="3B003CA6" w14:textId="77777777" w:rsidR="00BA4273" w:rsidRDefault="00BA4273" w:rsidP="00337F2F">
      <w:pPr>
        <w:rPr>
          <w:rStyle w:val="emailstyle17"/>
          <w:rFonts w:ascii="Times New Roman" w:hAnsi="Times New Roman" w:cs="David"/>
          <w:color w:val="auto"/>
          <w:rtl/>
        </w:rPr>
      </w:pPr>
    </w:p>
    <w:p w14:paraId="639C9E3E" w14:textId="5BF42AE6" w:rsidR="00232423" w:rsidRPr="004E3ABC" w:rsidRDefault="00232423" w:rsidP="00337F2F">
      <w:pPr>
        <w:pStyle w:val="11"/>
        <w:numPr>
          <w:ilvl w:val="0"/>
          <w:numId w:val="14"/>
        </w:numPr>
        <w:tabs>
          <w:tab w:val="left" w:pos="566"/>
        </w:tabs>
        <w:spacing w:before="0" w:after="240" w:line="360" w:lineRule="auto"/>
        <w:ind w:left="566"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15E637FE" w14:textId="6A26583D" w:rsidR="00134E6D" w:rsidRDefault="003042DE">
      <w:pPr>
        <w:pStyle w:val="11"/>
        <w:numPr>
          <w:ilvl w:val="1"/>
          <w:numId w:val="14"/>
        </w:numPr>
        <w:tabs>
          <w:tab w:val="clear" w:pos="792"/>
          <w:tab w:val="left" w:pos="1160"/>
        </w:tabs>
        <w:spacing w:before="0" w:after="240" w:line="360" w:lineRule="auto"/>
        <w:ind w:left="1160" w:right="0" w:hanging="540"/>
        <w:rPr>
          <w:ins w:id="2558" w:author="Shimon" w:date="2019-07-28T12:22:00Z"/>
        </w:rPr>
        <w:pPrChange w:id="2559" w:author="Shimon" w:date="2019-07-28T23:09:00Z">
          <w:pPr>
            <w:pStyle w:val="11"/>
            <w:numPr>
              <w:ilvl w:val="1"/>
              <w:numId w:val="14"/>
            </w:numPr>
            <w:tabs>
              <w:tab w:val="num" w:pos="792"/>
              <w:tab w:val="left" w:pos="1160"/>
            </w:tabs>
            <w:spacing w:before="0" w:after="240" w:line="360" w:lineRule="auto"/>
            <w:ind w:left="1160" w:right="792" w:hanging="540"/>
          </w:pPr>
        </w:pPrChange>
      </w:pPr>
      <w:ins w:id="2560" w:author="Shimon" w:date="2019-07-28T12:51:00Z">
        <w:r>
          <w:rPr>
            <w:rFonts w:hint="cs"/>
            <w:noProof/>
            <w:rtl/>
            <w:lang w:eastAsia="en-US"/>
          </w:rPr>
          <mc:AlternateContent>
            <mc:Choice Requires="wpc">
              <w:drawing>
                <wp:anchor distT="0" distB="0" distL="114300" distR="114300" simplePos="0" relativeHeight="251660288" behindDoc="0" locked="0" layoutInCell="1" allowOverlap="1" wp14:anchorId="21032A4C" wp14:editId="76F62810">
                  <wp:simplePos x="0" y="0"/>
                  <wp:positionH relativeFrom="column">
                    <wp:posOffset>485775</wp:posOffset>
                  </wp:positionH>
                  <wp:positionV relativeFrom="paragraph">
                    <wp:posOffset>1054735</wp:posOffset>
                  </wp:positionV>
                  <wp:extent cx="4410075" cy="914400"/>
                  <wp:effectExtent l="0" t="0" r="0" b="0"/>
                  <wp:wrapNone/>
                  <wp:docPr id="3" name="בד ציור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55F2D66F" id="בד ציור 3" o:spid="_x0000_s1026" editas="canvas" style="position:absolute;left:0;text-align:left;margin-left:38.25pt;margin-top:83.05pt;width:347.25pt;height:1in;z-index:251660288" coordsize="441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100;height:9144;visibility:visible;mso-wrap-style:square">
                    <v:fill o:detectmouseclick="t"/>
                    <v:path o:connecttype="none"/>
                  </v:shape>
                </v:group>
              </w:pict>
            </mc:Fallback>
          </mc:AlternateContent>
        </w:r>
      </w:ins>
      <w:r w:rsidR="00232423">
        <w:rPr>
          <w:rFonts w:hint="cs"/>
          <w:rtl/>
        </w:rPr>
        <w:t xml:space="preserve">ביום 24.1.2005, </w:t>
      </w:r>
      <w:ins w:id="2561" w:author="Shimon" w:date="2019-07-28T12:20:00Z">
        <w:r w:rsidR="00E07007">
          <w:rPr>
            <w:rFonts w:hint="cs"/>
            <w:rtl/>
          </w:rPr>
          <w:t xml:space="preserve">במסגרת סיכומים </w:t>
        </w:r>
      </w:ins>
      <w:del w:id="2562" w:author="Shimon" w:date="2019-07-28T12:20:00Z">
        <w:r w:rsidR="00232423" w:rsidDel="00E07007">
          <w:rPr>
            <w:rFonts w:hint="cs"/>
            <w:rtl/>
          </w:rPr>
          <w:delText>דין ודברים</w:delText>
        </w:r>
      </w:del>
      <w:ins w:id="2563" w:author="Shimon" w:date="2019-07-28T12:20:00Z">
        <w:r w:rsidR="00E07007" w:rsidRPr="00E07007">
          <w:rPr>
            <w:rFonts w:hint="cs"/>
            <w:rtl/>
          </w:rPr>
          <w:t xml:space="preserve"> </w:t>
        </w:r>
        <w:r w:rsidR="00E07007">
          <w:rPr>
            <w:rFonts w:hint="cs"/>
            <w:rtl/>
          </w:rPr>
          <w:t>על הע</w:t>
        </w:r>
      </w:ins>
      <w:r>
        <w:rPr>
          <w:rFonts w:hint="cs"/>
          <w:rtl/>
        </w:rPr>
        <w:t xml:space="preserve">ברת </w:t>
      </w:r>
      <w:ins w:id="2564" w:author="Shimon" w:date="2019-07-28T12:20:00Z">
        <w:r w:rsidR="00E07007">
          <w:rPr>
            <w:rFonts w:hint="cs"/>
            <w:rtl/>
          </w:rPr>
          <w:t xml:space="preserve">התובע </w:t>
        </w:r>
      </w:ins>
      <w:r>
        <w:rPr>
          <w:rFonts w:hint="cs"/>
          <w:rtl/>
        </w:rPr>
        <w:t xml:space="preserve">לתפקיד </w:t>
      </w:r>
      <w:ins w:id="2565" w:author="Shimon" w:date="2019-07-28T12:20:00Z">
        <w:r w:rsidR="00E07007">
          <w:rPr>
            <w:rFonts w:hint="cs"/>
            <w:rtl/>
          </w:rPr>
          <w:t>חשב מוסדות דת</w:t>
        </w:r>
      </w:ins>
      <w:r>
        <w:rPr>
          <w:rFonts w:hint="cs"/>
          <w:rtl/>
        </w:rPr>
        <w:t>, קיבל התובע מכתב מ</w:t>
      </w:r>
      <w:r w:rsidR="00232423">
        <w:rPr>
          <w:rFonts w:hint="cs"/>
          <w:rtl/>
        </w:rPr>
        <w:t xml:space="preserve">מר יעקב ברגר, המשנה לנציב שירות המדינה באותה עת, </w:t>
      </w:r>
      <w:del w:id="2566" w:author="Shimon" w:date="2019-07-28T12:20:00Z">
        <w:r w:rsidR="00232423" w:rsidDel="00E07007">
          <w:rPr>
            <w:rFonts w:hint="cs"/>
            <w:rtl/>
          </w:rPr>
          <w:delText xml:space="preserve">על העסקתו של התובע כחשב מוסדות דת, </w:delText>
        </w:r>
      </w:del>
      <w:ins w:id="2567" w:author="Shimon" w:date="2019-07-28T12:21:00Z">
        <w:r w:rsidR="00E07007">
          <w:rPr>
            <w:rFonts w:hint="cs"/>
            <w:rtl/>
          </w:rPr>
          <w:t xml:space="preserve">המבהיר כי </w:t>
        </w:r>
      </w:ins>
      <w:del w:id="2568" w:author="Shimon" w:date="2019-07-28T12:21:00Z">
        <w:r w:rsidR="00232423" w:rsidDel="00E07007">
          <w:rPr>
            <w:rFonts w:hint="cs"/>
            <w:rtl/>
          </w:rPr>
          <w:delText>ב</w:delText>
        </w:r>
      </w:del>
      <w:r w:rsidR="00232423">
        <w:rPr>
          <w:rFonts w:hint="cs"/>
          <w:rtl/>
        </w:rPr>
        <w:t>מעמד</w:t>
      </w:r>
      <w:ins w:id="2569" w:author="Shimon" w:date="2019-07-28T12:21:00Z">
        <w:r w:rsidR="00E07007">
          <w:rPr>
            <w:rFonts w:hint="cs"/>
            <w:rtl/>
          </w:rPr>
          <w:t>ו</w:t>
        </w:r>
      </w:ins>
      <w:r w:rsidR="00232423">
        <w:rPr>
          <w:rFonts w:hint="cs"/>
          <w:rtl/>
        </w:rPr>
        <w:t xml:space="preserve"> </w:t>
      </w:r>
      <w:ins w:id="2570" w:author="Shimon" w:date="2019-07-28T12:22:00Z">
        <w:r w:rsidR="00134E6D">
          <w:rPr>
            <w:rFonts w:hint="cs"/>
            <w:rtl/>
          </w:rPr>
          <w:t xml:space="preserve">של התובע הוא </w:t>
        </w:r>
      </w:ins>
      <w:r w:rsidR="00232423">
        <w:rPr>
          <w:rFonts w:hint="cs"/>
          <w:rtl/>
        </w:rPr>
        <w:t>של "</w:t>
      </w:r>
      <w:r w:rsidR="00232423" w:rsidRPr="001F1871">
        <w:rPr>
          <w:rFonts w:hint="cs"/>
          <w:b/>
          <w:bCs/>
          <w:rtl/>
        </w:rPr>
        <w:t>חשב בכיר, לרבות שכר ותשלומים נלווים, דרגה נוכחית קידום וגימלאות</w:t>
      </w:r>
      <w:r w:rsidR="00232423">
        <w:rPr>
          <w:rFonts w:hint="cs"/>
          <w:rtl/>
        </w:rPr>
        <w:t xml:space="preserve">". </w:t>
      </w:r>
    </w:p>
    <w:p w14:paraId="0FC4DFC3" w14:textId="5DB419F7" w:rsidR="00134E6D" w:rsidRDefault="00232423">
      <w:pPr>
        <w:pStyle w:val="11"/>
        <w:numPr>
          <w:ilvl w:val="1"/>
          <w:numId w:val="14"/>
        </w:numPr>
        <w:tabs>
          <w:tab w:val="clear" w:pos="792"/>
          <w:tab w:val="left" w:pos="1160"/>
        </w:tabs>
        <w:spacing w:before="0" w:after="240" w:line="360" w:lineRule="auto"/>
        <w:ind w:left="1160" w:right="0" w:hanging="540"/>
        <w:rPr>
          <w:ins w:id="2571" w:author="Shimon" w:date="2019-07-28T12:23:00Z"/>
        </w:rPr>
        <w:pPrChange w:id="2572" w:author="Shimon" w:date="2019-07-28T12:21:00Z">
          <w:pPr>
            <w:pStyle w:val="11"/>
            <w:numPr>
              <w:ilvl w:val="1"/>
              <w:numId w:val="14"/>
            </w:numPr>
            <w:tabs>
              <w:tab w:val="num" w:pos="792"/>
              <w:tab w:val="left" w:pos="1160"/>
            </w:tabs>
            <w:spacing w:before="0" w:after="240" w:line="360" w:lineRule="auto"/>
            <w:ind w:left="1160" w:right="792" w:hanging="540"/>
          </w:pPr>
        </w:pPrChange>
      </w:pPr>
      <w:r>
        <w:rPr>
          <w:rFonts w:hint="cs"/>
          <w:rtl/>
        </w:rPr>
        <w:t>לעניין דרגה אישית, כותב מר ברגר את הדברים המפורשים להלן</w:t>
      </w:r>
      <w:ins w:id="2573" w:author="Shimon" w:date="2019-07-28T12:23:00Z">
        <w:r w:rsidR="00134E6D">
          <w:rPr>
            <w:rFonts w:hint="cs"/>
            <w:rtl/>
          </w:rPr>
          <w:t>:</w:t>
        </w:r>
      </w:ins>
    </w:p>
    <w:p w14:paraId="2D6241C2" w14:textId="5C853657" w:rsidR="00232423" w:rsidDel="00134E6D" w:rsidRDefault="00134E6D">
      <w:pPr>
        <w:pStyle w:val="11"/>
        <w:tabs>
          <w:tab w:val="left" w:pos="1160"/>
        </w:tabs>
        <w:spacing w:before="0" w:after="240" w:line="360" w:lineRule="auto"/>
        <w:ind w:left="1160" w:right="360" w:firstLine="0"/>
        <w:rPr>
          <w:del w:id="2574" w:author="Shimon" w:date="2019-07-28T12:23:00Z"/>
        </w:rPr>
        <w:pPrChange w:id="2575" w:author="Shimon" w:date="2019-07-28T12:23:00Z">
          <w:pPr>
            <w:pStyle w:val="11"/>
            <w:numPr>
              <w:ilvl w:val="1"/>
              <w:numId w:val="14"/>
            </w:numPr>
            <w:tabs>
              <w:tab w:val="num" w:pos="792"/>
              <w:tab w:val="left" w:pos="1160"/>
            </w:tabs>
            <w:spacing w:before="0" w:after="240" w:line="360" w:lineRule="auto"/>
            <w:ind w:left="1160" w:right="792" w:hanging="540"/>
          </w:pPr>
        </w:pPrChange>
      </w:pPr>
      <w:ins w:id="2576" w:author="Shimon" w:date="2019-07-28T12:24:00Z">
        <w:r>
          <w:rPr>
            <w:rFonts w:hint="cs"/>
            <w:rtl/>
          </w:rPr>
          <w:t>"</w:t>
        </w:r>
      </w:ins>
      <w:ins w:id="2577" w:author="Shimon" w:date="2019-07-28T12:23:00Z">
        <w:r>
          <w:rPr>
            <w:rFonts w:hint="cs"/>
            <w:rtl/>
          </w:rPr>
          <w:t>....</w:t>
        </w:r>
      </w:ins>
      <w:ins w:id="2578" w:author="Shimon" w:date="2019-07-28T12:24:00Z">
        <w:r>
          <w:rPr>
            <w:rFonts w:hint="cs"/>
            <w:rtl/>
          </w:rPr>
          <w:t>תהיה זכאי לדרגה אישית ....בגין תואר שני (או כל סיבה אחרת</w:t>
        </w:r>
      </w:ins>
      <w:ins w:id="2579" w:author="Shimon" w:date="2019-07-28T14:15:00Z">
        <w:r w:rsidR="003042DE">
          <w:rPr>
            <w:rFonts w:hint="cs"/>
            <w:rtl/>
          </w:rPr>
          <w:t>)</w:t>
        </w:r>
      </w:ins>
      <w:ins w:id="2580" w:author="Shimon" w:date="2019-07-28T12:24:00Z">
        <w:r>
          <w:rPr>
            <w:rFonts w:hint="cs"/>
            <w:rtl/>
          </w:rPr>
          <w:t>, בהתאם לכללי התקשי</w:t>
        </w:r>
      </w:ins>
      <w:ins w:id="2581" w:author="Shimon" w:date="2019-07-28T12:25:00Z">
        <w:r>
          <w:rPr>
            <w:rFonts w:hint="cs"/>
            <w:rtl/>
          </w:rPr>
          <w:t>"ר, חוזה העסקתך, וכללי ההעסקה בחוזה בכירים"</w:t>
        </w:r>
      </w:ins>
      <w:del w:id="2582" w:author="Shimon" w:date="2019-07-28T12:25:00Z">
        <w:r w:rsidDel="00134E6D">
          <w:rPr>
            <w:rFonts w:hint="cs"/>
            <w:rtl/>
          </w:rPr>
          <w:delText xml:space="preserve"> </w:delText>
        </w:r>
      </w:del>
    </w:p>
    <w:p w14:paraId="2D816CEB" w14:textId="74CA646A" w:rsidR="00232423" w:rsidDel="00134E6D" w:rsidRDefault="00232423">
      <w:pPr>
        <w:pStyle w:val="11"/>
        <w:tabs>
          <w:tab w:val="left" w:pos="1160"/>
        </w:tabs>
        <w:spacing w:before="0" w:after="240" w:line="360" w:lineRule="auto"/>
        <w:ind w:left="1160" w:right="360" w:firstLine="0"/>
        <w:rPr>
          <w:del w:id="2583" w:author="Shimon" w:date="2019-07-28T12:26:00Z"/>
          <w:rStyle w:val="emailstyle17"/>
          <w:rFonts w:ascii="Times New Roman" w:hAnsi="Times New Roman" w:cs="David"/>
          <w:i/>
          <w:iCs/>
          <w:color w:val="auto"/>
          <w:rtl/>
        </w:rPr>
        <w:pPrChange w:id="2584" w:author="Shimon" w:date="2019-07-28T12:23:00Z">
          <w:pPr>
            <w:pStyle w:val="11"/>
            <w:spacing w:before="0" w:line="360" w:lineRule="auto"/>
            <w:ind w:left="1610" w:right="450" w:firstLine="0"/>
          </w:pPr>
        </w:pPrChange>
      </w:pPr>
      <w:del w:id="2585" w:author="Shimon" w:date="2019-07-28T12:25:00Z">
        <w:r w:rsidRPr="00601232" w:rsidDel="00134E6D">
          <w:rPr>
            <w:rStyle w:val="emailstyle17"/>
            <w:rFonts w:ascii="Times New Roman" w:hAnsi="Times New Roman" w:cs="David" w:hint="cs"/>
            <w:i/>
            <w:iCs/>
            <w:noProof/>
            <w:color w:val="auto"/>
            <w:lang w:eastAsia="en-US"/>
          </w:rPr>
          <w:drawing>
            <wp:inline distT="0" distB="0" distL="0" distR="0" wp14:anchorId="36C136DB" wp14:editId="6919F22F">
              <wp:extent cx="4410075" cy="914400"/>
              <wp:effectExtent l="0" t="0" r="9525"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10075" cy="914400"/>
                      </a:xfrm>
                      <a:prstGeom prst="rect">
                        <a:avLst/>
                      </a:prstGeom>
                      <a:noFill/>
                      <a:ln>
                        <a:noFill/>
                      </a:ln>
                    </pic:spPr>
                  </pic:pic>
                </a:graphicData>
              </a:graphic>
            </wp:inline>
          </w:drawing>
        </w:r>
      </w:del>
    </w:p>
    <w:p w14:paraId="593C4B1C" w14:textId="77777777" w:rsidR="00232423" w:rsidRDefault="00232423">
      <w:pPr>
        <w:pStyle w:val="11"/>
        <w:tabs>
          <w:tab w:val="left" w:pos="1160"/>
        </w:tabs>
        <w:spacing w:before="0" w:after="240" w:line="360" w:lineRule="auto"/>
        <w:ind w:left="1160" w:right="360" w:firstLine="0"/>
        <w:pPrChange w:id="2586" w:author="Shimon" w:date="2019-07-28T12:26:00Z">
          <w:pPr>
            <w:pStyle w:val="11"/>
            <w:spacing w:before="0" w:after="240" w:line="360" w:lineRule="auto"/>
            <w:ind w:left="1160" w:firstLine="0"/>
          </w:pPr>
        </w:pPrChange>
      </w:pPr>
      <w:r>
        <w:rPr>
          <w:rFonts w:hint="cs"/>
          <w:rtl/>
        </w:rPr>
        <w:t xml:space="preserve">בסעיף 8, המסיים את מכתבו, מר ברגר מוסיף וקובע כי </w:t>
      </w:r>
      <w:r w:rsidRPr="001F1871">
        <w:rPr>
          <w:rFonts w:hint="cs"/>
          <w:b/>
          <w:bCs/>
          <w:rtl/>
        </w:rPr>
        <w:t xml:space="preserve">האמור במכתב בא </w:t>
      </w:r>
      <w:r w:rsidRPr="00134E6D">
        <w:rPr>
          <w:rFonts w:hint="eastAsia"/>
          <w:b/>
          <w:bCs/>
          <w:rtl/>
        </w:rPr>
        <w:t>להוסיף</w:t>
      </w:r>
      <w:r w:rsidRPr="001F1871">
        <w:rPr>
          <w:rFonts w:hint="cs"/>
          <w:b/>
          <w:bCs/>
          <w:rtl/>
        </w:rPr>
        <w:t xml:space="preserve"> על כל זכות של התובע מכוח הסכם הבכירים, הכללים החלים עליו והוראות הדין</w:t>
      </w:r>
      <w:r w:rsidRPr="001F1871">
        <w:rPr>
          <w:rFonts w:hint="cs"/>
          <w:rtl/>
        </w:rPr>
        <w:t>.</w:t>
      </w:r>
    </w:p>
    <w:p w14:paraId="791A65E8" w14:textId="77777777" w:rsidR="00232423" w:rsidRDefault="00232423" w:rsidP="00232423">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Pr="000E73E3">
        <w:rPr>
          <w:rStyle w:val="emailstyle17"/>
          <w:rFonts w:ascii="Times New Roman" w:hAnsi="Times New Roman" w:cs="David" w:hint="cs"/>
          <w:i/>
          <w:iCs/>
          <w:color w:val="auto"/>
          <w:highlight w:val="yellow"/>
          <w:u w:val="single"/>
          <w:rtl/>
        </w:rPr>
        <w:t>__</w:t>
      </w:r>
      <w:r w:rsidRPr="00D74F54">
        <w:rPr>
          <w:rStyle w:val="emailstyle17"/>
          <w:rFonts w:ascii="Times New Roman" w:hAnsi="Times New Roman" w:cs="David"/>
          <w:i/>
          <w:iCs/>
          <w:color w:val="auto"/>
          <w:rtl/>
        </w:rPr>
        <w:t>.</w:t>
      </w:r>
    </w:p>
    <w:p w14:paraId="04C47556" w14:textId="7690ADAB" w:rsidR="00232423" w:rsidRDefault="00232423">
      <w:pPr>
        <w:pStyle w:val="11"/>
        <w:numPr>
          <w:ilvl w:val="1"/>
          <w:numId w:val="14"/>
        </w:numPr>
        <w:tabs>
          <w:tab w:val="clear" w:pos="792"/>
        </w:tabs>
        <w:spacing w:before="0" w:after="240" w:line="360" w:lineRule="auto"/>
        <w:ind w:left="1160" w:right="0" w:hanging="540"/>
        <w:pPrChange w:id="2587" w:author="Shimon" w:date="2019-07-28T23:11:00Z">
          <w:pPr>
            <w:pStyle w:val="11"/>
            <w:numPr>
              <w:ilvl w:val="1"/>
              <w:numId w:val="14"/>
            </w:numPr>
            <w:tabs>
              <w:tab w:val="num" w:pos="792"/>
            </w:tabs>
            <w:spacing w:before="0" w:after="240" w:line="360" w:lineRule="auto"/>
            <w:ind w:left="1160" w:right="792" w:hanging="540"/>
          </w:pPr>
        </w:pPrChange>
      </w:pPr>
      <w:del w:id="2588" w:author="Shimon" w:date="2019-07-28T23:11:00Z">
        <w:r w:rsidDel="00112E04">
          <w:rPr>
            <w:rFonts w:hint="cs"/>
            <w:rtl/>
          </w:rPr>
          <w:lastRenderedPageBreak/>
          <w:delText>התובע מודע לכך ש</w:delText>
        </w:r>
      </w:del>
      <w:r>
        <w:rPr>
          <w:rFonts w:hint="cs"/>
          <w:rtl/>
        </w:rPr>
        <w:t>המדינה טענה</w:t>
      </w:r>
      <w:ins w:id="2589" w:author="Shimon" w:date="2019-07-30T18:28:00Z">
        <w:r w:rsidR="000C1AFC">
          <w:rPr>
            <w:rFonts w:hint="cs"/>
            <w:rtl/>
          </w:rPr>
          <w:t xml:space="preserve"> בפני התובע</w:t>
        </w:r>
      </w:ins>
      <w:r>
        <w:rPr>
          <w:rFonts w:hint="cs"/>
          <w:rtl/>
        </w:rPr>
        <w:t xml:space="preserve"> כי מדובר בטעות, אולם בכל הכבוד </w:t>
      </w:r>
      <w:r>
        <w:rPr>
          <w:rtl/>
        </w:rPr>
        <w:t>–</w:t>
      </w:r>
      <w:r>
        <w:rPr>
          <w:rFonts w:hint="cs"/>
          <w:rtl/>
        </w:rPr>
        <w:t xml:space="preserve"> תשובה זאת אינה מתקבלת על הדעת בהתחשב בלשון ההסכם וברוחו, בציפיות וההסתכמות של התובע, נוכח התנהלות המדינה בעניינו של עובד אחר, מאחר שהמכתב יצא מהגורם המוסמך לכך, וגם מאחר שדומה שבעניינו של התובע נפלו "טעויות" רבות, המשמשות את המדינה כתירוץ להתחמקות מקיום התחייבויותיה.</w:t>
      </w:r>
    </w:p>
    <w:p w14:paraId="7FD6280C" w14:textId="77777777" w:rsidR="00232423" w:rsidRDefault="00232423" w:rsidP="00232423">
      <w:pPr>
        <w:pStyle w:val="11"/>
        <w:spacing w:before="0" w:after="240" w:line="360" w:lineRule="auto"/>
        <w:ind w:left="1160" w:firstLine="0"/>
        <w:rPr>
          <w:ins w:id="2590" w:author="Shimon" w:date="2019-07-28T12:52:00Z"/>
          <w:rtl/>
        </w:rPr>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 </w:t>
      </w:r>
    </w:p>
    <w:p w14:paraId="7F20FC0D" w14:textId="6E57BDEE" w:rsidR="00683394" w:rsidRDefault="00683394">
      <w:pPr>
        <w:pStyle w:val="11"/>
        <w:spacing w:before="0" w:after="240" w:line="360" w:lineRule="auto"/>
        <w:ind w:left="1160" w:firstLine="0"/>
        <w:pPrChange w:id="2591" w:author="Shimon" w:date="2019-07-28T12:57:00Z">
          <w:pPr>
            <w:pStyle w:val="11"/>
            <w:spacing w:before="0" w:after="240" w:line="360" w:lineRule="auto"/>
            <w:ind w:left="1160" w:firstLine="0"/>
          </w:pPr>
        </w:pPrChange>
      </w:pPr>
      <w:ins w:id="2592" w:author="Shimon" w:date="2019-07-28T12:52:00Z">
        <w:r>
          <w:rPr>
            <w:rFonts w:hint="cs"/>
            <w:rtl/>
          </w:rPr>
          <w:t>להוסיף</w:t>
        </w:r>
      </w:ins>
      <w:ins w:id="2593" w:author="Shimon" w:date="2019-07-28T12:57:00Z">
        <w:r>
          <w:rPr>
            <w:rFonts w:hint="cs"/>
            <w:rtl/>
          </w:rPr>
          <w:t>:</w:t>
        </w:r>
      </w:ins>
      <w:ins w:id="2594" w:author="Shimon" w:date="2019-07-28T12:52:00Z">
        <w:r>
          <w:rPr>
            <w:rFonts w:hint="cs"/>
            <w:rtl/>
          </w:rPr>
          <w:t xml:space="preserve"> סעיף 17 לחוזה</w:t>
        </w:r>
      </w:ins>
      <w:ins w:id="2595" w:author="Shimon" w:date="2019-07-28T12:57:00Z">
        <w:r>
          <w:rPr>
            <w:rFonts w:hint="cs"/>
            <w:rtl/>
          </w:rPr>
          <w:t xml:space="preserve"> + </w:t>
        </w:r>
      </w:ins>
      <w:ins w:id="2596" w:author="Shimon" w:date="2019-07-28T12:52:00Z">
        <w:r>
          <w:rPr>
            <w:rFonts w:hint="cs"/>
            <w:rtl/>
          </w:rPr>
          <w:t xml:space="preserve">מכתב ברגר המדגיש </w:t>
        </w:r>
      </w:ins>
      <w:ins w:id="2597" w:author="Shimon" w:date="2019-07-28T12:54:00Z">
        <w:r>
          <w:rPr>
            <w:rFonts w:hint="cs"/>
            <w:rtl/>
          </w:rPr>
          <w:t xml:space="preserve">(בסעיף 2) כי </w:t>
        </w:r>
      </w:ins>
      <w:ins w:id="2598" w:author="Shimon" w:date="2019-07-28T12:55:00Z">
        <w:r>
          <w:rPr>
            <w:rFonts w:hint="cs"/>
            <w:rtl/>
          </w:rPr>
          <w:t xml:space="preserve">הזכויות שלי הן של חשב בכיר </w:t>
        </w:r>
      </w:ins>
      <w:ins w:id="2599" w:author="Shimon" w:date="2019-07-28T12:56:00Z">
        <w:r>
          <w:rPr>
            <w:rFonts w:hint="cs"/>
            <w:rtl/>
          </w:rPr>
          <w:t xml:space="preserve">וש"כל תיקון בדרגה </w:t>
        </w:r>
        <w:r w:rsidRPr="00683394">
          <w:rPr>
            <w:rFonts w:hint="eastAsia"/>
            <w:b/>
            <w:bCs/>
            <w:rtl/>
            <w:rPrChange w:id="2600" w:author="Shimon" w:date="2019-07-28T12:58:00Z">
              <w:rPr>
                <w:rFonts w:hint="eastAsia"/>
                <w:rtl/>
              </w:rPr>
            </w:rPrChange>
          </w:rPr>
          <w:t>שיחול</w:t>
        </w:r>
        <w:r w:rsidRPr="00683394">
          <w:rPr>
            <w:b/>
            <w:bCs/>
            <w:rtl/>
            <w:rPrChange w:id="2601" w:author="Shimon" w:date="2019-07-28T12:58:00Z">
              <w:rPr>
                <w:rtl/>
              </w:rPr>
            </w:rPrChange>
          </w:rPr>
          <w:t xml:space="preserve"> </w:t>
        </w:r>
        <w:r w:rsidRPr="00683394">
          <w:rPr>
            <w:rFonts w:hint="eastAsia"/>
            <w:b/>
            <w:bCs/>
            <w:u w:val="single"/>
            <w:rtl/>
            <w:rPrChange w:id="2602" w:author="Shimon" w:date="2019-07-28T12:58:00Z">
              <w:rPr>
                <w:rFonts w:hint="eastAsia"/>
                <w:rtl/>
              </w:rPr>
            </w:rPrChange>
          </w:rPr>
          <w:t>במועד</w:t>
        </w:r>
        <w:r w:rsidRPr="00683394">
          <w:rPr>
            <w:b/>
            <w:bCs/>
            <w:u w:val="single"/>
            <w:rtl/>
            <w:rPrChange w:id="2603" w:author="Shimon" w:date="2019-07-28T12:58:00Z">
              <w:rPr>
                <w:rtl/>
              </w:rPr>
            </w:rPrChange>
          </w:rPr>
          <w:t xml:space="preserve"> </w:t>
        </w:r>
        <w:r w:rsidRPr="00683394">
          <w:rPr>
            <w:rFonts w:hint="eastAsia"/>
            <w:b/>
            <w:bCs/>
            <w:u w:val="single"/>
            <w:rtl/>
            <w:rPrChange w:id="2604" w:author="Shimon" w:date="2019-07-28T12:58:00Z">
              <w:rPr>
                <w:rFonts w:hint="eastAsia"/>
                <w:rtl/>
              </w:rPr>
            </w:rPrChange>
          </w:rPr>
          <w:t>כלשהו</w:t>
        </w:r>
        <w:r>
          <w:rPr>
            <w:rFonts w:hint="cs"/>
            <w:rtl/>
          </w:rPr>
          <w:t xml:space="preserve"> </w:t>
        </w:r>
      </w:ins>
      <w:ins w:id="2605" w:author="Shimon" w:date="2019-07-28T12:57:00Z">
        <w:r>
          <w:rPr>
            <w:rFonts w:hint="cs"/>
            <w:rtl/>
          </w:rPr>
          <w:t>על החשבים הבכירים" יחול גם עלי</w:t>
        </w:r>
      </w:ins>
    </w:p>
    <w:p w14:paraId="021E01DA" w14:textId="77777777" w:rsidR="00232423" w:rsidRPr="00683394"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tabs>
          <w:tab w:val="clear" w:pos="792"/>
        </w:tabs>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סיכום הפגישה נערך על ידי הנתבעת, ונמסר לתובע לאחר עיכוב ממושך ופניות רבות מספור. סיכום הישיבה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7D2314E2"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p>
    <w:p w14:paraId="45E51E7C" w14:textId="4C80A210"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46+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ins w:id="2606" w:author="Shimon" w:date="2019-07-28T23:13:00Z">
        <w:r w:rsidR="00670B36">
          <w:rPr>
            <w:rFonts w:ascii="David" w:hAnsi="David" w:cs="David" w:hint="cs"/>
            <w:i/>
            <w:iCs/>
            <w:rtl/>
            <w:lang w:eastAsia="en-US"/>
          </w:rPr>
          <w:t>"</w:t>
        </w:r>
      </w:ins>
    </w:p>
    <w:p w14:paraId="01CF429C" w14:textId="7DD6288F" w:rsidR="00232423" w:rsidRDefault="00232423" w:rsidP="00232423">
      <w:pPr>
        <w:autoSpaceDE w:val="0"/>
        <w:autoSpaceDN w:val="0"/>
        <w:adjustRightInd w:val="0"/>
        <w:spacing w:after="240"/>
        <w:ind w:left="1160"/>
      </w:pPr>
      <w:r w:rsidRPr="00850894">
        <w:rPr>
          <w:rFonts w:ascii="David" w:hAnsi="David" w:cs="David"/>
          <w:i/>
          <w:iCs/>
          <w:rtl/>
          <w:lang w:eastAsia="en-US"/>
        </w:rPr>
        <w:t>ההחלטה</w:t>
      </w:r>
      <w:r w:rsidRPr="00850894">
        <w:rPr>
          <w:rFonts w:ascii="David" w:hAnsi="David" w:cs="David"/>
          <w:i/>
          <w:iCs/>
          <w:lang w:eastAsia="en-US"/>
        </w:rPr>
        <w:t xml:space="preserve"> </w:t>
      </w:r>
      <w:r w:rsidRPr="00850894">
        <w:rPr>
          <w:rFonts w:ascii="David" w:hAnsi="David" w:cs="David"/>
          <w:i/>
          <w:iCs/>
          <w:rtl/>
          <w:lang w:eastAsia="en-US"/>
        </w:rPr>
        <w:t>היא</w:t>
      </w:r>
      <w:r w:rsidRPr="00850894">
        <w:rPr>
          <w:rFonts w:ascii="David" w:hAnsi="David" w:cs="David"/>
          <w:i/>
          <w:iCs/>
          <w:lang w:eastAsia="en-US"/>
        </w:rPr>
        <w:t xml:space="preserve"> </w:t>
      </w:r>
      <w:r w:rsidRPr="00850894">
        <w:rPr>
          <w:rFonts w:ascii="David" w:hAnsi="David" w:cs="David"/>
          <w:i/>
          <w:iCs/>
          <w:rtl/>
          <w:lang w:eastAsia="en-US"/>
        </w:rPr>
        <w:t>לא</w:t>
      </w:r>
      <w:r w:rsidRPr="00850894">
        <w:rPr>
          <w:rFonts w:ascii="David" w:hAnsi="David" w:cs="David"/>
          <w:i/>
          <w:iCs/>
          <w:lang w:eastAsia="en-US"/>
        </w:rPr>
        <w:t xml:space="preserve"> </w:t>
      </w:r>
      <w:r w:rsidRPr="00850894">
        <w:rPr>
          <w:rFonts w:ascii="David" w:hAnsi="David" w:cs="David"/>
          <w:i/>
          <w:iCs/>
          <w:rtl/>
          <w:lang w:eastAsia="en-US"/>
        </w:rPr>
        <w:t>שלי</w:t>
      </w:r>
      <w:r w:rsidRPr="00850894">
        <w:rPr>
          <w:rFonts w:ascii="David" w:hAnsi="David" w:cs="David"/>
          <w:i/>
          <w:iCs/>
          <w:lang w:eastAsia="en-US"/>
        </w:rPr>
        <w:t xml:space="preserve"> </w:t>
      </w:r>
      <w:r w:rsidRPr="00850894">
        <w:rPr>
          <w:rFonts w:ascii="David" w:hAnsi="David" w:cs="David"/>
          <w:i/>
          <w:iCs/>
          <w:rtl/>
          <w:lang w:eastAsia="en-US"/>
        </w:rPr>
        <w:t>לבד</w:t>
      </w:r>
      <w:r w:rsidRPr="00850894">
        <w:rPr>
          <w:rFonts w:ascii="David" w:hAnsi="David" w:cs="David"/>
          <w:i/>
          <w:iCs/>
          <w:lang w:eastAsia="en-US"/>
        </w:rPr>
        <w:t xml:space="preserve">. </w:t>
      </w:r>
      <w:r w:rsidRPr="00850894">
        <w:rPr>
          <w:rFonts w:ascii="David" w:hAnsi="David" w:cs="David"/>
          <w:i/>
          <w:iCs/>
          <w:rtl/>
          <w:lang w:eastAsia="en-US"/>
        </w:rPr>
        <w:t>אני</w:t>
      </w:r>
      <w:r w:rsidRPr="00850894">
        <w:rPr>
          <w:rFonts w:ascii="David" w:hAnsi="David" w:cs="David"/>
          <w:i/>
          <w:iCs/>
          <w:lang w:eastAsia="en-US"/>
        </w:rPr>
        <w:t xml:space="preserve"> </w:t>
      </w:r>
      <w:r w:rsidRPr="00850894">
        <w:rPr>
          <w:rFonts w:ascii="David" w:hAnsi="David" w:cs="David"/>
          <w:i/>
          <w:iCs/>
          <w:rtl/>
          <w:lang w:eastAsia="en-US"/>
        </w:rPr>
        <w:t>צריך</w:t>
      </w:r>
      <w:r w:rsidRPr="00850894">
        <w:rPr>
          <w:rFonts w:ascii="David" w:hAnsi="David" w:cs="David"/>
          <w:i/>
          <w:iCs/>
          <w:lang w:eastAsia="en-US"/>
        </w:rPr>
        <w:t xml:space="preserve"> </w:t>
      </w:r>
      <w:r w:rsidRPr="00850894">
        <w:rPr>
          <w:rFonts w:ascii="David" w:hAnsi="David" w:cs="David"/>
          <w:i/>
          <w:iCs/>
          <w:rtl/>
          <w:lang w:eastAsia="en-US"/>
        </w:rPr>
        <w:t>לשבת</w:t>
      </w:r>
      <w:r w:rsidRPr="00850894">
        <w:rPr>
          <w:rFonts w:ascii="David" w:hAnsi="David" w:cs="David"/>
          <w:i/>
          <w:iCs/>
          <w:lang w:eastAsia="en-US"/>
        </w:rPr>
        <w:t xml:space="preserve"> </w:t>
      </w:r>
      <w:r w:rsidRPr="00850894">
        <w:rPr>
          <w:rFonts w:ascii="David" w:hAnsi="David" w:cs="David"/>
          <w:i/>
          <w:iCs/>
          <w:rtl/>
          <w:lang w:eastAsia="en-US"/>
        </w:rPr>
        <w:t>עם</w:t>
      </w:r>
      <w:r w:rsidRPr="00850894">
        <w:rPr>
          <w:rFonts w:ascii="David" w:hAnsi="David" w:cs="David"/>
          <w:i/>
          <w:iCs/>
          <w:lang w:eastAsia="en-US"/>
        </w:rPr>
        <w:t xml:space="preserve"> </w:t>
      </w:r>
      <w:r w:rsidRPr="00850894">
        <w:rPr>
          <w:rFonts w:ascii="David" w:hAnsi="David" w:cs="David"/>
          <w:i/>
          <w:iCs/>
          <w:rtl/>
          <w:lang w:eastAsia="en-US"/>
        </w:rPr>
        <w:t>אחרים</w:t>
      </w:r>
      <w:r w:rsidRPr="00850894">
        <w:rPr>
          <w:rFonts w:ascii="David" w:hAnsi="David" w:cs="David"/>
          <w:i/>
          <w:iCs/>
          <w:lang w:eastAsia="en-US"/>
        </w:rPr>
        <w:t xml:space="preserve"> </w:t>
      </w:r>
      <w:r w:rsidRPr="00850894">
        <w:rPr>
          <w:rFonts w:ascii="David" w:hAnsi="David" w:cs="David"/>
          <w:i/>
          <w:iCs/>
          <w:rtl/>
          <w:lang w:eastAsia="en-US"/>
        </w:rPr>
        <w:t>בענין</w:t>
      </w:r>
      <w:r w:rsidRPr="00850894">
        <w:rPr>
          <w:rFonts w:ascii="David" w:hAnsi="David" w:cs="David"/>
          <w:i/>
          <w:iCs/>
          <w:lang w:eastAsia="en-US"/>
        </w:rPr>
        <w:t xml:space="preserve"> </w:t>
      </w:r>
      <w:r w:rsidRPr="00850894">
        <w:rPr>
          <w:rFonts w:ascii="David" w:hAnsi="David" w:cs="David"/>
          <w:i/>
          <w:iCs/>
          <w:rtl/>
          <w:lang w:eastAsia="en-US"/>
        </w:rPr>
        <w:t>זה</w:t>
      </w:r>
      <w:r w:rsidRPr="00850894">
        <w:rPr>
          <w:rFonts w:ascii="David" w:hAnsi="David" w:cs="David"/>
          <w:i/>
          <w:iCs/>
          <w:lang w:eastAsia="en-US"/>
        </w:rPr>
        <w:t xml:space="preserve">. </w:t>
      </w:r>
      <w:r w:rsidRPr="00850894">
        <w:rPr>
          <w:rFonts w:ascii="David" w:hAnsi="David" w:cs="David"/>
          <w:i/>
          <w:iCs/>
          <w:rtl/>
          <w:lang w:eastAsia="en-US"/>
        </w:rPr>
        <w:t>הבדיקה</w:t>
      </w:r>
      <w:r w:rsidRPr="00850894">
        <w:rPr>
          <w:rFonts w:ascii="David" w:hAnsi="David" w:cs="David"/>
          <w:i/>
          <w:iCs/>
          <w:lang w:eastAsia="en-US"/>
        </w:rPr>
        <w:t xml:space="preserve"> </w:t>
      </w:r>
      <w:r w:rsidRPr="00850894">
        <w:rPr>
          <w:rFonts w:ascii="David" w:hAnsi="David" w:cs="David"/>
          <w:i/>
          <w:iCs/>
          <w:rtl/>
          <w:lang w:eastAsia="en-US"/>
        </w:rPr>
        <w:t>תיקח</w:t>
      </w:r>
      <w:r w:rsidRPr="00850894">
        <w:rPr>
          <w:rFonts w:ascii="David" w:hAnsi="David" w:cs="David"/>
          <w:i/>
          <w:iCs/>
          <w:lang w:eastAsia="en-US"/>
        </w:rPr>
        <w:t xml:space="preserve"> </w:t>
      </w:r>
      <w:r w:rsidRPr="00850894">
        <w:rPr>
          <w:rFonts w:ascii="David" w:hAnsi="David" w:cs="David"/>
          <w:i/>
          <w:iCs/>
          <w:rtl/>
          <w:lang w:eastAsia="en-US"/>
        </w:rPr>
        <w:t>זמן</w:t>
      </w:r>
      <w:r w:rsidRPr="00850894">
        <w:rPr>
          <w:rFonts w:ascii="David" w:hAnsi="David" w:cs="David"/>
          <w:i/>
          <w:iCs/>
          <w:lang w:eastAsia="en-US"/>
        </w:rPr>
        <w:t xml:space="preserve"> </w:t>
      </w:r>
      <w:r w:rsidRPr="00850894">
        <w:rPr>
          <w:rFonts w:ascii="David" w:hAnsi="David" w:cs="David"/>
          <w:i/>
          <w:iCs/>
          <w:rtl/>
          <w:lang w:eastAsia="en-US"/>
        </w:rPr>
        <w:t>ותקבל</w:t>
      </w:r>
      <w:r>
        <w:rPr>
          <w:rFonts w:ascii="David" w:hAnsi="David" w:cs="David" w:hint="cs"/>
          <w:i/>
          <w:iCs/>
          <w:rtl/>
          <w:lang w:eastAsia="en-US"/>
        </w:rPr>
        <w:t xml:space="preserve"> </w:t>
      </w:r>
      <w:r w:rsidRPr="00850894">
        <w:rPr>
          <w:rFonts w:ascii="David" w:hAnsi="David" w:cs="David"/>
          <w:i/>
          <w:iCs/>
          <w:rtl/>
          <w:lang w:eastAsia="en-US"/>
        </w:rPr>
        <w:t>תשובה</w:t>
      </w:r>
      <w:r w:rsidRPr="00850894">
        <w:rPr>
          <w:rFonts w:ascii="David" w:hAnsi="David" w:cs="David"/>
          <w:i/>
          <w:iCs/>
          <w:lang w:eastAsia="en-US"/>
        </w:rPr>
        <w:t xml:space="preserve"> </w:t>
      </w:r>
      <w:r w:rsidRPr="00850894">
        <w:rPr>
          <w:rFonts w:ascii="David" w:hAnsi="David" w:cs="David"/>
          <w:i/>
          <w:iCs/>
          <w:rtl/>
          <w:lang w:eastAsia="en-US"/>
        </w:rPr>
        <w:t>תוך</w:t>
      </w:r>
      <w:r w:rsidRPr="00850894">
        <w:rPr>
          <w:rFonts w:ascii="David" w:hAnsi="David" w:cs="David"/>
          <w:i/>
          <w:iCs/>
          <w:lang w:eastAsia="en-US"/>
        </w:rPr>
        <w:t xml:space="preserve"> </w:t>
      </w:r>
      <w:r w:rsidRPr="00850894">
        <w:rPr>
          <w:rFonts w:ascii="David" w:hAnsi="David" w:cs="David"/>
          <w:i/>
          <w:iCs/>
          <w:rtl/>
          <w:lang w:eastAsia="en-US"/>
        </w:rPr>
        <w:t>חודש</w:t>
      </w:r>
      <w:r w:rsidRPr="00850894">
        <w:rPr>
          <w:rFonts w:ascii="David" w:hAnsi="David" w:cs="David"/>
          <w:i/>
          <w:iCs/>
          <w:lang w:eastAsia="en-US"/>
        </w:rPr>
        <w:t xml:space="preserve"> </w:t>
      </w:r>
      <w:r w:rsidRPr="00850894">
        <w:rPr>
          <w:rFonts w:ascii="David" w:hAnsi="David" w:cs="David"/>
          <w:i/>
          <w:iCs/>
          <w:rtl/>
          <w:lang w:eastAsia="en-US"/>
        </w:rPr>
        <w:t>ימים</w:t>
      </w:r>
      <w:r>
        <w:rPr>
          <w:rFonts w:ascii="David" w:hAnsi="David" w:hint="cs"/>
          <w:rtl/>
          <w:lang w:eastAsia="en-US"/>
        </w:rPr>
        <w:t>".</w:t>
      </w:r>
    </w:p>
    <w:p w14:paraId="6B485BC3" w14:textId="28B12892" w:rsidR="003A1F82" w:rsidRDefault="00232423">
      <w:pPr>
        <w:pStyle w:val="11"/>
        <w:tabs>
          <w:tab w:val="left" w:pos="566"/>
        </w:tabs>
        <w:spacing w:before="0" w:after="240" w:line="360" w:lineRule="auto"/>
        <w:ind w:left="1160" w:right="360" w:hanging="540"/>
        <w:rPr>
          <w:rtl/>
        </w:rPr>
        <w:pPrChange w:id="2607" w:author="Shimon" w:date="2019-07-28T23:14:00Z">
          <w:pPr>
            <w:pStyle w:val="11"/>
            <w:tabs>
              <w:tab w:val="left" w:pos="566"/>
            </w:tabs>
            <w:spacing w:before="0" w:after="240" w:line="360" w:lineRule="auto"/>
            <w:ind w:left="1160" w:right="360" w:hanging="540"/>
          </w:pPr>
        </w:pPrChange>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7C89DCC8"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סיכום לחוד וביצוע לחוד. למרבה הצער התנהלות המדינה בעניין זה משקפת את הדרך העגומה בה היא התנהלה ומתנהלת בעניינו של התובע.</w:t>
      </w:r>
    </w:p>
    <w:p w14:paraId="5439B527" w14:textId="2F6E3159" w:rsidR="00232423" w:rsidRPr="00337F2F" w:rsidDel="00670B36" w:rsidRDefault="00232423" w:rsidP="00337F2F">
      <w:pPr>
        <w:rPr>
          <w:del w:id="2608" w:author="Shimon" w:date="2019-07-28T23:14:00Z"/>
          <w:rStyle w:val="emailstyle17"/>
          <w:rFonts w:ascii="Times New Roman" w:hAnsi="Times New Roman" w:cs="David"/>
          <w:color w:val="auto"/>
          <w:rtl/>
        </w:rPr>
      </w:pPr>
    </w:p>
    <w:p w14:paraId="7A7DDB24" w14:textId="3167E1AC" w:rsidR="00D85373" w:rsidDel="00670B36" w:rsidRDefault="00D85373" w:rsidP="00337F2F">
      <w:pPr>
        <w:rPr>
          <w:del w:id="2609" w:author="Shimon" w:date="2019-07-28T23:14:00Z"/>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349756CD" w:rsidR="00D85373" w:rsidRPr="00337F2F" w:rsidRDefault="00063C61">
      <w:pPr>
        <w:pStyle w:val="11"/>
        <w:numPr>
          <w:ilvl w:val="0"/>
          <w:numId w:val="14"/>
        </w:numPr>
        <w:tabs>
          <w:tab w:val="left" w:pos="566"/>
        </w:tabs>
        <w:spacing w:before="0" w:after="240" w:line="360" w:lineRule="auto"/>
        <w:ind w:left="566" w:right="0"/>
        <w:rPr>
          <w:rStyle w:val="emailstyle17"/>
          <w:rFonts w:cs="David"/>
          <w:b/>
          <w:bCs/>
          <w:color w:val="auto"/>
          <w:sz w:val="22"/>
          <w:szCs w:val="28"/>
          <w:u w:val="single"/>
          <w:rtl/>
        </w:rPr>
        <w:pPrChange w:id="2610" w:author="Shimon" w:date="2019-07-30T18:36:00Z">
          <w:pPr>
            <w:pStyle w:val="11"/>
            <w:numPr>
              <w:numId w:val="14"/>
            </w:numPr>
            <w:tabs>
              <w:tab w:val="left" w:pos="566"/>
              <w:tab w:val="num" w:pos="1440"/>
            </w:tabs>
            <w:spacing w:before="0" w:after="240" w:line="360" w:lineRule="auto"/>
            <w:ind w:left="566" w:right="360" w:hanging="360"/>
          </w:pPr>
        </w:pPrChange>
      </w:pPr>
      <w:ins w:id="2611" w:author="Shimon" w:date="2019-07-28T12:34:00Z">
        <w:r w:rsidRPr="00063C61">
          <w:rPr>
            <w:rStyle w:val="emailstyle17"/>
            <w:rFonts w:cs="David" w:hint="cs"/>
            <w:color w:val="auto"/>
            <w:sz w:val="22"/>
            <w:rtl/>
          </w:rPr>
          <w:t>התובע יוסיף ויטען כי גם לתובע וגם למדינה היה ברור ומובן שדרגת הפרישה עבור ת</w:t>
        </w:r>
        <w:r w:rsidR="00681ABF">
          <w:rPr>
            <w:rStyle w:val="emailstyle17"/>
            <w:rFonts w:cs="David" w:hint="cs"/>
            <w:color w:val="auto"/>
            <w:sz w:val="22"/>
            <w:rtl/>
          </w:rPr>
          <w:t>קופת כתב המינוי המדינה תהיה +46</w:t>
        </w:r>
      </w:ins>
      <w:ins w:id="2612" w:author="Shimon" w:date="2019-07-30T18:30:00Z">
        <w:r w:rsidR="00681ABF">
          <w:rPr>
            <w:rStyle w:val="emailstyle17"/>
            <w:rFonts w:cs="David" w:hint="cs"/>
            <w:color w:val="auto"/>
            <w:sz w:val="22"/>
            <w:rtl/>
          </w:rPr>
          <w:t>. במשך שנים היא ניכתה ממשכורתו</w:t>
        </w:r>
      </w:ins>
      <w:ins w:id="2613" w:author="Shimon" w:date="2019-07-30T18:31:00Z">
        <w:r w:rsidR="00681ABF">
          <w:rPr>
            <w:rStyle w:val="emailstyle17"/>
            <w:rFonts w:cs="David" w:hint="cs"/>
            <w:color w:val="auto"/>
            <w:sz w:val="22"/>
            <w:rtl/>
          </w:rPr>
          <w:t xml:space="preserve"> סכומים גבוהים </w:t>
        </w:r>
      </w:ins>
      <w:ins w:id="2614" w:author="Shimon" w:date="2019-07-30T18:32:00Z">
        <w:r w:rsidR="00681ABF">
          <w:rPr>
            <w:rStyle w:val="emailstyle17"/>
            <w:rFonts w:cs="David" w:hint="cs"/>
            <w:color w:val="auto"/>
            <w:sz w:val="22"/>
            <w:rtl/>
          </w:rPr>
          <w:t xml:space="preserve">כחלקו במימון הפנסיה שלו לפי דרגה 46+ בשיא הותק, מדי חודש היא ציינה על תלוש המשכורת שמשכורתו לצורך חישוב הפנסיה </w:t>
        </w:r>
      </w:ins>
      <w:ins w:id="2615" w:author="Shimon" w:date="2019-07-30T18:33:00Z">
        <w:r w:rsidR="00681ABF">
          <w:rPr>
            <w:rStyle w:val="emailstyle17"/>
            <w:rFonts w:cs="David" w:hint="cs"/>
            <w:color w:val="auto"/>
            <w:sz w:val="22"/>
            <w:rtl/>
          </w:rPr>
          <w:t xml:space="preserve">לתקופת כתב המינוי </w:t>
        </w:r>
      </w:ins>
      <w:ins w:id="2616" w:author="Shimon" w:date="2019-07-30T18:32:00Z">
        <w:r w:rsidR="00681ABF">
          <w:rPr>
            <w:rStyle w:val="emailstyle17"/>
            <w:rFonts w:cs="David" w:hint="cs"/>
            <w:color w:val="auto"/>
            <w:sz w:val="22"/>
            <w:rtl/>
          </w:rPr>
          <w:t>היא לפי דרגה 46</w:t>
        </w:r>
      </w:ins>
      <w:ins w:id="2617" w:author="Shimon" w:date="2019-07-30T18:33:00Z">
        <w:r w:rsidR="00681ABF">
          <w:rPr>
            <w:rStyle w:val="emailstyle17"/>
            <w:rFonts w:cs="David" w:hint="cs"/>
            <w:color w:val="auto"/>
            <w:sz w:val="22"/>
            <w:rtl/>
          </w:rPr>
          <w:t xml:space="preserve">+ </w:t>
        </w:r>
      </w:ins>
      <w:ins w:id="2618" w:author="Shimon" w:date="2019-07-30T18:35:00Z">
        <w:r w:rsidR="00681ABF">
          <w:rPr>
            <w:rStyle w:val="emailstyle17"/>
            <w:rFonts w:cs="David" w:hint="cs"/>
            <w:color w:val="auto"/>
            <w:sz w:val="22"/>
            <w:rtl/>
          </w:rPr>
          <w:t xml:space="preserve">ובהתכחשותה </w:t>
        </w:r>
      </w:ins>
      <w:ins w:id="2619" w:author="Shimon" w:date="2019-07-28T12:35:00Z">
        <w:r>
          <w:rPr>
            <w:rStyle w:val="emailstyle17"/>
            <w:rFonts w:cs="David" w:hint="cs"/>
            <w:color w:val="auto"/>
            <w:sz w:val="22"/>
            <w:rtl/>
          </w:rPr>
          <w:t xml:space="preserve">היא </w:t>
        </w:r>
      </w:ins>
      <w:r w:rsidR="00EA0756" w:rsidRPr="00337F2F">
        <w:rPr>
          <w:rStyle w:val="emailstyle17"/>
          <w:rFonts w:cs="David" w:hint="cs"/>
          <w:color w:val="auto"/>
          <w:sz w:val="22"/>
          <w:rtl/>
        </w:rPr>
        <w:t>מפירה את חובת ההגינות החלה עליה, כמו גם את עקרון השוויון</w:t>
      </w:r>
      <w:del w:id="2620" w:author="Shimon" w:date="2019-07-28T12:35:00Z">
        <w:r w:rsidR="00EA0756" w:rsidRPr="00337F2F" w:rsidDel="00063C61">
          <w:rPr>
            <w:rStyle w:val="emailstyle17"/>
            <w:rFonts w:cs="David" w:hint="cs"/>
            <w:color w:val="auto"/>
            <w:sz w:val="22"/>
            <w:rtl/>
          </w:rPr>
          <w:delText>,</w:delText>
        </w:r>
      </w:del>
      <w:del w:id="2621" w:author="Shimon" w:date="2019-07-28T12:36:00Z">
        <w:r w:rsidR="00EA0756" w:rsidRPr="00337F2F" w:rsidDel="00063C61">
          <w:rPr>
            <w:rStyle w:val="emailstyle17"/>
            <w:rFonts w:cs="David" w:hint="cs"/>
            <w:color w:val="auto"/>
            <w:sz w:val="22"/>
            <w:rtl/>
          </w:rPr>
          <w:delText xml:space="preserve"> שעה שהיא אינה מיישמת את ההסכמות אליהן הגיעה עם עובד אחר במעמדו ומצבו של התובע. </w:delText>
        </w:r>
      </w:del>
      <w:r>
        <w:rPr>
          <w:rStyle w:val="emailstyle17"/>
          <w:rFonts w:cs="David" w:hint="cs"/>
          <w:color w:val="auto"/>
          <w:sz w:val="22"/>
          <w:rtl/>
        </w:rPr>
        <w:t>ונסביר.</w:t>
      </w:r>
    </w:p>
    <w:p w14:paraId="137B3597" w14:textId="2668E510" w:rsidR="00134E6D" w:rsidRDefault="00EA0756">
      <w:pPr>
        <w:pStyle w:val="11"/>
        <w:numPr>
          <w:ilvl w:val="0"/>
          <w:numId w:val="14"/>
        </w:numPr>
        <w:tabs>
          <w:tab w:val="left" w:pos="566"/>
        </w:tabs>
        <w:spacing w:before="0" w:after="240" w:line="360" w:lineRule="auto"/>
        <w:ind w:left="566" w:right="0"/>
        <w:rPr>
          <w:rStyle w:val="emailstyle17"/>
          <w:rFonts w:cs="David"/>
          <w:color w:val="auto"/>
          <w:sz w:val="22"/>
        </w:rPr>
        <w:pPrChange w:id="2622" w:author="Shimon" w:date="2019-07-28T13:26:00Z">
          <w:pPr>
            <w:pStyle w:val="11"/>
            <w:numPr>
              <w:numId w:val="14"/>
            </w:numPr>
            <w:tabs>
              <w:tab w:val="left" w:pos="566"/>
              <w:tab w:val="num" w:pos="1440"/>
            </w:tabs>
            <w:spacing w:before="0" w:after="240" w:line="360" w:lineRule="auto"/>
            <w:ind w:left="566" w:right="360" w:hanging="360"/>
          </w:pPr>
        </w:pPrChange>
      </w:pPr>
      <w:r w:rsidRPr="00337F2F">
        <w:rPr>
          <w:rStyle w:val="emailstyle17"/>
          <w:rFonts w:cs="David" w:hint="cs"/>
          <w:color w:val="auto"/>
          <w:sz w:val="22"/>
          <w:rtl/>
        </w:rPr>
        <w:lastRenderedPageBreak/>
        <w:t xml:space="preserve">עובד אחר של הנתבעת, בשם </w:t>
      </w:r>
      <w:ins w:id="2623" w:author="Shimon" w:date="2019-07-26T15:14:00Z">
        <w:r w:rsidR="004B15ED">
          <w:rPr>
            <w:rStyle w:val="emailstyle17"/>
            <w:rFonts w:cs="David" w:hint="cs"/>
            <w:color w:val="auto"/>
            <w:sz w:val="22"/>
            <w:rtl/>
          </w:rPr>
          <w:t>ראובן</w:t>
        </w:r>
      </w:ins>
      <w:r w:rsidRPr="00337F2F">
        <w:rPr>
          <w:rStyle w:val="emailstyle17"/>
          <w:rFonts w:cs="David" w:hint="cs"/>
          <w:color w:val="auto"/>
          <w:sz w:val="22"/>
          <w:rtl/>
        </w:rPr>
        <w:t xml:space="preserve"> פרנקבורג, </w:t>
      </w:r>
      <w:ins w:id="2624" w:author="Shimon" w:date="2019-07-28T12:39:00Z">
        <w:r w:rsidR="00063C61">
          <w:rPr>
            <w:rStyle w:val="emailstyle17"/>
            <w:rFonts w:cs="David" w:hint="cs"/>
            <w:color w:val="auto"/>
            <w:sz w:val="22"/>
            <w:rtl/>
          </w:rPr>
          <w:t xml:space="preserve">שכמו התובע, </w:t>
        </w:r>
      </w:ins>
      <w:r w:rsidRPr="00337F2F">
        <w:rPr>
          <w:rStyle w:val="emailstyle17"/>
          <w:rFonts w:cs="David" w:hint="cs"/>
          <w:color w:val="auto"/>
          <w:sz w:val="22"/>
          <w:rtl/>
        </w:rPr>
        <w:t>הועסק גם</w:t>
      </w:r>
      <w:ins w:id="2625" w:author="Shimon" w:date="2019-07-28T12:38:00Z">
        <w:r w:rsidR="00063C61">
          <w:rPr>
            <w:rStyle w:val="emailstyle17"/>
            <w:rFonts w:cs="David" w:hint="cs"/>
            <w:color w:val="auto"/>
            <w:sz w:val="22"/>
            <w:rtl/>
          </w:rPr>
          <w:t xml:space="preserve"> </w:t>
        </w:r>
      </w:ins>
      <w:del w:id="2626" w:author="Shimon" w:date="2019-07-28T12:38:00Z">
        <w:r w:rsidRPr="00337F2F" w:rsidDel="00063C61">
          <w:rPr>
            <w:rStyle w:val="emailstyle17"/>
            <w:rFonts w:cs="David" w:hint="cs"/>
            <w:color w:val="auto"/>
            <w:sz w:val="22"/>
            <w:rtl/>
          </w:rPr>
          <w:delText xml:space="preserve"> </w:delText>
        </w:r>
      </w:del>
      <w:r w:rsidRPr="00337F2F">
        <w:rPr>
          <w:rStyle w:val="emailstyle17"/>
          <w:rFonts w:cs="David" w:hint="cs"/>
          <w:color w:val="auto"/>
          <w:sz w:val="22"/>
          <w:rtl/>
        </w:rPr>
        <w:t xml:space="preserve">הוא </w:t>
      </w:r>
      <w:ins w:id="2627" w:author="Shimon" w:date="2019-07-28T12:39:00Z">
        <w:r w:rsidR="00063C61">
          <w:rPr>
            <w:rStyle w:val="emailstyle17"/>
            <w:rFonts w:cs="David" w:hint="cs"/>
            <w:color w:val="auto"/>
            <w:sz w:val="22"/>
            <w:rtl/>
          </w:rPr>
          <w:t>מ-1.4.1990</w:t>
        </w:r>
        <w:r w:rsidR="00063C61" w:rsidRPr="00337F2F">
          <w:rPr>
            <w:rStyle w:val="emailstyle17"/>
            <w:rFonts w:cs="David" w:hint="cs"/>
            <w:color w:val="auto"/>
            <w:sz w:val="22"/>
            <w:rtl/>
          </w:rPr>
          <w:t>,</w:t>
        </w:r>
      </w:ins>
      <w:ins w:id="2628" w:author="Shimon" w:date="2019-07-28T12:40:00Z">
        <w:r w:rsidR="00063C61">
          <w:rPr>
            <w:rStyle w:val="emailstyle17"/>
            <w:rFonts w:cs="David" w:hint="cs"/>
            <w:color w:val="auto"/>
            <w:sz w:val="22"/>
            <w:rtl/>
          </w:rPr>
          <w:t xml:space="preserve"> </w:t>
        </w:r>
      </w:ins>
      <w:ins w:id="2629" w:author="Shimon" w:date="2019-07-28T12:37:00Z">
        <w:r w:rsidR="00063C61">
          <w:rPr>
            <w:rStyle w:val="emailstyle17"/>
            <w:rFonts w:cs="David" w:hint="cs"/>
            <w:color w:val="auto"/>
            <w:sz w:val="22"/>
            <w:rtl/>
          </w:rPr>
          <w:t xml:space="preserve">בתפקיד מקביל (חשב בכיר) </w:t>
        </w:r>
      </w:ins>
      <w:r w:rsidRPr="00337F2F">
        <w:rPr>
          <w:rStyle w:val="emailstyle17"/>
          <w:rFonts w:cs="David" w:hint="cs"/>
          <w:color w:val="auto"/>
          <w:sz w:val="22"/>
          <w:rtl/>
        </w:rPr>
        <w:t>בחוזה בכירים</w:t>
      </w:r>
      <w:ins w:id="2630" w:author="Shimon" w:date="2019-07-28T12:36:00Z">
        <w:r w:rsidR="00063C61">
          <w:rPr>
            <w:rStyle w:val="emailstyle17"/>
            <w:rFonts w:cs="David" w:hint="cs"/>
            <w:color w:val="auto"/>
            <w:sz w:val="22"/>
            <w:rtl/>
          </w:rPr>
          <w:t xml:space="preserve"> זהה לחלוטין ל</w:t>
        </w:r>
      </w:ins>
      <w:ins w:id="2631" w:author="Shimon" w:date="2019-07-28T12:37:00Z">
        <w:r w:rsidR="00063C61">
          <w:rPr>
            <w:rStyle w:val="emailstyle17"/>
            <w:rFonts w:cs="David" w:hint="cs"/>
            <w:color w:val="auto"/>
            <w:sz w:val="22"/>
            <w:rtl/>
          </w:rPr>
          <w:t>חוזהו של התובע</w:t>
        </w:r>
      </w:ins>
      <w:ins w:id="2632" w:author="Shimon" w:date="2019-07-28T13:22:00Z">
        <w:r w:rsidR="003A1F82">
          <w:rPr>
            <w:rStyle w:val="emailstyle17"/>
            <w:rFonts w:cs="David" w:hint="cs"/>
            <w:color w:val="auto"/>
            <w:sz w:val="22"/>
            <w:rtl/>
          </w:rPr>
          <w:t xml:space="preserve">. </w:t>
        </w:r>
      </w:ins>
      <w:del w:id="2633" w:author="Shimon" w:date="2019-07-28T12:39:00Z">
        <w:r w:rsidRPr="00337F2F" w:rsidDel="00063C61">
          <w:rPr>
            <w:rStyle w:val="emailstyle17"/>
            <w:rFonts w:cs="David" w:hint="cs"/>
            <w:color w:val="auto"/>
            <w:sz w:val="22"/>
            <w:rtl/>
          </w:rPr>
          <w:delText>,</w:delText>
        </w:r>
      </w:del>
      <w:r w:rsidRPr="00337F2F">
        <w:rPr>
          <w:rStyle w:val="emailstyle17"/>
          <w:rFonts w:cs="David" w:hint="cs"/>
          <w:color w:val="auto"/>
          <w:sz w:val="22"/>
          <w:rtl/>
        </w:rPr>
        <w:t xml:space="preserve"> </w:t>
      </w:r>
      <w:ins w:id="2634" w:author="Shimon" w:date="2019-07-28T13:22:00Z">
        <w:r w:rsidR="003A1F82">
          <w:rPr>
            <w:rStyle w:val="emailstyle17"/>
            <w:rFonts w:cs="David" w:hint="cs"/>
            <w:color w:val="auto"/>
            <w:sz w:val="22"/>
            <w:rtl/>
          </w:rPr>
          <w:t xml:space="preserve">שני החוזים נחתמו </w:t>
        </w:r>
      </w:ins>
      <w:ins w:id="2635" w:author="Shimon" w:date="2019-07-28T12:37:00Z">
        <w:r w:rsidR="00063C61">
          <w:rPr>
            <w:rStyle w:val="emailstyle17"/>
            <w:rFonts w:cs="David" w:hint="cs"/>
            <w:color w:val="auto"/>
            <w:sz w:val="22"/>
            <w:rtl/>
          </w:rPr>
          <w:t xml:space="preserve"> באותו מועד</w:t>
        </w:r>
      </w:ins>
      <w:ins w:id="2636" w:author="Shimon" w:date="2019-07-28T12:41:00Z">
        <w:r w:rsidR="00063C61">
          <w:rPr>
            <w:rStyle w:val="emailstyle17"/>
            <w:rFonts w:cs="David" w:hint="cs"/>
            <w:color w:val="auto"/>
            <w:sz w:val="22"/>
            <w:rtl/>
          </w:rPr>
          <w:t>.</w:t>
        </w:r>
      </w:ins>
      <w:ins w:id="2637" w:author="Shimon" w:date="2019-07-28T12:37:00Z">
        <w:r w:rsidR="00063C61">
          <w:rPr>
            <w:rStyle w:val="emailstyle17"/>
            <w:rFonts w:cs="David" w:hint="cs"/>
            <w:color w:val="auto"/>
            <w:sz w:val="22"/>
            <w:rtl/>
          </w:rPr>
          <w:t xml:space="preserve"> </w:t>
        </w:r>
      </w:ins>
      <w:del w:id="2638" w:author="Shimon" w:date="2019-07-28T12:41:00Z">
        <w:r w:rsidRPr="00337F2F" w:rsidDel="00063C61">
          <w:rPr>
            <w:rStyle w:val="emailstyle17"/>
            <w:rFonts w:cs="David" w:hint="cs"/>
            <w:color w:val="auto"/>
            <w:sz w:val="22"/>
            <w:rtl/>
          </w:rPr>
          <w:delText>ו</w:delText>
        </w:r>
      </w:del>
      <w:r w:rsidRPr="00337F2F">
        <w:rPr>
          <w:rStyle w:val="emailstyle17"/>
          <w:rFonts w:cs="David" w:hint="cs"/>
          <w:color w:val="auto"/>
          <w:sz w:val="22"/>
          <w:rtl/>
        </w:rPr>
        <w:t xml:space="preserve">בדומה לתובע, סירב גם </w:t>
      </w:r>
      <w:ins w:id="2639" w:author="Shimon" w:date="2019-07-28T13:23:00Z">
        <w:r w:rsidR="003A1F82">
          <w:rPr>
            <w:rStyle w:val="emailstyle17"/>
            <w:rFonts w:cs="David" w:hint="cs"/>
            <w:color w:val="auto"/>
            <w:sz w:val="22"/>
            <w:rtl/>
          </w:rPr>
          <w:t xml:space="preserve">פרנקנבורג </w:t>
        </w:r>
      </w:ins>
      <w:del w:id="2640" w:author="Shimon" w:date="2019-07-28T13:23:00Z">
        <w:r w:rsidRPr="00337F2F" w:rsidDel="003A1F82">
          <w:rPr>
            <w:rStyle w:val="emailstyle17"/>
            <w:rFonts w:cs="David" w:hint="cs"/>
            <w:color w:val="auto"/>
            <w:sz w:val="22"/>
            <w:rtl/>
          </w:rPr>
          <w:delText>הוא</w:delText>
        </w:r>
      </w:del>
      <w:r w:rsidRPr="00337F2F">
        <w:rPr>
          <w:rStyle w:val="emailstyle17"/>
          <w:rFonts w:cs="David" w:hint="cs"/>
          <w:color w:val="auto"/>
          <w:sz w:val="22"/>
          <w:rtl/>
        </w:rPr>
        <w:t xml:space="preserve"> לחתום על נספח דומה לזה שהוצע לתובע בשנת </w:t>
      </w:r>
      <w:del w:id="2641" w:author="Shimon" w:date="2019-07-26T15:14:00Z">
        <w:r w:rsidRPr="00337F2F" w:rsidDel="004B15ED">
          <w:rPr>
            <w:rStyle w:val="emailstyle17"/>
            <w:rFonts w:cs="David" w:hint="cs"/>
            <w:color w:val="auto"/>
            <w:sz w:val="22"/>
            <w:rtl/>
          </w:rPr>
          <w:delText>2005</w:delText>
        </w:r>
      </w:del>
      <w:ins w:id="2642" w:author="Shimon" w:date="2019-07-26T15:14:00Z">
        <w:r w:rsidR="004B15ED">
          <w:rPr>
            <w:rStyle w:val="emailstyle17"/>
            <w:rFonts w:cs="David" w:hint="cs"/>
            <w:color w:val="auto"/>
            <w:sz w:val="22"/>
            <w:rtl/>
          </w:rPr>
          <w:t>1995</w:t>
        </w:r>
      </w:ins>
      <w:r w:rsidRPr="00337F2F">
        <w:rPr>
          <w:rStyle w:val="emailstyle17"/>
          <w:rFonts w:cs="David" w:hint="cs"/>
          <w:color w:val="auto"/>
          <w:sz w:val="22"/>
          <w:rtl/>
        </w:rPr>
        <w:t xml:space="preserve">. </w:t>
      </w:r>
      <w:ins w:id="2643" w:author="Shimon" w:date="2019-07-28T13:23:00Z">
        <w:r w:rsidR="003A1F82">
          <w:rPr>
            <w:rStyle w:val="emailstyle17"/>
            <w:rFonts w:cs="David" w:hint="cs"/>
            <w:color w:val="auto"/>
            <w:sz w:val="22"/>
            <w:rtl/>
          </w:rPr>
          <w:t xml:space="preserve">כשפרנקנבורג </w:t>
        </w:r>
      </w:ins>
      <w:ins w:id="2644" w:author="Shimon" w:date="2019-07-28T13:24:00Z">
        <w:r w:rsidR="003A1F82">
          <w:rPr>
            <w:rStyle w:val="emailstyle17"/>
            <w:rFonts w:cs="David" w:hint="cs"/>
            <w:color w:val="auto"/>
            <w:sz w:val="22"/>
            <w:rtl/>
          </w:rPr>
          <w:t xml:space="preserve">פרש </w:t>
        </w:r>
      </w:ins>
      <w:del w:id="2645" w:author="Shimon" w:date="2019-07-28T13:24:00Z">
        <w:r w:rsidDel="003A1F82">
          <w:rPr>
            <w:rStyle w:val="emailstyle17"/>
            <w:rFonts w:cs="David" w:hint="cs"/>
            <w:color w:val="auto"/>
            <w:sz w:val="22"/>
            <w:rtl/>
          </w:rPr>
          <w:delText xml:space="preserve">למרות זאת נקבעה </w:delText>
        </w:r>
      </w:del>
      <w:ins w:id="2646" w:author="Shimon" w:date="2019-07-28T13:24:00Z">
        <w:r w:rsidR="003A1F82">
          <w:rPr>
            <w:rStyle w:val="emailstyle17"/>
            <w:rFonts w:cs="David" w:hint="cs"/>
            <w:color w:val="auto"/>
            <w:sz w:val="22"/>
            <w:rtl/>
          </w:rPr>
          <w:t xml:space="preserve">הוציא מר אהרונוב הנחיות למינהל הגימלאות בעניינו ובהם קבע כי </w:t>
        </w:r>
      </w:ins>
      <w:del w:id="2647" w:author="Shimon" w:date="2019-07-28T13:25:00Z">
        <w:r w:rsidDel="003A1F82">
          <w:rPr>
            <w:rStyle w:val="emailstyle17"/>
            <w:rFonts w:cs="David" w:hint="cs"/>
            <w:color w:val="auto"/>
            <w:sz w:val="22"/>
            <w:rtl/>
          </w:rPr>
          <w:delText>למר</w:delText>
        </w:r>
      </w:del>
      <w:r>
        <w:rPr>
          <w:rStyle w:val="emailstyle17"/>
          <w:rFonts w:cs="David" w:hint="cs"/>
          <w:color w:val="auto"/>
          <w:sz w:val="22"/>
          <w:rtl/>
        </w:rPr>
        <w:t xml:space="preserve"> </w:t>
      </w:r>
      <w:del w:id="2648" w:author="Shimon" w:date="2019-07-28T13:25:00Z">
        <w:r w:rsidRPr="00936790" w:rsidDel="003A1F82">
          <w:rPr>
            <w:rStyle w:val="emailstyle17"/>
            <w:rFonts w:cs="David" w:hint="cs"/>
            <w:color w:val="auto"/>
            <w:sz w:val="22"/>
            <w:rtl/>
          </w:rPr>
          <w:delText>פרנקבורג</w:delText>
        </w:r>
        <w:r w:rsidDel="003A1F82">
          <w:rPr>
            <w:rStyle w:val="emailstyle17"/>
            <w:rFonts w:cs="David" w:hint="cs"/>
            <w:color w:val="auto"/>
            <w:sz w:val="22"/>
            <w:rtl/>
          </w:rPr>
          <w:delText xml:space="preserve"> </w:delText>
        </w:r>
      </w:del>
      <w:ins w:id="2649" w:author="Shimon" w:date="2019-07-28T13:25:00Z">
        <w:r w:rsidR="003A1F82">
          <w:rPr>
            <w:rStyle w:val="emailstyle17"/>
            <w:rFonts w:cs="David" w:hint="cs"/>
            <w:color w:val="auto"/>
            <w:sz w:val="22"/>
            <w:rtl/>
          </w:rPr>
          <w:t xml:space="preserve"> </w:t>
        </w:r>
      </w:ins>
      <w:r>
        <w:rPr>
          <w:rStyle w:val="emailstyle17"/>
          <w:rFonts w:cs="David" w:hint="cs"/>
          <w:color w:val="auto"/>
          <w:sz w:val="22"/>
          <w:rtl/>
        </w:rPr>
        <w:t>דרגת פרישה של 46+</w:t>
      </w:r>
      <w:ins w:id="2650" w:author="Shimon" w:date="2019-07-28T13:25:00Z">
        <w:r w:rsidR="003A1F82">
          <w:rPr>
            <w:rStyle w:val="emailstyle17"/>
            <w:rFonts w:cs="David" w:hint="cs"/>
            <w:color w:val="auto"/>
            <w:sz w:val="22"/>
            <w:rtl/>
          </w:rPr>
          <w:t xml:space="preserve"> כדרגה לפיה תחושב הגימלה לתקופת כתב המינוי, </w:t>
        </w:r>
      </w:ins>
      <w:ins w:id="2651" w:author="Shimon" w:date="2019-07-28T12:42:00Z">
        <w:r w:rsidR="001D0516">
          <w:rPr>
            <w:rStyle w:val="emailstyle17"/>
            <w:rFonts w:cs="David" w:hint="cs"/>
            <w:color w:val="auto"/>
            <w:sz w:val="22"/>
            <w:rtl/>
          </w:rPr>
          <w:t>כפי שהיה מובן לצדדים לאורך כך השנים</w:t>
        </w:r>
      </w:ins>
      <w:del w:id="2652" w:author="Shimon" w:date="2019-07-28T12:42:00Z">
        <w:r w:rsidDel="001D0516">
          <w:rPr>
            <w:rStyle w:val="emailstyle17"/>
            <w:rFonts w:cs="David" w:hint="cs"/>
            <w:color w:val="auto"/>
            <w:sz w:val="22"/>
            <w:rtl/>
          </w:rPr>
          <w:delText xml:space="preserve">. </w:delText>
        </w:r>
      </w:del>
    </w:p>
    <w:p w14:paraId="1146A6BF" w14:textId="661138DE" w:rsidR="00134E6D" w:rsidRDefault="00134E6D" w:rsidP="00134E6D">
      <w:pPr>
        <w:pStyle w:val="11"/>
        <w:tabs>
          <w:tab w:val="left" w:pos="566"/>
        </w:tabs>
        <w:spacing w:before="0" w:after="240" w:line="360" w:lineRule="auto"/>
        <w:ind w:left="566" w:right="360" w:firstLine="0"/>
        <w:rPr>
          <w:rStyle w:val="emailstyle17"/>
          <w:rFonts w:cs="David"/>
          <w:color w:val="auto"/>
          <w:sz w:val="22"/>
        </w:rPr>
      </w:pPr>
      <w:r>
        <w:rPr>
          <w:rStyle w:val="emailstyle17"/>
          <w:rFonts w:cs="David" w:hint="cs"/>
          <w:color w:val="auto"/>
          <w:sz w:val="22"/>
          <w:rtl/>
        </w:rPr>
        <w:t>רצ"ב הנחיות מר אהרונוב למינהלת הגימלאות בענינו של מר ר. פרננבורג מ-</w:t>
      </w:r>
    </w:p>
    <w:p w14:paraId="5896B1F4" w14:textId="21284CC3" w:rsidR="00EA0756" w:rsidRDefault="00134E6D">
      <w:pPr>
        <w:pStyle w:val="11"/>
        <w:tabs>
          <w:tab w:val="left" w:pos="566"/>
        </w:tabs>
        <w:spacing w:before="0" w:after="240" w:line="360" w:lineRule="auto"/>
        <w:ind w:left="566" w:right="360" w:firstLine="0"/>
        <w:rPr>
          <w:rStyle w:val="emailstyle17"/>
          <w:rFonts w:cs="David"/>
          <w:color w:val="auto"/>
          <w:sz w:val="22"/>
        </w:rPr>
        <w:pPrChange w:id="2653" w:author="Shimon" w:date="2019-07-28T12:44:00Z">
          <w:pPr>
            <w:pStyle w:val="11"/>
            <w:numPr>
              <w:numId w:val="14"/>
            </w:numPr>
            <w:tabs>
              <w:tab w:val="left" w:pos="566"/>
              <w:tab w:val="num" w:pos="1440"/>
            </w:tabs>
            <w:spacing w:before="0" w:after="240" w:line="360" w:lineRule="auto"/>
            <w:ind w:left="566" w:right="360" w:hanging="360"/>
          </w:pPr>
        </w:pPrChange>
      </w:pPr>
      <w:del w:id="2654" w:author="Shimon" w:date="2019-07-28T12:42:00Z">
        <w:r w:rsidDel="001D0516">
          <w:rPr>
            <w:rStyle w:val="emailstyle17"/>
            <w:rFonts w:cs="David" w:hint="cs"/>
            <w:color w:val="auto"/>
            <w:sz w:val="22"/>
            <w:rtl/>
          </w:rPr>
          <w:delText xml:space="preserve">לתובע נודע בדיעבד כי </w:delText>
        </w:r>
      </w:del>
      <w:r>
        <w:rPr>
          <w:rStyle w:val="emailstyle17"/>
          <w:rFonts w:cs="David" w:hint="cs"/>
          <w:color w:val="auto"/>
          <w:sz w:val="22"/>
          <w:rtl/>
        </w:rPr>
        <w:t>לאחר שהתובע ה</w:t>
      </w:r>
      <w:ins w:id="2655" w:author="Shimon" w:date="2019-07-28T12:43:00Z">
        <w:r w:rsidR="001D0516">
          <w:rPr>
            <w:rStyle w:val="emailstyle17"/>
            <w:rFonts w:cs="David" w:hint="cs"/>
            <w:color w:val="auto"/>
            <w:sz w:val="22"/>
            <w:rtl/>
          </w:rPr>
          <w:t xml:space="preserve">שתמש בדוגמא זו כהוכחה לכך שכל הצדדים, לרבות מר אהרונוב, </w:t>
        </w:r>
      </w:ins>
      <w:del w:id="2656" w:author="Shimon" w:date="2019-07-28T12:44:00Z">
        <w:r w:rsidDel="001D0516">
          <w:rPr>
            <w:rStyle w:val="emailstyle17"/>
            <w:rFonts w:cs="David" w:hint="cs"/>
            <w:color w:val="auto"/>
            <w:sz w:val="22"/>
            <w:rtl/>
          </w:rPr>
          <w:delText>עלה עובדה זו בפני הנתבעת</w:delText>
        </w:r>
      </w:del>
      <w:ins w:id="2657" w:author="Shimon" w:date="2019-07-28T12:44:00Z">
        <w:r w:rsidR="001D0516">
          <w:rPr>
            <w:rStyle w:val="emailstyle17"/>
            <w:rFonts w:cs="David" w:hint="cs"/>
            <w:color w:val="auto"/>
            <w:sz w:val="22"/>
            <w:rtl/>
          </w:rPr>
          <w:t xml:space="preserve"> הבינו תמיד שדרגת הפרישה תהיה +46</w:t>
        </w:r>
      </w:ins>
      <w:ins w:id="2658" w:author="Shimon" w:date="2019-07-28T12:43:00Z">
        <w:r w:rsidR="001D0516">
          <w:rPr>
            <w:rStyle w:val="emailstyle17"/>
            <w:rFonts w:cs="David" w:hint="cs"/>
            <w:color w:val="auto"/>
            <w:sz w:val="22"/>
            <w:rtl/>
          </w:rPr>
          <w:t xml:space="preserve">, </w:t>
        </w:r>
      </w:ins>
      <w:del w:id="2659" w:author="Shimon" w:date="2019-07-28T12:44:00Z">
        <w:r w:rsidDel="001D0516">
          <w:rPr>
            <w:rStyle w:val="emailstyle17"/>
            <w:rFonts w:cs="David" w:hint="cs"/>
            <w:color w:val="auto"/>
            <w:sz w:val="22"/>
            <w:rtl/>
          </w:rPr>
          <w:delText xml:space="preserve"> </w:delText>
        </w:r>
      </w:del>
      <w:r>
        <w:rPr>
          <w:rStyle w:val="emailstyle17"/>
          <w:rFonts w:cs="David" w:hint="cs"/>
          <w:color w:val="auto"/>
          <w:sz w:val="22"/>
          <w:rtl/>
        </w:rPr>
        <w:t xml:space="preserve">הודיעה </w:t>
      </w:r>
      <w:r w:rsidR="00EA0756">
        <w:rPr>
          <w:rStyle w:val="emailstyle17"/>
          <w:rFonts w:cs="David" w:hint="cs"/>
          <w:color w:val="auto"/>
          <w:sz w:val="22"/>
          <w:rtl/>
        </w:rPr>
        <w:t xml:space="preserve">המדינה למר </w:t>
      </w:r>
      <w:r w:rsidR="00EA0756" w:rsidRPr="00936790">
        <w:rPr>
          <w:rStyle w:val="emailstyle17"/>
          <w:rFonts w:cs="David" w:hint="cs"/>
          <w:color w:val="auto"/>
          <w:sz w:val="22"/>
          <w:rtl/>
        </w:rPr>
        <w:t>פרנקבורג</w:t>
      </w:r>
      <w:r w:rsidR="00EA0756">
        <w:rPr>
          <w:rStyle w:val="emailstyle17"/>
          <w:rFonts w:cs="David" w:hint="cs"/>
          <w:color w:val="auto"/>
          <w:sz w:val="22"/>
          <w:rtl/>
        </w:rPr>
        <w:t xml:space="preserve"> כי היא מבטלת את ההחלטה בענייננו, ודרגת פרישתו </w:t>
      </w:r>
      <w:ins w:id="2660" w:author="Shimon" w:date="2019-07-28T13:27:00Z">
        <w:r w:rsidR="003A1F82">
          <w:rPr>
            <w:rStyle w:val="emailstyle17"/>
            <w:rFonts w:cs="David" w:hint="cs"/>
            <w:color w:val="auto"/>
            <w:sz w:val="22"/>
            <w:rtl/>
          </w:rPr>
          <w:t>הו</w:t>
        </w:r>
      </w:ins>
      <w:del w:id="2661" w:author="Shimon" w:date="2019-07-28T13:27:00Z">
        <w:r w:rsidR="00EA0756" w:rsidDel="003A1F82">
          <w:rPr>
            <w:rStyle w:val="emailstyle17"/>
            <w:rFonts w:cs="David" w:hint="cs"/>
            <w:color w:val="auto"/>
            <w:sz w:val="22"/>
            <w:rtl/>
          </w:rPr>
          <w:delText>י</w:delText>
        </w:r>
      </w:del>
      <w:r w:rsidR="00EA0756">
        <w:rPr>
          <w:rStyle w:val="emailstyle17"/>
          <w:rFonts w:cs="David" w:hint="cs"/>
          <w:color w:val="auto"/>
          <w:sz w:val="22"/>
          <w:rtl/>
        </w:rPr>
        <w:t xml:space="preserve">רדה ל </w:t>
      </w:r>
      <w:r w:rsidR="00EA0756">
        <w:rPr>
          <w:rStyle w:val="emailstyle17"/>
          <w:rFonts w:cs="David"/>
          <w:color w:val="auto"/>
          <w:sz w:val="22"/>
          <w:rtl/>
        </w:rPr>
        <w:t>–</w:t>
      </w:r>
      <w:r w:rsidR="00EA0756">
        <w:rPr>
          <w:rStyle w:val="emailstyle17"/>
          <w:rFonts w:cs="David" w:hint="cs"/>
          <w:color w:val="auto"/>
          <w:sz w:val="22"/>
          <w:rtl/>
        </w:rPr>
        <w:t xml:space="preserve"> 44+. בשיחות שקיים התובע עם נציבות שירות המדינה נמסר לו כי היה מדובר ב </w:t>
      </w:r>
      <w:r w:rsidR="00EA0756">
        <w:rPr>
          <w:rStyle w:val="emailstyle17"/>
          <w:rFonts w:cs="David"/>
          <w:color w:val="auto"/>
          <w:sz w:val="22"/>
          <w:rtl/>
        </w:rPr>
        <w:t>–</w:t>
      </w:r>
      <w:r w:rsidR="00EA0756">
        <w:rPr>
          <w:rStyle w:val="emailstyle17"/>
          <w:rFonts w:cs="David" w:hint="cs"/>
          <w:color w:val="auto"/>
          <w:sz w:val="22"/>
          <w:rtl/>
        </w:rPr>
        <w:t xml:space="preserve"> "טעות" (טענה שחזרה יותר מפעם אחת גם בעניינו של התובע).</w:t>
      </w:r>
    </w:p>
    <w:p w14:paraId="745E140F" w14:textId="2215A64A" w:rsidR="000A76F3" w:rsidRDefault="00EA0756">
      <w:pPr>
        <w:pStyle w:val="11"/>
        <w:numPr>
          <w:ilvl w:val="0"/>
          <w:numId w:val="14"/>
        </w:numPr>
        <w:tabs>
          <w:tab w:val="left" w:pos="566"/>
        </w:tabs>
        <w:spacing w:before="0" w:after="240" w:line="360" w:lineRule="auto"/>
        <w:ind w:left="566" w:right="0"/>
        <w:rPr>
          <w:rStyle w:val="emailstyle17"/>
          <w:rFonts w:cs="David"/>
          <w:color w:val="auto"/>
          <w:sz w:val="22"/>
        </w:rPr>
        <w:pPrChange w:id="2662" w:author="Shimon" w:date="2019-07-28T12:46:00Z">
          <w:pPr>
            <w:pStyle w:val="11"/>
            <w:numPr>
              <w:numId w:val="14"/>
            </w:numPr>
            <w:tabs>
              <w:tab w:val="left" w:pos="566"/>
              <w:tab w:val="num" w:pos="1440"/>
            </w:tabs>
            <w:spacing w:before="0" w:after="240" w:line="360" w:lineRule="auto"/>
            <w:ind w:left="566" w:right="360" w:hanging="360"/>
          </w:pPr>
        </w:pPrChange>
      </w:pPr>
      <w:del w:id="2663" w:author="Shimon" w:date="2019-07-28T12:45:00Z">
        <w:r w:rsidDel="001D0516">
          <w:rPr>
            <w:rStyle w:val="emailstyle17"/>
            <w:rFonts w:cs="David" w:hint="cs"/>
            <w:color w:val="auto"/>
            <w:sz w:val="22"/>
            <w:rtl/>
          </w:rPr>
          <w:delText xml:space="preserve">בעקבות כך </w:delText>
        </w:r>
      </w:del>
      <w:r w:rsidRPr="00337F2F">
        <w:rPr>
          <w:rStyle w:val="emailstyle17"/>
          <w:rFonts w:cs="David" w:hint="cs"/>
          <w:color w:val="auto"/>
          <w:sz w:val="22"/>
          <w:rtl/>
        </w:rPr>
        <w:t>מר פרנקבורג הגיש תביעה</w:t>
      </w:r>
      <w:ins w:id="2664" w:author="Shimon" w:date="2019-07-28T12:45:00Z">
        <w:r w:rsidR="001D0516">
          <w:rPr>
            <w:rStyle w:val="emailstyle17"/>
            <w:rFonts w:cs="David" w:hint="cs"/>
            <w:color w:val="auto"/>
            <w:sz w:val="22"/>
            <w:rtl/>
          </w:rPr>
          <w:t xml:space="preserve"> ובעקבותיה </w:t>
        </w:r>
      </w:ins>
      <w:del w:id="2665" w:author="Shimon" w:date="2019-07-28T12:45:00Z">
        <w:r w:rsidRPr="00337F2F" w:rsidDel="001D0516">
          <w:rPr>
            <w:rStyle w:val="emailstyle17"/>
            <w:rFonts w:cs="David" w:hint="cs"/>
            <w:color w:val="auto"/>
            <w:sz w:val="22"/>
            <w:rtl/>
          </w:rPr>
          <w:delText>.</w:delText>
        </w:r>
      </w:del>
      <w:r w:rsidRPr="00337F2F">
        <w:rPr>
          <w:rStyle w:val="emailstyle17"/>
          <w:rFonts w:cs="David" w:hint="cs"/>
          <w:color w:val="auto"/>
          <w:sz w:val="22"/>
          <w:rtl/>
        </w:rPr>
        <w:t xml:space="preserve"> </w:t>
      </w:r>
      <w:del w:id="2666" w:author="Shimon" w:date="2019-07-28T12:46:00Z">
        <w:r w:rsidDel="001D0516">
          <w:rPr>
            <w:rStyle w:val="emailstyle17"/>
            <w:rFonts w:cs="David" w:hint="cs"/>
            <w:color w:val="auto"/>
            <w:sz w:val="22"/>
            <w:rtl/>
          </w:rPr>
          <w:delText>לאחר הגשת התביעה</w:delText>
        </w:r>
      </w:del>
      <w:r>
        <w:rPr>
          <w:rStyle w:val="emailstyle17"/>
          <w:rFonts w:cs="David" w:hint="cs"/>
          <w:color w:val="auto"/>
          <w:sz w:val="22"/>
          <w:rtl/>
        </w:rPr>
        <w:t xml:space="preserve"> 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 המשפר את שיטת חישוב הפנסיה לעובדים בחוזה בכירים, יחול גם על מר </w:t>
      </w:r>
      <w:r w:rsidRPr="00936790">
        <w:rPr>
          <w:rStyle w:val="emailstyle17"/>
          <w:rFonts w:cs="David" w:hint="cs"/>
          <w:color w:val="auto"/>
          <w:sz w:val="22"/>
          <w:rtl/>
        </w:rPr>
        <w:t>פרנקבורג</w:t>
      </w:r>
      <w:r>
        <w:rPr>
          <w:rStyle w:val="emailstyle17"/>
          <w:rFonts w:cs="David" w:hint="cs"/>
          <w:color w:val="auto"/>
          <w:sz w:val="22"/>
          <w:rtl/>
        </w:rPr>
        <w:t>, בתחולה רטרואקטיבית</w:t>
      </w:r>
      <w:ins w:id="2667" w:author="Shimon" w:date="2019-07-28T13:31:00Z">
        <w:r w:rsidR="003A1F82">
          <w:rPr>
            <w:rStyle w:val="emailstyle17"/>
            <w:rFonts w:cs="David" w:hint="cs"/>
            <w:color w:val="auto"/>
            <w:sz w:val="22"/>
            <w:rtl/>
          </w:rPr>
          <w:t xml:space="preserve"> של כמעט שנה,</w:t>
        </w:r>
      </w:ins>
      <w:r>
        <w:rPr>
          <w:rStyle w:val="emailstyle17"/>
          <w:rFonts w:cs="David" w:hint="cs"/>
          <w:color w:val="auto"/>
          <w:sz w:val="22"/>
          <w:rtl/>
        </w:rPr>
        <w:t xml:space="preserve"> ממועד פרישתו. </w:t>
      </w:r>
    </w:p>
    <w:p w14:paraId="02DB374E" w14:textId="77777777" w:rsidR="000A76F3" w:rsidRDefault="000A76F3" w:rsidP="00337F2F">
      <w:pPr>
        <w:spacing w:after="240" w:line="360" w:lineRule="auto"/>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פסק הדין בעניינו </w:t>
      </w:r>
      <w:r w:rsidRPr="006808AB">
        <w:rPr>
          <w:rStyle w:val="emailstyle17"/>
          <w:rFonts w:ascii="Times New Roman" w:hAnsi="Times New Roman" w:cs="David" w:hint="cs"/>
          <w:i/>
          <w:iCs/>
          <w:color w:val="auto"/>
          <w:rtl/>
        </w:rPr>
        <w:t>של ראובן פרנקבורג</w:t>
      </w:r>
      <w:r>
        <w:rPr>
          <w:rStyle w:val="emailstyle17"/>
          <w:rFonts w:ascii="Times New Roman" w:hAnsi="Times New Roman" w:cs="David" w:hint="cs"/>
          <w:i/>
          <w:iCs/>
          <w:color w:val="auto"/>
          <w:rtl/>
        </w:rPr>
        <w:t xml:space="preserve"> מיום 24.2.2016,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p>
    <w:p w14:paraId="3413966F" w14:textId="21374E09" w:rsidR="00EA0756" w:rsidRDefault="00EA0756" w:rsidP="00337F2F">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מאחר שהתובע </w:t>
      </w:r>
      <w:r w:rsidR="000A76F3">
        <w:rPr>
          <w:rStyle w:val="emailstyle17"/>
          <w:rFonts w:cs="David" w:hint="cs"/>
          <w:color w:val="auto"/>
          <w:sz w:val="22"/>
          <w:rtl/>
        </w:rPr>
        <w:t xml:space="preserve">פרש </w:t>
      </w:r>
      <w:ins w:id="2668" w:author="Shimon" w:date="2019-07-28T12:47:00Z">
        <w:r w:rsidR="001D0516">
          <w:rPr>
            <w:rStyle w:val="emailstyle17"/>
            <w:rFonts w:cs="David" w:hint="cs"/>
            <w:color w:val="auto"/>
            <w:sz w:val="22"/>
            <w:rtl/>
          </w:rPr>
          <w:t xml:space="preserve">כשנה </w:t>
        </w:r>
      </w:ins>
      <w:r w:rsidR="000A76F3">
        <w:rPr>
          <w:rStyle w:val="emailstyle17"/>
          <w:rFonts w:cs="David" w:hint="cs"/>
          <w:color w:val="auto"/>
          <w:sz w:val="22"/>
          <w:rtl/>
        </w:rPr>
        <w:t xml:space="preserve">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טענה המדינה כי ההסדר האמור לא חל על התובע. </w:t>
      </w:r>
    </w:p>
    <w:p w14:paraId="48DD26AF" w14:textId="748D952F" w:rsidR="00EA0756" w:rsidRPr="00337F2F" w:rsidRDefault="000A76F3" w:rsidP="0065027D">
      <w:pPr>
        <w:pStyle w:val="11"/>
        <w:numPr>
          <w:ilvl w:val="0"/>
          <w:numId w:val="14"/>
        </w:numPr>
        <w:tabs>
          <w:tab w:val="left" w:pos="566"/>
        </w:tabs>
        <w:spacing w:before="0" w:after="240" w:line="360" w:lineRule="auto"/>
        <w:ind w:left="566" w:right="0"/>
        <w:rPr>
          <w:lang w:eastAsia="en-US"/>
        </w:rPr>
      </w:pPr>
      <w:r w:rsidRPr="00681ABF">
        <w:rPr>
          <w:rStyle w:val="emailstyle17"/>
          <w:rFonts w:cs="David" w:hint="cs"/>
          <w:color w:val="auto"/>
          <w:sz w:val="22"/>
          <w:rtl/>
        </w:rPr>
        <w:t>כ</w:t>
      </w:r>
      <w:r w:rsidR="00EA0756" w:rsidRPr="00681ABF">
        <w:rPr>
          <w:rStyle w:val="emailstyle17"/>
          <w:rFonts w:cs="David" w:hint="cs"/>
          <w:color w:val="auto"/>
          <w:sz w:val="22"/>
          <w:rtl/>
        </w:rPr>
        <w:t xml:space="preserve">לומר, </w:t>
      </w:r>
      <w:r w:rsidR="00EA0756" w:rsidRPr="00681ABF">
        <w:rPr>
          <w:rStyle w:val="emailstyle17"/>
          <w:rFonts w:cs="David" w:hint="cs"/>
          <w:b/>
          <w:bCs/>
          <w:color w:val="auto"/>
          <w:sz w:val="22"/>
          <w:rtl/>
        </w:rPr>
        <w:t xml:space="preserve">המדינה בחרה לתת את ההטבה בחוזר אך </w:t>
      </w:r>
      <w:r w:rsidRPr="00681ABF">
        <w:rPr>
          <w:rStyle w:val="emailstyle17"/>
          <w:rFonts w:cs="David" w:hint="cs"/>
          <w:b/>
          <w:bCs/>
          <w:color w:val="auto"/>
          <w:sz w:val="22"/>
          <w:rtl/>
        </w:rPr>
        <w:t>ורק למי שתבע אותה, תוך שהיא יוצרת הסדר ייחודי עבור מי שבחר לנקוט נגדה בהליכים משפטיים</w:t>
      </w:r>
      <w:r w:rsidRPr="00681ABF">
        <w:rPr>
          <w:rStyle w:val="emailstyle17"/>
          <w:rFonts w:cs="David" w:hint="cs"/>
          <w:color w:val="auto"/>
          <w:sz w:val="22"/>
          <w:rtl/>
        </w:rPr>
        <w:t>. התובע יטען כי אין בסיס להבחנה שנעשתה בין שני העובדים והרי שזו מהווה פגיעה בעקרון השוויון והפרה של חובת ההגינות החלה על הנתבעות</w:t>
      </w:r>
      <w:ins w:id="2669" w:author="Shimon" w:date="2019-07-28T13:32:00Z">
        <w:r w:rsidR="00DB61F5" w:rsidRPr="00681ABF">
          <w:rPr>
            <w:rStyle w:val="emailstyle17"/>
            <w:rFonts w:cs="David" w:hint="cs"/>
            <w:color w:val="auto"/>
            <w:sz w:val="22"/>
            <w:rtl/>
          </w:rPr>
          <w:t xml:space="preserve"> מה </w:t>
        </w:r>
        <w:r w:rsidR="00A96762" w:rsidRPr="00681ABF">
          <w:rPr>
            <w:rStyle w:val="emailstyle17"/>
            <w:rFonts w:cs="David" w:hint="cs"/>
            <w:color w:val="auto"/>
            <w:sz w:val="22"/>
            <w:rtl/>
          </w:rPr>
          <w:t>עוד שאין השלכ</w:t>
        </w:r>
      </w:ins>
      <w:ins w:id="2670" w:author="Shimon" w:date="2019-07-28T13:51:00Z">
        <w:r w:rsidR="00A96762" w:rsidRPr="00681ABF">
          <w:rPr>
            <w:rStyle w:val="emailstyle17"/>
            <w:rFonts w:cs="David" w:hint="cs"/>
            <w:color w:val="auto"/>
            <w:sz w:val="22"/>
            <w:rtl/>
          </w:rPr>
          <w:t xml:space="preserve">ת </w:t>
        </w:r>
      </w:ins>
      <w:ins w:id="2671" w:author="Shimon" w:date="2019-07-28T13:32:00Z">
        <w:r w:rsidR="00DB61F5" w:rsidRPr="00681ABF">
          <w:rPr>
            <w:rStyle w:val="emailstyle17"/>
            <w:rFonts w:cs="David" w:hint="cs"/>
            <w:color w:val="auto"/>
            <w:sz w:val="22"/>
            <w:rtl/>
          </w:rPr>
          <w:t>רוחב ל</w:t>
        </w:r>
      </w:ins>
      <w:ins w:id="2672" w:author="Shimon" w:date="2019-07-28T13:31:00Z">
        <w:r w:rsidR="00DB61F5" w:rsidRPr="00681ABF">
          <w:rPr>
            <w:rStyle w:val="emailstyle17"/>
            <w:rFonts w:cs="David" w:hint="cs"/>
            <w:color w:val="auto"/>
            <w:sz w:val="22"/>
            <w:rtl/>
          </w:rPr>
          <w:t>החלה רטרואקטיבית</w:t>
        </w:r>
      </w:ins>
      <w:ins w:id="2673" w:author="Shimon" w:date="2019-07-28T13:32:00Z">
        <w:r w:rsidR="00DB61F5" w:rsidRPr="00681ABF">
          <w:rPr>
            <w:rStyle w:val="emailstyle17"/>
            <w:rFonts w:cs="David" w:hint="cs"/>
            <w:color w:val="auto"/>
            <w:sz w:val="22"/>
            <w:rtl/>
          </w:rPr>
          <w:t xml:space="preserve">  של הכללים</w:t>
        </w:r>
      </w:ins>
      <w:ins w:id="2674" w:author="Shimon" w:date="2019-07-28T13:51:00Z">
        <w:r w:rsidR="00A96762" w:rsidRPr="00681ABF">
          <w:rPr>
            <w:rStyle w:val="emailstyle17"/>
            <w:rFonts w:cs="David" w:hint="cs"/>
            <w:color w:val="auto"/>
            <w:sz w:val="22"/>
            <w:rtl/>
          </w:rPr>
          <w:t xml:space="preserve"> המשופרים גם על התובע</w:t>
        </w:r>
      </w:ins>
      <w:ins w:id="2675" w:author="Shimon" w:date="2019-07-28T13:32:00Z">
        <w:r w:rsidR="00DB61F5" w:rsidRPr="00681ABF">
          <w:rPr>
            <w:rStyle w:val="emailstyle17"/>
            <w:rFonts w:cs="David" w:hint="cs"/>
            <w:color w:val="auto"/>
            <w:sz w:val="22"/>
            <w:rtl/>
          </w:rPr>
          <w:t xml:space="preserve"> </w:t>
        </w:r>
      </w:ins>
      <w:del w:id="2676" w:author="Shimon" w:date="2019-07-28T13:31:00Z">
        <w:r w:rsidRPr="00681ABF" w:rsidDel="00DB61F5">
          <w:rPr>
            <w:rStyle w:val="emailstyle17"/>
            <w:rFonts w:cs="David" w:hint="cs"/>
            <w:color w:val="auto"/>
            <w:sz w:val="22"/>
            <w:rtl/>
          </w:rPr>
          <w:delText>.</w:delText>
        </w:r>
      </w:del>
    </w:p>
    <w:p w14:paraId="50C4682C" w14:textId="173D92E0" w:rsidR="00D85373" w:rsidRDefault="00D85373" w:rsidP="00337F2F">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סיכום ביניים</w:t>
      </w:r>
    </w:p>
    <w:p w14:paraId="59B59069" w14:textId="77777777" w:rsidR="00D85373" w:rsidRPr="002D56F2" w:rsidRDefault="00D85373" w:rsidP="00337F2F">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20F1FF4B" w14:textId="1CBC9E43" w:rsidR="00D85373" w:rsidRDefault="00D85373">
      <w:pPr>
        <w:pStyle w:val="11"/>
        <w:tabs>
          <w:tab w:val="left" w:pos="1250"/>
        </w:tabs>
        <w:spacing w:before="0" w:after="240" w:line="360" w:lineRule="auto"/>
        <w:ind w:left="1250" w:firstLine="0"/>
        <w:rPr>
          <w:rStyle w:val="emailstyle17"/>
          <w:rFonts w:cs="David"/>
          <w:color w:val="auto"/>
          <w:sz w:val="22"/>
          <w:rtl/>
        </w:rPr>
        <w:pPrChange w:id="2677" w:author="Shimon" w:date="2019-07-30T18:45:00Z">
          <w:pPr>
            <w:pStyle w:val="11"/>
            <w:tabs>
              <w:tab w:val="left" w:pos="1250"/>
            </w:tabs>
            <w:spacing w:before="0" w:after="240" w:line="360" w:lineRule="auto"/>
            <w:ind w:left="1250" w:firstLine="0"/>
          </w:pPr>
        </w:pPrChange>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w:t>
      </w:r>
      <w:ins w:id="2678" w:author="Shimon" w:date="2019-07-30T18:40:00Z">
        <w:r w:rsidR="00681ABF">
          <w:rPr>
            <w:rStyle w:val="emailstyle17"/>
            <w:rFonts w:cs="David" w:hint="cs"/>
            <w:color w:val="auto"/>
            <w:sz w:val="22"/>
            <w:rtl/>
          </w:rPr>
          <w:t xml:space="preserve">על כל אחת מ-20.33 שנות עבודתו במסגרת זו </w:t>
        </w:r>
      </w:ins>
      <w:ins w:id="2679" w:author="Shimon" w:date="2019-07-30T18:41:00Z">
        <w:r w:rsidR="00E26107">
          <w:rPr>
            <w:rStyle w:val="emailstyle17"/>
            <w:rFonts w:cs="David" w:hint="cs"/>
            <w:color w:val="auto"/>
            <w:sz w:val="22"/>
            <w:rtl/>
          </w:rPr>
          <w:t>ובס"ה 42.66</w:t>
        </w:r>
      </w:ins>
      <w:ins w:id="2680" w:author="Shimon" w:date="2019-07-30T18:42:00Z">
        <w:r w:rsidR="00E26107">
          <w:rPr>
            <w:rStyle w:val="emailstyle17"/>
            <w:rFonts w:cs="David" w:hint="cs"/>
            <w:color w:val="auto"/>
            <w:sz w:val="22"/>
            <w:rtl/>
          </w:rPr>
          <w:t>% ממשכורת ב</w:t>
        </w:r>
      </w:ins>
      <w:ins w:id="2681" w:author="Shimon" w:date="2019-07-30T18:45:00Z">
        <w:r w:rsidR="00E26107">
          <w:rPr>
            <w:rStyle w:val="emailstyle17"/>
            <w:rFonts w:cs="David" w:hint="cs"/>
            <w:color w:val="auto"/>
            <w:sz w:val="22"/>
            <w:rtl/>
          </w:rPr>
          <w:t>דרגה 46+ , ולמצער 45+ בשיא הותק,</w:t>
        </w:r>
      </w:ins>
      <w:del w:id="2682" w:author="Shimon" w:date="2019-07-30T18:43:00Z">
        <w:r w:rsidDel="00E26107">
          <w:rPr>
            <w:rStyle w:val="emailstyle17"/>
            <w:rFonts w:cs="David" w:hint="cs"/>
            <w:color w:val="auto"/>
            <w:sz w:val="22"/>
            <w:rtl/>
          </w:rPr>
          <w:delText>בהתאם למשכורת המגיעה לתובע כעובד דירוג</w:delText>
        </w:r>
      </w:del>
      <w:del w:id="2683" w:author="Shimon" w:date="2019-07-30T18:45:00Z">
        <w:r w:rsidDel="00E26107">
          <w:rPr>
            <w:rStyle w:val="emailstyle17"/>
            <w:rFonts w:cs="David" w:hint="cs"/>
            <w:color w:val="auto"/>
            <w:sz w:val="22"/>
            <w:rtl/>
          </w:rPr>
          <w:delText xml:space="preserve"> </w:delText>
        </w:r>
        <w:r w:rsidDel="00E26107">
          <w:rPr>
            <w:rStyle w:val="emailstyle17"/>
            <w:rFonts w:cs="David"/>
            <w:color w:val="auto"/>
            <w:sz w:val="22"/>
            <w:rtl/>
          </w:rPr>
          <w:delText>–</w:delText>
        </w:r>
        <w:r w:rsidDel="00E26107">
          <w:rPr>
            <w:rStyle w:val="emailstyle17"/>
            <w:rFonts w:cs="David" w:hint="cs"/>
            <w:color w:val="auto"/>
            <w:sz w:val="22"/>
            <w:rtl/>
          </w:rPr>
          <w:delText xml:space="preserve"> דרגה </w:delText>
        </w:r>
      </w:del>
      <w:del w:id="2684" w:author="Shimon" w:date="2019-07-30T18:43:00Z">
        <w:r w:rsidDel="00E26107">
          <w:rPr>
            <w:rStyle w:val="emailstyle17"/>
            <w:rFonts w:cs="David" w:hint="cs"/>
            <w:color w:val="auto"/>
            <w:sz w:val="22"/>
            <w:rtl/>
          </w:rPr>
          <w:delText>(כאמור, גם בעניין דרגתו ה</w:delText>
        </w:r>
      </w:del>
      <w:del w:id="2685" w:author="Shimon" w:date="2019-07-30T18:44:00Z">
        <w:r w:rsidDel="00E26107">
          <w:rPr>
            <w:rStyle w:val="emailstyle17"/>
            <w:rFonts w:cs="David" w:hint="cs"/>
            <w:color w:val="auto"/>
            <w:sz w:val="22"/>
            <w:rtl/>
          </w:rPr>
          <w:delText>קובעת</w:delText>
        </w:r>
      </w:del>
      <w:ins w:id="2686" w:author="Shimon" w:date="2019-07-30T18:44:00Z">
        <w:r w:rsidR="00E26107">
          <w:rPr>
            <w:rStyle w:val="emailstyle17"/>
            <w:rFonts w:cs="David" w:hint="cs"/>
            <w:color w:val="auto"/>
            <w:sz w:val="22"/>
            <w:rtl/>
          </w:rPr>
          <w:t xml:space="preserve"> עליה</w:t>
        </w:r>
      </w:ins>
      <w:r>
        <w:rPr>
          <w:rStyle w:val="emailstyle17"/>
          <w:rFonts w:cs="David" w:hint="cs"/>
          <w:color w:val="auto"/>
          <w:sz w:val="22"/>
          <w:rtl/>
        </w:rPr>
        <w:t xml:space="preserve"> חלוקים הצדדים).</w:t>
      </w:r>
      <w:del w:id="2687" w:author="Shimon" w:date="2019-07-30T18:44:00Z">
        <w:r w:rsidDel="00E26107">
          <w:rPr>
            <w:rStyle w:val="emailstyle17"/>
            <w:rFonts w:cs="David" w:hint="cs"/>
            <w:color w:val="auto"/>
            <w:sz w:val="22"/>
            <w:rtl/>
          </w:rPr>
          <w:delText xml:space="preserve"> עבד התובע בכתב מינוי תקופה של </w:delText>
        </w:r>
      </w:del>
      <w:del w:id="2688" w:author="Shimon" w:date="2019-07-28T12:49:00Z">
        <w:r w:rsidDel="001D0516">
          <w:rPr>
            <w:rStyle w:val="emailstyle17"/>
            <w:rFonts w:cs="David" w:hint="cs"/>
            <w:color w:val="auto"/>
            <w:sz w:val="22"/>
            <w:rtl/>
          </w:rPr>
          <w:delText>22</w:delText>
        </w:r>
      </w:del>
      <w:del w:id="2689" w:author="Shimon" w:date="2019-07-28T13:52:00Z">
        <w:r w:rsidDel="00534482">
          <w:rPr>
            <w:rStyle w:val="emailstyle17"/>
            <w:rFonts w:cs="David" w:hint="cs"/>
            <w:color w:val="auto"/>
            <w:sz w:val="22"/>
            <w:rtl/>
          </w:rPr>
          <w:delText>.</w:delText>
        </w:r>
      </w:del>
      <w:del w:id="2690" w:author="Shimon" w:date="2019-07-28T12:49:00Z">
        <w:r w:rsidDel="001D0516">
          <w:rPr>
            <w:rStyle w:val="emailstyle17"/>
            <w:rFonts w:cs="David" w:hint="cs"/>
            <w:color w:val="auto"/>
            <w:sz w:val="22"/>
            <w:rtl/>
          </w:rPr>
          <w:delText xml:space="preserve">33 </w:delText>
        </w:r>
      </w:del>
      <w:del w:id="2691" w:author="Shimon" w:date="2019-07-30T18:44:00Z">
        <w:r w:rsidR="00534482" w:rsidDel="00E26107">
          <w:rPr>
            <w:rStyle w:val="emailstyle17"/>
            <w:rFonts w:cs="David" w:hint="cs"/>
            <w:color w:val="auto"/>
            <w:sz w:val="22"/>
            <w:rtl/>
          </w:rPr>
          <w:delText xml:space="preserve"> 20.33 ש</w:delText>
        </w:r>
        <w:r w:rsidDel="00E26107">
          <w:rPr>
            <w:rStyle w:val="emailstyle17"/>
            <w:rFonts w:cs="David" w:hint="cs"/>
            <w:color w:val="auto"/>
            <w:sz w:val="22"/>
            <w:rtl/>
          </w:rPr>
          <w:delText xml:space="preserve">נים, ובהתאם הוא זכאי לפנסיה בשיעור של </w:delText>
        </w:r>
      </w:del>
      <w:del w:id="2692" w:author="Shimon" w:date="2019-07-28T12:50:00Z">
        <w:r w:rsidDel="001D0516">
          <w:rPr>
            <w:rStyle w:val="emailstyle17"/>
            <w:rFonts w:cs="David" w:hint="cs"/>
            <w:color w:val="auto"/>
            <w:sz w:val="22"/>
            <w:rtl/>
          </w:rPr>
          <w:delText>4</w:delText>
        </w:r>
      </w:del>
      <w:del w:id="2693" w:author="Shimon" w:date="2019-07-30T18:44:00Z">
        <w:r w:rsidR="00534482" w:rsidDel="00E26107">
          <w:rPr>
            <w:rStyle w:val="emailstyle17"/>
            <w:rFonts w:cs="David" w:hint="cs"/>
            <w:color w:val="auto"/>
            <w:sz w:val="22"/>
            <w:rtl/>
          </w:rPr>
          <w:delText>2</w:delText>
        </w:r>
        <w:r w:rsidDel="00E26107">
          <w:rPr>
            <w:rStyle w:val="emailstyle17"/>
            <w:rFonts w:cs="David" w:hint="cs"/>
            <w:color w:val="auto"/>
            <w:sz w:val="22"/>
            <w:rtl/>
          </w:rPr>
          <w:delText>.66%</w:delText>
        </w:r>
      </w:del>
      <w:r>
        <w:rPr>
          <w:rStyle w:val="emailstyle17"/>
          <w:rFonts w:cs="David" w:hint="cs"/>
          <w:color w:val="auto"/>
          <w:sz w:val="22"/>
          <w:rtl/>
        </w:rPr>
        <w:t xml:space="preserve"> בגין תקופה זאת.</w:t>
      </w:r>
    </w:p>
    <w:p w14:paraId="05073DC5" w14:textId="37F5BF05" w:rsidR="00BA4273" w:rsidDel="00E26107" w:rsidRDefault="00E26107">
      <w:pPr>
        <w:pStyle w:val="11"/>
        <w:tabs>
          <w:tab w:val="left" w:pos="1250"/>
        </w:tabs>
        <w:spacing w:before="0" w:after="240" w:line="360" w:lineRule="auto"/>
        <w:ind w:left="1250" w:firstLine="0"/>
        <w:rPr>
          <w:del w:id="2694" w:author="Shimon" w:date="2019-07-30T18:46:00Z"/>
          <w:rStyle w:val="emailstyle17"/>
          <w:rFonts w:cs="David"/>
          <w:color w:val="auto"/>
          <w:sz w:val="22"/>
        </w:rPr>
        <w:pPrChange w:id="2695" w:author="Shimon" w:date="2019-07-28T12:48:00Z">
          <w:pPr>
            <w:pStyle w:val="11"/>
            <w:tabs>
              <w:tab w:val="left" w:pos="1250"/>
            </w:tabs>
            <w:spacing w:before="0" w:after="240" w:line="360" w:lineRule="auto"/>
            <w:ind w:left="1250" w:firstLine="0"/>
          </w:pPr>
        </w:pPrChange>
      </w:pPr>
      <w:ins w:id="2696" w:author="Shimon" w:date="2019-07-30T18:46:00Z">
        <w:r w:rsidDel="00E26107">
          <w:rPr>
            <w:rStyle w:val="emailstyle17"/>
            <w:rFonts w:cs="David" w:hint="cs"/>
            <w:color w:val="auto"/>
            <w:sz w:val="22"/>
            <w:rtl/>
          </w:rPr>
          <w:t xml:space="preserve"> </w:t>
        </w:r>
      </w:ins>
      <w:del w:id="2697" w:author="Shimon" w:date="2019-07-30T18:46:00Z">
        <w:r w:rsidR="00BA4273" w:rsidDel="00E26107">
          <w:rPr>
            <w:rStyle w:val="emailstyle17"/>
            <w:rFonts w:cs="David" w:hint="cs"/>
            <w:color w:val="auto"/>
            <w:sz w:val="22"/>
            <w:rtl/>
          </w:rPr>
          <w:delText>הדרגה הקובעת לצורך חישוב הפנסיה היא דרגה 46+, ולמע</w:delText>
        </w:r>
      </w:del>
      <w:del w:id="2698" w:author="Shimon" w:date="2019-07-28T12:48:00Z">
        <w:r w:rsidR="00BA4273" w:rsidDel="001D0516">
          <w:rPr>
            <w:rStyle w:val="emailstyle17"/>
            <w:rFonts w:cs="David" w:hint="cs"/>
            <w:color w:val="auto"/>
            <w:sz w:val="22"/>
            <w:rtl/>
          </w:rPr>
          <w:delText>צ</w:delText>
        </w:r>
      </w:del>
      <w:del w:id="2699" w:author="Shimon" w:date="2019-07-30T18:46:00Z">
        <w:r w:rsidR="00BA4273" w:rsidDel="00E26107">
          <w:rPr>
            <w:rStyle w:val="emailstyle17"/>
            <w:rFonts w:cs="David" w:hint="cs"/>
            <w:color w:val="auto"/>
            <w:sz w:val="22"/>
            <w:rtl/>
          </w:rPr>
          <w:delText xml:space="preserve">ר </w:delText>
        </w:r>
        <w:r w:rsidR="00BA4273" w:rsidDel="00E26107">
          <w:rPr>
            <w:rStyle w:val="emailstyle17"/>
            <w:rFonts w:cs="David"/>
            <w:color w:val="auto"/>
            <w:sz w:val="22"/>
            <w:rtl/>
          </w:rPr>
          <w:delText>–</w:delText>
        </w:r>
        <w:r w:rsidR="00BA4273" w:rsidDel="00E26107">
          <w:rPr>
            <w:rStyle w:val="emailstyle17"/>
            <w:rFonts w:cs="David" w:hint="cs"/>
            <w:color w:val="auto"/>
            <w:sz w:val="22"/>
            <w:rtl/>
          </w:rPr>
          <w:delText xml:space="preserve"> 45+.</w:delText>
        </w:r>
      </w:del>
    </w:p>
    <w:p w14:paraId="7EDBACD2"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Pr>
      </w:pPr>
      <w:r w:rsidRPr="002D56F2">
        <w:rPr>
          <w:rStyle w:val="emailstyle17"/>
          <w:rFonts w:cs="David"/>
          <w:b/>
          <w:bCs/>
          <w:color w:val="auto"/>
          <w:sz w:val="22"/>
          <w:rtl/>
        </w:rPr>
        <w:lastRenderedPageBreak/>
        <w:t xml:space="preserve">(בנוסף) </w:t>
      </w: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למשכורתו הקובעת של התובע בחוזה הבכירים. התובע היה אמור לעבוד 24 שנים (עד תום החוזה האחרון) בחוזה בכירים, ובהתאם הוא זכאי לפנסיה בשיעור של 48% בגין תקופה זאת.</w:t>
      </w:r>
    </w:p>
    <w:p w14:paraId="4C81E68E"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לחילופין</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w:t>
      </w:r>
    </w:p>
    <w:p w14:paraId="2E76AF94" w14:textId="24EDC9D3" w:rsidR="00D85373" w:rsidRPr="006B6226" w:rsidRDefault="00D85373" w:rsidP="00534482">
      <w:pPr>
        <w:pStyle w:val="11"/>
        <w:tabs>
          <w:tab w:val="left" w:pos="1250"/>
        </w:tabs>
        <w:spacing w:before="0" w:after="240" w:line="360" w:lineRule="auto"/>
        <w:ind w:left="1250" w:firstLine="0"/>
        <w:rPr>
          <w:rStyle w:val="emailstyle17"/>
          <w:rFonts w:cs="David"/>
          <w:color w:val="auto"/>
          <w:sz w:val="22"/>
        </w:rPr>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r w:rsidRPr="006B6226">
        <w:rPr>
          <w:rStyle w:val="emailstyle17"/>
          <w:rFonts w:cs="David" w:hint="eastAsia"/>
          <w:color w:val="auto"/>
          <w:sz w:val="22"/>
          <w:rtl/>
        </w:rPr>
        <w:t xml:space="preserve">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לפי</w:t>
      </w:r>
      <w:r w:rsidRPr="000D7AB2">
        <w:rPr>
          <w:rStyle w:val="emailstyle17"/>
          <w:rFonts w:cs="David"/>
          <w:color w:val="auto"/>
          <w:sz w:val="22"/>
          <w:rtl/>
        </w:rPr>
        <w:t xml:space="preserve"> </w:t>
      </w:r>
      <w:r w:rsidRPr="000D7AB2">
        <w:rPr>
          <w:rStyle w:val="emailstyle17"/>
          <w:rFonts w:cs="David" w:hint="eastAsia"/>
          <w:color w:val="auto"/>
          <w:sz w:val="22"/>
          <w:rtl/>
        </w:rPr>
        <w:t>כתב</w:t>
      </w:r>
      <w:r w:rsidRPr="000D7AB2">
        <w:rPr>
          <w:rStyle w:val="emailstyle17"/>
          <w:rFonts w:cs="David"/>
          <w:color w:val="auto"/>
          <w:sz w:val="22"/>
          <w:rtl/>
        </w:rPr>
        <w:t xml:space="preserve"> </w:t>
      </w:r>
      <w:r w:rsidRPr="000D7AB2">
        <w:rPr>
          <w:rStyle w:val="emailstyle17"/>
          <w:rFonts w:cs="David" w:hint="eastAsia"/>
          <w:color w:val="auto"/>
          <w:sz w:val="22"/>
          <w:rtl/>
        </w:rPr>
        <w:t>מינוי</w:t>
      </w:r>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w:t>
      </w:r>
      <w:r w:rsidR="00534482">
        <w:rPr>
          <w:rStyle w:val="emailstyle17"/>
          <w:rFonts w:cs="David" w:hint="cs"/>
          <w:color w:val="auto"/>
          <w:sz w:val="22"/>
          <w:rtl/>
        </w:rPr>
        <w:t>2</w:t>
      </w:r>
      <w:r w:rsidRPr="006B6226">
        <w:rPr>
          <w:rStyle w:val="emailstyle17"/>
          <w:rFonts w:cs="David" w:hint="cs"/>
          <w:color w:val="auto"/>
          <w:sz w:val="22"/>
          <w:rtl/>
        </w:rPr>
        <w:t xml:space="preserve">.66%; </w:t>
      </w:r>
      <w:r w:rsidRPr="000D7AB2">
        <w:rPr>
          <w:rStyle w:val="emailstyle17"/>
          <w:rFonts w:cs="David"/>
          <w:color w:val="auto"/>
          <w:sz w:val="22"/>
          <w:rtl/>
        </w:rPr>
        <w:t xml:space="preserve">(בנוסף)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eastAsia"/>
          <w:color w:val="auto"/>
          <w:sz w:val="22"/>
          <w:rtl/>
        </w:rPr>
        <w:t>שנ</w:t>
      </w:r>
      <w:r>
        <w:rPr>
          <w:rStyle w:val="emailstyle17"/>
          <w:rFonts w:cs="David" w:hint="cs"/>
          <w:color w:val="auto"/>
          <w:sz w:val="22"/>
          <w:rtl/>
        </w:rPr>
        <w:t>ו</w:t>
      </w:r>
      <w:r w:rsidRPr="000D7AB2">
        <w:rPr>
          <w:rStyle w:val="emailstyle17"/>
          <w:rFonts w:cs="David" w:hint="eastAsia"/>
          <w:color w:val="auto"/>
          <w:sz w:val="22"/>
          <w:rtl/>
        </w:rPr>
        <w:t>ת</w:t>
      </w:r>
      <w:r w:rsidRPr="000D7AB2">
        <w:rPr>
          <w:rStyle w:val="emailstyle17"/>
          <w:rFonts w:cs="David"/>
          <w:color w:val="auto"/>
          <w:sz w:val="22"/>
          <w:rtl/>
        </w:rPr>
        <w:t xml:space="preserve"> </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בחוזה</w:t>
      </w:r>
      <w:r w:rsidRPr="000D7AB2">
        <w:rPr>
          <w:rStyle w:val="emailstyle17"/>
          <w:rFonts w:cs="David"/>
          <w:color w:val="auto"/>
          <w:sz w:val="22"/>
          <w:rtl/>
        </w:rPr>
        <w:t xml:space="preserve"> </w:t>
      </w:r>
      <w:r w:rsidRPr="000D7AB2">
        <w:rPr>
          <w:rStyle w:val="emailstyle17"/>
          <w:rFonts w:cs="David" w:hint="eastAsia"/>
          <w:color w:val="auto"/>
          <w:sz w:val="22"/>
          <w:rtl/>
        </w:rPr>
        <w:t>בכירים</w:t>
      </w:r>
      <w:r>
        <w:rPr>
          <w:rStyle w:val="emailstyle17"/>
          <w:rFonts w:cs="David" w:hint="cs"/>
          <w:color w:val="auto"/>
          <w:sz w:val="22"/>
          <w:rtl/>
        </w:rPr>
        <w:t xml:space="preserve"> (22 שנים ועוד ארבעה חודשים)</w:t>
      </w:r>
      <w:r w:rsidRPr="006B6226">
        <w:rPr>
          <w:rStyle w:val="emailstyle17"/>
          <w:rFonts w:cs="David" w:hint="cs"/>
          <w:color w:val="auto"/>
          <w:sz w:val="22"/>
          <w:rtl/>
        </w:rPr>
        <w:t xml:space="preserve"> </w:t>
      </w:r>
      <w:r w:rsidRPr="006B6226">
        <w:rPr>
          <w:rStyle w:val="emailstyle17"/>
          <w:rFonts w:cs="David"/>
          <w:color w:val="auto"/>
          <w:sz w:val="22"/>
          <w:rtl/>
        </w:rPr>
        <w:t>–</w:t>
      </w:r>
      <w:r>
        <w:rPr>
          <w:rStyle w:val="emailstyle17"/>
          <w:rFonts w:cs="David" w:hint="cs"/>
          <w:color w:val="auto"/>
          <w:sz w:val="22"/>
          <w:rtl/>
        </w:rPr>
        <w:t>44.67%.</w:t>
      </w:r>
    </w:p>
    <w:p w14:paraId="1A3A7A03"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חילופין</w:t>
      </w:r>
      <w:r>
        <w:rPr>
          <w:rStyle w:val="emailstyle17"/>
          <w:rFonts w:cs="David" w:hint="cs"/>
          <w:color w:val="auto"/>
          <w:sz w:val="22"/>
          <w:rtl/>
        </w:rPr>
        <w:t xml:space="preserve"> - </w:t>
      </w:r>
    </w:p>
    <w:p w14:paraId="30FB7123" w14:textId="0EF940AD" w:rsidR="00D85373" w:rsidRDefault="00D85373">
      <w:pPr>
        <w:pStyle w:val="11"/>
        <w:tabs>
          <w:tab w:val="left" w:pos="1250"/>
        </w:tabs>
        <w:spacing w:before="0" w:after="240" w:line="360" w:lineRule="auto"/>
        <w:ind w:left="1250" w:firstLine="0"/>
        <w:rPr>
          <w:rStyle w:val="emailstyle17"/>
          <w:rFonts w:cs="David"/>
          <w:color w:val="auto"/>
          <w:sz w:val="22"/>
          <w:rtl/>
        </w:rPr>
        <w:pPrChange w:id="2700" w:author="Shimon" w:date="2019-07-30T18:49:00Z">
          <w:pPr>
            <w:pStyle w:val="11"/>
            <w:tabs>
              <w:tab w:val="left" w:pos="1250"/>
            </w:tabs>
            <w:spacing w:before="0" w:after="240" w:line="360" w:lineRule="auto"/>
            <w:ind w:left="1250" w:firstLine="0"/>
          </w:pPr>
        </w:pPrChange>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w:t>
      </w:r>
      <w:ins w:id="2701" w:author="Shimon" w:date="2019-07-30T18:47:00Z">
        <w:r w:rsidR="00E26107">
          <w:rPr>
            <w:rStyle w:val="emailstyle17"/>
            <w:rFonts w:cs="David" w:hint="cs"/>
            <w:color w:val="auto"/>
            <w:sz w:val="22"/>
            <w:rtl/>
          </w:rPr>
          <w:t xml:space="preserve">הפנסיה </w:t>
        </w:r>
      </w:ins>
      <w:r w:rsidR="00BA4273">
        <w:rPr>
          <w:rStyle w:val="emailstyle17"/>
          <w:rFonts w:cs="David" w:hint="cs"/>
          <w:color w:val="auto"/>
          <w:sz w:val="22"/>
          <w:rtl/>
        </w:rPr>
        <w:t>כפו</w:t>
      </w:r>
      <w:ins w:id="2702" w:author="Shimon" w:date="2019-07-30T18:47:00Z">
        <w:r w:rsidR="00E26107">
          <w:rPr>
            <w:rStyle w:val="emailstyle17"/>
            <w:rFonts w:cs="David" w:hint="cs"/>
            <w:color w:val="auto"/>
            <w:sz w:val="22"/>
            <w:rtl/>
          </w:rPr>
          <w:t>פה</w:t>
        </w:r>
      </w:ins>
      <w:del w:id="2703" w:author="Shimon" w:date="2019-07-30T18:47:00Z">
        <w:r w:rsidR="00BA4273" w:rsidDel="00E26107">
          <w:rPr>
            <w:rStyle w:val="emailstyle17"/>
            <w:rFonts w:cs="David" w:hint="cs"/>
            <w:color w:val="auto"/>
            <w:sz w:val="22"/>
            <w:rtl/>
          </w:rPr>
          <w:delText>ף</w:delText>
        </w:r>
      </w:del>
      <w:r w:rsidR="00BA4273">
        <w:rPr>
          <w:rStyle w:val="emailstyle17"/>
          <w:rFonts w:cs="David" w:hint="cs"/>
          <w:color w:val="auto"/>
          <w:sz w:val="22"/>
          <w:rtl/>
        </w:rPr>
        <w:t xml:space="preserve"> לתקרה של 70% (35 שנות עבודה בלבד), הרי שיש לחשבה כך: עבור תקופת עבודה בחוזה בכירים</w:t>
      </w:r>
      <w:ins w:id="2704" w:author="Shimon" w:date="2019-07-30T18:47:00Z">
        <w:r w:rsidR="00E26107">
          <w:rPr>
            <w:rStyle w:val="emailstyle17"/>
            <w:rFonts w:cs="David" w:hint="cs"/>
            <w:color w:val="auto"/>
            <w:sz w:val="22"/>
            <w:rtl/>
          </w:rPr>
          <w:t>(24 שנה)</w:t>
        </w:r>
      </w:ins>
      <w:r w:rsidR="00BA4273">
        <w:rPr>
          <w:rStyle w:val="emailstyle17"/>
          <w:rFonts w:cs="David" w:hint="cs"/>
          <w:color w:val="auto"/>
          <w:sz w:val="22"/>
          <w:rtl/>
        </w:rPr>
        <w:t xml:space="preserve"> </w:t>
      </w:r>
      <w:r w:rsidR="00BA4273">
        <w:rPr>
          <w:rStyle w:val="emailstyle17"/>
          <w:rFonts w:cs="David"/>
          <w:color w:val="auto"/>
          <w:sz w:val="22"/>
          <w:rtl/>
        </w:rPr>
        <w:t>–</w:t>
      </w:r>
      <w:r w:rsidR="00BA4273">
        <w:rPr>
          <w:rStyle w:val="emailstyle17"/>
          <w:rFonts w:cs="David" w:hint="cs"/>
          <w:color w:val="auto"/>
          <w:sz w:val="22"/>
          <w:rtl/>
        </w:rPr>
        <w:t xml:space="preserve"> 48%</w:t>
      </w:r>
      <w:ins w:id="2705" w:author="Shimon" w:date="2019-07-30T18:47:00Z">
        <w:r w:rsidR="00E26107">
          <w:rPr>
            <w:rStyle w:val="emailstyle17"/>
            <w:rFonts w:cs="David" w:hint="cs"/>
            <w:color w:val="auto"/>
            <w:sz w:val="22"/>
            <w:rtl/>
          </w:rPr>
          <w:t xml:space="preserve"> מ</w:t>
        </w:r>
      </w:ins>
      <w:ins w:id="2706" w:author="Shimon" w:date="2019-07-30T18:48:00Z">
        <w:r w:rsidR="00E26107">
          <w:rPr>
            <w:rStyle w:val="emailstyle17"/>
            <w:rFonts w:cs="David" w:hint="cs"/>
            <w:color w:val="auto"/>
            <w:sz w:val="22"/>
            <w:rtl/>
          </w:rPr>
          <w:t>המשכורת הכוללת המעודכנת לפי החוזה</w:t>
        </w:r>
      </w:ins>
      <w:r w:rsidR="00BA4273">
        <w:rPr>
          <w:rStyle w:val="emailstyle17"/>
          <w:rFonts w:cs="David" w:hint="cs"/>
          <w:color w:val="auto"/>
          <w:sz w:val="22"/>
          <w:rtl/>
        </w:rPr>
        <w:t xml:space="preserve">; </w:t>
      </w:r>
      <w:ins w:id="2707" w:author="Shimon" w:date="2019-07-30T18:48:00Z">
        <w:r w:rsidR="00E26107">
          <w:rPr>
            <w:rStyle w:val="emailstyle17"/>
            <w:rFonts w:cs="David" w:hint="cs"/>
            <w:color w:val="auto"/>
            <w:sz w:val="22"/>
            <w:rtl/>
          </w:rPr>
          <w:t xml:space="preserve">והיתרה, </w:t>
        </w:r>
      </w:ins>
      <w:r w:rsidR="00BA4273">
        <w:rPr>
          <w:rStyle w:val="emailstyle17"/>
          <w:rFonts w:cs="David" w:hint="cs"/>
          <w:color w:val="auto"/>
          <w:sz w:val="22"/>
          <w:rtl/>
        </w:rPr>
        <w:t xml:space="preserve">עבור תקופת עבודה </w:t>
      </w:r>
      <w:del w:id="2708" w:author="Shimon" w:date="2019-07-30T18:48:00Z">
        <w:r w:rsidR="00BA4273" w:rsidDel="00E26107">
          <w:rPr>
            <w:rStyle w:val="emailstyle17"/>
            <w:rFonts w:cs="David" w:hint="cs"/>
            <w:color w:val="auto"/>
            <w:sz w:val="22"/>
            <w:rtl/>
          </w:rPr>
          <w:delText>בחוזה</w:delText>
        </w:r>
      </w:del>
      <w:r w:rsidR="00BA4273">
        <w:rPr>
          <w:rStyle w:val="emailstyle17"/>
          <w:rFonts w:cs="David" w:hint="cs"/>
          <w:color w:val="auto"/>
          <w:sz w:val="22"/>
          <w:rtl/>
        </w:rPr>
        <w:t xml:space="preserve"> לפי כתב מינוי </w:t>
      </w:r>
      <w:r w:rsidR="00BA4273">
        <w:rPr>
          <w:rStyle w:val="emailstyle17"/>
          <w:rFonts w:cs="David"/>
          <w:color w:val="auto"/>
          <w:sz w:val="22"/>
          <w:rtl/>
        </w:rPr>
        <w:t>–</w:t>
      </w:r>
      <w:r w:rsidR="00BA4273">
        <w:rPr>
          <w:rStyle w:val="emailstyle17"/>
          <w:rFonts w:cs="David" w:hint="cs"/>
          <w:color w:val="auto"/>
          <w:sz w:val="22"/>
          <w:rtl/>
        </w:rPr>
        <w:t xml:space="preserve"> 22%.</w:t>
      </w:r>
      <w:ins w:id="2709" w:author="Shimon" w:date="2019-07-30T18:49:00Z">
        <w:r w:rsidR="00E26107">
          <w:rPr>
            <w:rStyle w:val="emailstyle17"/>
            <w:rFonts w:cs="David" w:hint="cs"/>
            <w:color w:val="auto"/>
            <w:sz w:val="22"/>
            <w:rtl/>
          </w:rPr>
          <w:t xml:space="preserve"> (70%-48%)</w:t>
        </w:r>
      </w:ins>
    </w:p>
    <w:p w14:paraId="45CFB6DD" w14:textId="77777777" w:rsidR="00E26107" w:rsidRDefault="00BA4273">
      <w:pPr>
        <w:pStyle w:val="11"/>
        <w:tabs>
          <w:tab w:val="left" w:pos="1250"/>
        </w:tabs>
        <w:spacing w:before="0" w:line="360" w:lineRule="auto"/>
        <w:ind w:left="1247" w:firstLine="0"/>
        <w:rPr>
          <w:ins w:id="2710" w:author="Shimon" w:date="2019-07-30T18:50:00Z"/>
          <w:rStyle w:val="emailstyle17"/>
          <w:rFonts w:cs="David"/>
          <w:color w:val="auto"/>
          <w:sz w:val="22"/>
          <w:rtl/>
        </w:rPr>
        <w:pPrChange w:id="2711" w:author="Shimon" w:date="2019-07-30T18:50:00Z">
          <w:pPr>
            <w:pStyle w:val="11"/>
            <w:tabs>
              <w:tab w:val="left" w:pos="1250"/>
            </w:tabs>
            <w:spacing w:before="0" w:after="240" w:line="360" w:lineRule="auto"/>
            <w:ind w:left="1250" w:firstLine="0"/>
          </w:pPr>
        </w:pPrChange>
      </w:pPr>
      <w:r>
        <w:rPr>
          <w:rStyle w:val="emailstyle17"/>
          <w:rFonts w:cs="David" w:hint="cs"/>
          <w:b/>
          <w:bCs/>
          <w:color w:val="auto"/>
          <w:sz w:val="22"/>
          <w:rtl/>
        </w:rPr>
        <w:t xml:space="preserve">למצער - </w:t>
      </w:r>
      <w:r>
        <w:rPr>
          <w:rStyle w:val="emailstyle17"/>
          <w:rFonts w:cs="David" w:hint="cs"/>
          <w:color w:val="auto"/>
          <w:sz w:val="22"/>
          <w:rtl/>
        </w:rPr>
        <w:t>עבור תקופת עבודה בחוזה בכירים</w:t>
      </w:r>
      <w:ins w:id="2712" w:author="Shimon" w:date="2019-07-30T18:49:00Z">
        <w:r w:rsidR="00E26107">
          <w:rPr>
            <w:rStyle w:val="emailstyle17"/>
            <w:rFonts w:cs="David" w:hint="cs"/>
            <w:color w:val="auto"/>
            <w:sz w:val="22"/>
            <w:rtl/>
          </w:rPr>
          <w:t xml:space="preserve"> (22</w:t>
        </w:r>
      </w:ins>
      <w:ins w:id="2713" w:author="Shimon" w:date="2019-07-30T18:50:00Z">
        <w:r w:rsidR="00E26107">
          <w:rPr>
            <w:rStyle w:val="emailstyle17"/>
            <w:rFonts w:cs="David" w:hint="cs"/>
            <w:color w:val="auto"/>
            <w:sz w:val="22"/>
            <w:rtl/>
          </w:rPr>
          <w:t>.333שנה)</w:t>
        </w:r>
      </w:ins>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44.67%; </w:t>
      </w:r>
    </w:p>
    <w:p w14:paraId="6FE2ED7E" w14:textId="07094194" w:rsidR="00BA4273" w:rsidRDefault="00BA42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color w:val="auto"/>
          <w:sz w:val="22"/>
          <w:rtl/>
        </w:rPr>
        <w:t xml:space="preserve">עבור תקופת עבודה בחוזה לפי כתב מינוי </w:t>
      </w:r>
      <w:r>
        <w:rPr>
          <w:rStyle w:val="emailstyle17"/>
          <w:rFonts w:cs="David"/>
          <w:color w:val="auto"/>
          <w:sz w:val="22"/>
          <w:rtl/>
        </w:rPr>
        <w:t>–</w:t>
      </w:r>
      <w:r>
        <w:rPr>
          <w:rStyle w:val="emailstyle17"/>
          <w:rFonts w:cs="David" w:hint="cs"/>
          <w:color w:val="auto"/>
          <w:sz w:val="22"/>
          <w:rtl/>
        </w:rPr>
        <w:t xml:space="preserve"> 25.33%</w:t>
      </w:r>
      <w:ins w:id="2714" w:author="Shimon" w:date="2019-07-30T18:51:00Z">
        <w:r w:rsidR="007D2334">
          <w:rPr>
            <w:rStyle w:val="emailstyle17"/>
            <w:rFonts w:cs="David" w:hint="cs"/>
            <w:color w:val="auto"/>
            <w:sz w:val="22"/>
            <w:rtl/>
          </w:rPr>
          <w:t xml:space="preserve"> (70%-44.67%)</w:t>
        </w:r>
      </w:ins>
      <w:del w:id="2715" w:author="Shimon" w:date="2019-07-30T18:51:00Z">
        <w:r w:rsidDel="007D2334">
          <w:rPr>
            <w:rStyle w:val="emailstyle17"/>
            <w:rFonts w:cs="David" w:hint="cs"/>
            <w:color w:val="auto"/>
            <w:sz w:val="22"/>
            <w:rtl/>
          </w:rPr>
          <w:delText>.</w:delText>
        </w:r>
      </w:del>
    </w:p>
    <w:p w14:paraId="047903B0" w14:textId="77777777" w:rsidR="00D85373" w:rsidRPr="00BB1ACC" w:rsidRDefault="00D85373"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B1A6469" w14:textId="5DB77D7F" w:rsidR="00B67C81" w:rsidRDefault="00BA4273"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התובע יטען כי הוא זכאי לפנסיה לפי שכר קובע של __________ ₪, בהתאם לאמור לעיל.</w:t>
      </w:r>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Pr="00F22363"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3C450500" w14:textId="77777777" w:rsidR="00B67C81" w:rsidRPr="00FD06A7" w:rsidRDefault="00B67C81" w:rsidP="00506C84">
      <w:pPr>
        <w:pStyle w:val="11"/>
        <w:tabs>
          <w:tab w:val="left" w:pos="453"/>
        </w:tabs>
        <w:spacing w:before="0" w:after="240" w:line="360" w:lineRule="auto"/>
        <w:ind w:left="510" w:hanging="425"/>
        <w:rPr>
          <w:i/>
          <w:iCs/>
          <w:sz w:val="24"/>
          <w:rtl/>
        </w:rPr>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lastRenderedPageBreak/>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77777777" w:rsidR="0084507D" w:rsidRPr="00D74F54" w:rsidRDefault="0084507D" w:rsidP="00726756">
      <w:pPr>
        <w:numPr>
          <w:ilvl w:val="1"/>
          <w:numId w:val="14"/>
        </w:numPr>
        <w:tabs>
          <w:tab w:val="clear" w:pos="792"/>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r w:rsidR="009E4D90" w:rsidRPr="00D74F54">
        <w:rPr>
          <w:rFonts w:cs="David" w:hint="cs"/>
          <w:highlight w:val="yellow"/>
          <w:rtl/>
        </w:rPr>
        <w:t>709,340</w:t>
      </w:r>
      <w:r w:rsidRPr="00D74F54">
        <w:rPr>
          <w:rFonts w:cs="David" w:hint="cs"/>
          <w:highlight w:val="yellow"/>
          <w:rtl/>
        </w:rPr>
        <w:t xml:space="preserve"> ₪; </w:t>
      </w:r>
    </w:p>
    <w:p w14:paraId="0275167F"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סעד הצהרתי בעניין הפנסיה</w:t>
      </w:r>
    </w:p>
    <w:p w14:paraId="60ECC1EE"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 xml:space="preserve">הפרשי פנסיה רטרואקטיביים - ________ ₪ </w:t>
      </w:r>
    </w:p>
    <w:p w14:paraId="75D89F5A" w14:textId="6F557DB4" w:rsidR="0084507D" w:rsidRPr="00D74F54" w:rsidRDefault="0084507D">
      <w:pPr>
        <w:numPr>
          <w:ilvl w:val="1"/>
          <w:numId w:val="14"/>
        </w:numPr>
        <w:tabs>
          <w:tab w:val="clear" w:pos="792"/>
          <w:tab w:val="left" w:pos="1286"/>
        </w:tabs>
        <w:spacing w:after="240" w:line="360" w:lineRule="auto"/>
        <w:ind w:left="1286" w:right="0" w:hanging="720"/>
        <w:jc w:val="both"/>
        <w:rPr>
          <w:rFonts w:cs="David"/>
        </w:rPr>
        <w:pPrChange w:id="2716" w:author="Shimon" w:date="2019-07-30T18:52:00Z">
          <w:pPr>
            <w:numPr>
              <w:ilvl w:val="1"/>
              <w:numId w:val="14"/>
            </w:numPr>
            <w:tabs>
              <w:tab w:val="num" w:pos="792"/>
              <w:tab w:val="left" w:pos="1286"/>
            </w:tabs>
            <w:spacing w:after="240" w:line="360" w:lineRule="auto"/>
            <w:ind w:left="1286" w:right="792" w:hanging="720"/>
            <w:jc w:val="both"/>
          </w:pPr>
        </w:pPrChange>
      </w:pPr>
      <w:r w:rsidRPr="00D51CEB">
        <w:rPr>
          <w:rFonts w:cs="David" w:hint="cs"/>
          <w:rtl/>
        </w:rPr>
        <w:t xml:space="preserve">עגמת נפש </w:t>
      </w:r>
      <w:ins w:id="2717" w:author="Shimon" w:date="2019-07-30T18:52:00Z">
        <w:r w:rsidR="007D2334">
          <w:rPr>
            <w:rFonts w:cs="David" w:hint="cs"/>
            <w:rtl/>
          </w:rPr>
          <w:t>והפסדי השתכרות</w:t>
        </w:r>
      </w:ins>
      <w:r w:rsidRPr="00EB06C7">
        <w:rPr>
          <w:rFonts w:cs="David"/>
          <w:rtl/>
        </w:rPr>
        <w:t>–</w:t>
      </w:r>
      <w:r w:rsidR="00416509" w:rsidRPr="00726756">
        <w:rPr>
          <w:rFonts w:cs="David" w:hint="cs"/>
          <w:rtl/>
        </w:rPr>
        <w:t xml:space="preserve"> </w:t>
      </w:r>
      <w:del w:id="2718" w:author="Shimon" w:date="2019-07-30T18:52:00Z">
        <w:r w:rsidR="00416509" w:rsidRPr="00726756" w:rsidDel="007D2334">
          <w:rPr>
            <w:rFonts w:cs="David" w:hint="cs"/>
            <w:rtl/>
          </w:rPr>
          <w:delText>100</w:delText>
        </w:r>
      </w:del>
      <w:ins w:id="2719" w:author="Shimon" w:date="2019-07-30T18:52:00Z">
        <w:r w:rsidR="007D2334">
          <w:rPr>
            <w:rFonts w:cs="David" w:hint="cs"/>
            <w:rtl/>
          </w:rPr>
          <w:t>35</w:t>
        </w:r>
        <w:r w:rsidR="007D2334" w:rsidRPr="00726756">
          <w:rPr>
            <w:rFonts w:cs="David" w:hint="cs"/>
            <w:rtl/>
          </w:rPr>
          <w:t>0</w:t>
        </w:r>
      </w:ins>
      <w:r w:rsidR="00416509" w:rsidRPr="00726756">
        <w:rPr>
          <w:rFonts w:cs="David" w:hint="cs"/>
          <w:rtl/>
        </w:rPr>
        <w:t>,0</w:t>
      </w:r>
      <w:r w:rsidR="00416509" w:rsidRPr="00D74F54">
        <w:rPr>
          <w:rFonts w:cs="David" w:hint="cs"/>
          <w:rtl/>
        </w:rPr>
        <w:t>00 ₪;</w:t>
      </w:r>
    </w:p>
    <w:p w14:paraId="12663303" w14:textId="77777777" w:rsidR="00416509" w:rsidRPr="00D74F54" w:rsidRDefault="00416509"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הפרשי שכר והפרשי רבית והצמדה - ____________ ₪;</w:t>
      </w:r>
    </w:p>
    <w:p w14:paraId="75BFC28B" w14:textId="3378CA47" w:rsidR="00416509" w:rsidRPr="00D74F54" w:rsidRDefault="00B404E8" w:rsidP="00D74F54">
      <w:pPr>
        <w:numPr>
          <w:ilvl w:val="1"/>
          <w:numId w:val="14"/>
        </w:numPr>
        <w:tabs>
          <w:tab w:val="clear" w:pos="792"/>
          <w:tab w:val="left" w:pos="1286"/>
        </w:tabs>
        <w:spacing w:after="240" w:line="360" w:lineRule="auto"/>
        <w:ind w:left="1286" w:right="0" w:hanging="720"/>
        <w:jc w:val="both"/>
        <w:rPr>
          <w:rFonts w:cs="David"/>
        </w:rPr>
      </w:pPr>
      <w:del w:id="2720" w:author="Shimon" w:date="2019-07-30T18:52:00Z">
        <w:r w:rsidRPr="00D74F54" w:rsidDel="007D2334">
          <w:rPr>
            <w:rFonts w:cs="David" w:hint="cs"/>
            <w:rtl/>
          </w:rPr>
          <w:delText xml:space="preserve">תשלום בגין עבודתו של התובע בתקופת מחלה </w:delText>
        </w:r>
        <w:r w:rsidRPr="00D74F54" w:rsidDel="007D2334">
          <w:rPr>
            <w:rFonts w:cs="David"/>
            <w:rtl/>
          </w:rPr>
          <w:delText>–</w:delText>
        </w:r>
        <w:r w:rsidRPr="00D74F54" w:rsidDel="007D2334">
          <w:rPr>
            <w:rFonts w:cs="David" w:hint="cs"/>
            <w:rtl/>
          </w:rPr>
          <w:delText xml:space="preserve"> 25,505 ₪.</w:delText>
        </w:r>
      </w:del>
      <w:ins w:id="2721" w:author="Shimon" w:date="2019-07-30T18:52:00Z">
        <w:r w:rsidR="007D2334">
          <w:rPr>
            <w:rFonts w:cs="David" w:hint="cs"/>
            <w:rtl/>
          </w:rPr>
          <w:t xml:space="preserve"> </w:t>
        </w:r>
      </w:ins>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2AE59EE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del w:id="2722" w:author="Shimon" w:date="2019-07-30T18:53:00Z">
        <w:r w:rsidDel="007D2334">
          <w:rPr>
            <w:rFonts w:cs="David" w:hint="cs"/>
            <w:rtl/>
          </w:rPr>
          <w:delTex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delText>
        </w:r>
      </w:del>
      <w:ins w:id="2723" w:author="Shimon" w:date="2019-07-30T18:53:00Z">
        <w:r w:rsidR="007D2334">
          <w:rPr>
            <w:rFonts w:cs="David" w:hint="cs"/>
            <w:rtl/>
          </w:rPr>
          <w:t xml:space="preserve"> </w:t>
        </w:r>
      </w:ins>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1"/>
        <w:tabs>
          <w:tab w:val="center" w:pos="-2268"/>
          <w:tab w:val="left" w:pos="631"/>
        </w:tabs>
        <w:spacing w:before="0" w:after="240" w:line="360" w:lineRule="auto"/>
        <w:ind w:left="0" w:right="0" w:firstLine="0"/>
        <w:rPr>
          <w:b/>
          <w:bCs/>
          <w:noProof w:val="0"/>
          <w:rtl/>
        </w:rPr>
      </w:pPr>
    </w:p>
    <w:p w14:paraId="4CD9A564" w14:textId="77777777" w:rsidR="00B42DBB" w:rsidRPr="00D74F54" w:rsidRDefault="00B42DBB" w:rsidP="00B42DBB">
      <w:pPr>
        <w:pStyle w:val="21"/>
        <w:tabs>
          <w:tab w:val="center" w:pos="-2268"/>
          <w:tab w:val="left" w:pos="631"/>
        </w:tabs>
        <w:spacing w:before="0"/>
        <w:ind w:left="0" w:right="0" w:firstLine="0"/>
        <w:rPr>
          <w:b/>
          <w:bCs/>
          <w:noProof w:val="0"/>
          <w:rtl/>
        </w:rPr>
      </w:pPr>
      <w:r w:rsidRPr="00D74F54">
        <w:rPr>
          <w:b/>
          <w:bCs/>
          <w:noProof w:val="0"/>
          <w:rtl/>
        </w:rPr>
        <w:t xml:space="preserve">ירושלים, היום, </w:t>
      </w:r>
      <w:r>
        <w:rPr>
          <w:rFonts w:hint="cs"/>
          <w:b/>
          <w:bCs/>
          <w:noProof w:val="0"/>
          <w:rtl/>
        </w:rPr>
        <w:t>1 ביולי 2019.</w:t>
      </w:r>
      <w:r w:rsidRPr="00D74F54">
        <w:rPr>
          <w:b/>
          <w:bCs/>
          <w:noProof w:val="0"/>
          <w:rtl/>
        </w:rPr>
        <w:tab/>
      </w:r>
    </w:p>
    <w:p w14:paraId="54AAD195" w14:textId="77777777" w:rsidR="00B42DBB" w:rsidRPr="00D74F54" w:rsidRDefault="00B42DBB" w:rsidP="00B42DBB">
      <w:pPr>
        <w:pStyle w:val="21"/>
        <w:tabs>
          <w:tab w:val="center" w:pos="-2268"/>
          <w:tab w:val="left" w:pos="631"/>
        </w:tabs>
        <w:spacing w:before="0"/>
        <w:ind w:left="509" w:right="0"/>
        <w:rPr>
          <w:b/>
          <w:bCs/>
          <w:noProof w:val="0"/>
          <w:rtl/>
        </w:rPr>
      </w:pPr>
    </w:p>
    <w:p w14:paraId="38371C51" w14:textId="77777777" w:rsidR="00B42DBB" w:rsidRPr="003442E8" w:rsidRDefault="00B42DBB" w:rsidP="00B42DBB">
      <w:pPr>
        <w:pStyle w:val="21"/>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1"/>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Pr="003442E8" w:rsidRDefault="00B42DBB" w:rsidP="00B42DBB">
      <w:pPr>
        <w:pStyle w:val="21"/>
        <w:tabs>
          <w:tab w:val="center" w:pos="-2268"/>
          <w:tab w:val="left" w:pos="631"/>
        </w:tabs>
        <w:spacing w:before="0"/>
        <w:ind w:left="509" w:right="0"/>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12182619" w14:textId="77777777" w:rsidR="0092613E" w:rsidRPr="00D74F54" w:rsidRDefault="0092613E" w:rsidP="00B42DBB">
      <w:pPr>
        <w:pStyle w:val="21"/>
        <w:tabs>
          <w:tab w:val="center" w:pos="-2268"/>
          <w:tab w:val="left" w:pos="631"/>
        </w:tabs>
        <w:spacing w:before="0"/>
        <w:ind w:left="0" w:right="0" w:firstLine="0"/>
      </w:pPr>
    </w:p>
    <w:sectPr w:rsidR="0092613E" w:rsidRPr="00D74F54" w:rsidSect="00CC48AF">
      <w:headerReference w:type="even" r:id="rId14"/>
      <w:headerReference w:type="default" r:id="rId15"/>
      <w:pgSz w:w="11906" w:h="16838" w:code="9"/>
      <w:pgMar w:top="1440" w:right="1296" w:bottom="1440" w:left="1440" w:header="576" w:footer="576" w:gutter="0"/>
      <w:cols w:space="708"/>
      <w:titlePg/>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05" w:author="Ofir Tal" w:date="2019-07-09T13:55:00Z" w:initials="OT">
    <w:p w14:paraId="7E6883C8" w14:textId="77777777" w:rsidR="0065027D" w:rsidRDefault="0065027D" w:rsidP="00BA4273">
      <w:pPr>
        <w:pStyle w:val="11"/>
        <w:tabs>
          <w:tab w:val="left" w:pos="1160"/>
        </w:tabs>
        <w:spacing w:before="0" w:after="240" w:line="360" w:lineRule="auto"/>
        <w:ind w:right="360"/>
      </w:pPr>
      <w:r>
        <w:rPr>
          <w:rStyle w:val="a6"/>
        </w:rPr>
        <w:annotationRef/>
      </w:r>
      <w:r w:rsidRPr="001F1871">
        <w:rPr>
          <w:rFonts w:hint="cs"/>
          <w:highlight w:val="green"/>
          <w:rtl/>
        </w:rPr>
        <w:t xml:space="preserve">(ההנחה שמפורטת להלן אינה נכונה לטעמי </w:t>
      </w:r>
      <w:r w:rsidRPr="001F1871">
        <w:rPr>
          <w:highlight w:val="green"/>
          <w:rtl/>
        </w:rPr>
        <w:t>–</w:t>
      </w:r>
      <w:r w:rsidRPr="001F1871">
        <w:rPr>
          <w:rFonts w:hint="cs"/>
          <w:highlight w:val="green"/>
          <w:rtl/>
        </w:rPr>
        <w:t xml:space="preserve"> שכן כתוב בפירוש שהכוונה לדרגת השיא ערב הפרישה מהשירות ולא במועד החתימה על חוזה בכירים. עם זאת, לא הייתי מוותר על הטענה)</w:t>
      </w:r>
    </w:p>
    <w:p w14:paraId="0A947B2F" w14:textId="77777777" w:rsidR="0065027D" w:rsidRPr="001F1871" w:rsidRDefault="0065027D" w:rsidP="00BA4273">
      <w:pPr>
        <w:pStyle w:val="a7"/>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947B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866DD" w14:textId="77777777" w:rsidR="0065027D" w:rsidRDefault="0065027D">
      <w:r>
        <w:separator/>
      </w:r>
    </w:p>
  </w:endnote>
  <w:endnote w:type="continuationSeparator" w:id="0">
    <w:p w14:paraId="74E17791" w14:textId="77777777" w:rsidR="0065027D" w:rsidRDefault="00650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14DFA" w14:textId="77777777" w:rsidR="0065027D" w:rsidRDefault="0065027D">
      <w:r>
        <w:separator/>
      </w:r>
    </w:p>
  </w:footnote>
  <w:footnote w:type="continuationSeparator" w:id="0">
    <w:p w14:paraId="282A70FF" w14:textId="77777777" w:rsidR="0065027D" w:rsidRDefault="00650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65027D" w:rsidRDefault="0065027D"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65027D" w:rsidRDefault="0065027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65027D" w:rsidRDefault="0065027D"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9243F4">
      <w:rPr>
        <w:rStyle w:val="ab"/>
        <w:noProof/>
        <w:rtl/>
      </w:rPr>
      <w:t>10</w:t>
    </w:r>
    <w:r>
      <w:rPr>
        <w:rStyle w:val="ab"/>
        <w:rtl/>
      </w:rPr>
      <w:fldChar w:fldCharType="end"/>
    </w:r>
  </w:p>
  <w:p w14:paraId="7884F950" w14:textId="77777777" w:rsidR="0065027D" w:rsidRDefault="0065027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9010DF8"/>
    <w:multiLevelType w:val="hybridMultilevel"/>
    <w:tmpl w:val="549A10D6"/>
    <w:lvl w:ilvl="0" w:tplc="B090F4E4">
      <w:start w:val="1"/>
      <w:numFmt w:val="decimal"/>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4"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5"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7"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0" w15:restartNumberingAfterBreak="0">
    <w:nsid w:val="1A002338"/>
    <w:multiLevelType w:val="multilevel"/>
    <w:tmpl w:val="E0EA08C6"/>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val="0"/>
        <w:bCs w:val="0"/>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1"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3"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7"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9" w15:restartNumberingAfterBreak="0">
    <w:nsid w:val="39F52ECF"/>
    <w:multiLevelType w:val="multilevel"/>
    <w:tmpl w:val="311E9B12"/>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bidi="he-IL"/>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0"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1"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3"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4"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7"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8"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9"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0"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2"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3"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4"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5"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7"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37"/>
  </w:num>
  <w:num w:numId="2">
    <w:abstractNumId w:val="21"/>
  </w:num>
  <w:num w:numId="3">
    <w:abstractNumId w:val="24"/>
  </w:num>
  <w:num w:numId="4">
    <w:abstractNumId w:val="6"/>
  </w:num>
  <w:num w:numId="5">
    <w:abstractNumId w:val="9"/>
  </w:num>
  <w:num w:numId="6">
    <w:abstractNumId w:val="2"/>
  </w:num>
  <w:num w:numId="7">
    <w:abstractNumId w:val="22"/>
  </w:num>
  <w:num w:numId="8">
    <w:abstractNumId w:val="34"/>
  </w:num>
  <w:num w:numId="9">
    <w:abstractNumId w:val="12"/>
  </w:num>
  <w:num w:numId="10">
    <w:abstractNumId w:val="4"/>
  </w:num>
  <w:num w:numId="11">
    <w:abstractNumId w:val="23"/>
  </w:num>
  <w:num w:numId="12">
    <w:abstractNumId w:val="16"/>
  </w:num>
  <w:num w:numId="13">
    <w:abstractNumId w:val="27"/>
  </w:num>
  <w:num w:numId="14">
    <w:abstractNumId w:val="19"/>
  </w:num>
  <w:num w:numId="15">
    <w:abstractNumId w:val="5"/>
  </w:num>
  <w:num w:numId="16">
    <w:abstractNumId w:val="20"/>
  </w:num>
  <w:num w:numId="17">
    <w:abstractNumId w:val="11"/>
  </w:num>
  <w:num w:numId="18">
    <w:abstractNumId w:val="10"/>
  </w:num>
  <w:num w:numId="19">
    <w:abstractNumId w:val="33"/>
  </w:num>
  <w:num w:numId="20">
    <w:abstractNumId w:val="29"/>
  </w:num>
  <w:num w:numId="21">
    <w:abstractNumId w:val="18"/>
  </w:num>
  <w:num w:numId="22">
    <w:abstractNumId w:val="1"/>
  </w:num>
  <w:num w:numId="23">
    <w:abstractNumId w:val="35"/>
  </w:num>
  <w:num w:numId="24">
    <w:abstractNumId w:val="14"/>
  </w:num>
  <w:num w:numId="25">
    <w:abstractNumId w:val="17"/>
  </w:num>
  <w:num w:numId="26">
    <w:abstractNumId w:val="30"/>
  </w:num>
  <w:num w:numId="27">
    <w:abstractNumId w:val="13"/>
  </w:num>
  <w:num w:numId="28">
    <w:abstractNumId w:val="25"/>
  </w:num>
  <w:num w:numId="29">
    <w:abstractNumId w:val="15"/>
  </w:num>
  <w:num w:numId="30">
    <w:abstractNumId w:val="7"/>
  </w:num>
  <w:num w:numId="31">
    <w:abstractNumId w:val="8"/>
  </w:num>
  <w:num w:numId="32">
    <w:abstractNumId w:val="36"/>
  </w:num>
  <w:num w:numId="33">
    <w:abstractNumId w:val="26"/>
  </w:num>
  <w:num w:numId="34">
    <w:abstractNumId w:val="32"/>
  </w:num>
  <w:num w:numId="35">
    <w:abstractNumId w:val="0"/>
  </w:num>
  <w:num w:numId="36">
    <w:abstractNumId w:val="28"/>
  </w:num>
  <w:num w:numId="37">
    <w:abstractNumId w:val="31"/>
  </w:num>
  <w:num w:numId="3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None" w15:userId="Shimon"/>
  </w15:person>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250F"/>
    <w:rsid w:val="00002ADC"/>
    <w:rsid w:val="00004E72"/>
    <w:rsid w:val="000117DD"/>
    <w:rsid w:val="0001738D"/>
    <w:rsid w:val="00021172"/>
    <w:rsid w:val="00034FF4"/>
    <w:rsid w:val="000405D0"/>
    <w:rsid w:val="000451CA"/>
    <w:rsid w:val="00046B9D"/>
    <w:rsid w:val="000524FA"/>
    <w:rsid w:val="00053FA6"/>
    <w:rsid w:val="00063C61"/>
    <w:rsid w:val="000714A2"/>
    <w:rsid w:val="0007197D"/>
    <w:rsid w:val="00074EC3"/>
    <w:rsid w:val="00076401"/>
    <w:rsid w:val="0008103E"/>
    <w:rsid w:val="00081D57"/>
    <w:rsid w:val="00082ADF"/>
    <w:rsid w:val="00083013"/>
    <w:rsid w:val="00084161"/>
    <w:rsid w:val="00086BC0"/>
    <w:rsid w:val="00093CA2"/>
    <w:rsid w:val="000947BF"/>
    <w:rsid w:val="00094919"/>
    <w:rsid w:val="000A186D"/>
    <w:rsid w:val="000A76F3"/>
    <w:rsid w:val="000B20AC"/>
    <w:rsid w:val="000B6FEB"/>
    <w:rsid w:val="000C1AFC"/>
    <w:rsid w:val="000C2393"/>
    <w:rsid w:val="000C511D"/>
    <w:rsid w:val="000D2DB0"/>
    <w:rsid w:val="000E1EA5"/>
    <w:rsid w:val="000E3AA3"/>
    <w:rsid w:val="000E68D8"/>
    <w:rsid w:val="000E73E3"/>
    <w:rsid w:val="000F234E"/>
    <w:rsid w:val="000F33AE"/>
    <w:rsid w:val="000F6345"/>
    <w:rsid w:val="00100933"/>
    <w:rsid w:val="001075EC"/>
    <w:rsid w:val="00111115"/>
    <w:rsid w:val="00112840"/>
    <w:rsid w:val="00112E04"/>
    <w:rsid w:val="00114707"/>
    <w:rsid w:val="00120BD4"/>
    <w:rsid w:val="00120EED"/>
    <w:rsid w:val="0012330D"/>
    <w:rsid w:val="00124403"/>
    <w:rsid w:val="00125CB5"/>
    <w:rsid w:val="001306F9"/>
    <w:rsid w:val="001313BE"/>
    <w:rsid w:val="00132012"/>
    <w:rsid w:val="00134E6D"/>
    <w:rsid w:val="00145445"/>
    <w:rsid w:val="00147EF1"/>
    <w:rsid w:val="001500BD"/>
    <w:rsid w:val="00152A00"/>
    <w:rsid w:val="00162D88"/>
    <w:rsid w:val="00173E98"/>
    <w:rsid w:val="001763F6"/>
    <w:rsid w:val="001805E0"/>
    <w:rsid w:val="00183028"/>
    <w:rsid w:val="001847D8"/>
    <w:rsid w:val="001907C8"/>
    <w:rsid w:val="00193B9F"/>
    <w:rsid w:val="001943FF"/>
    <w:rsid w:val="00194E8B"/>
    <w:rsid w:val="001A1122"/>
    <w:rsid w:val="001A3FC9"/>
    <w:rsid w:val="001A550D"/>
    <w:rsid w:val="001A58F4"/>
    <w:rsid w:val="001A7C68"/>
    <w:rsid w:val="001B29DD"/>
    <w:rsid w:val="001B3CDE"/>
    <w:rsid w:val="001B750D"/>
    <w:rsid w:val="001C4413"/>
    <w:rsid w:val="001C7046"/>
    <w:rsid w:val="001C747B"/>
    <w:rsid w:val="001D0395"/>
    <w:rsid w:val="001D0516"/>
    <w:rsid w:val="001D0C79"/>
    <w:rsid w:val="001D5FE3"/>
    <w:rsid w:val="001E0BDC"/>
    <w:rsid w:val="001E1E01"/>
    <w:rsid w:val="001E51CA"/>
    <w:rsid w:val="001F13F6"/>
    <w:rsid w:val="001F1871"/>
    <w:rsid w:val="001F275B"/>
    <w:rsid w:val="001F37BE"/>
    <w:rsid w:val="001F7AC7"/>
    <w:rsid w:val="002002DF"/>
    <w:rsid w:val="002016A5"/>
    <w:rsid w:val="00201CFF"/>
    <w:rsid w:val="0020568E"/>
    <w:rsid w:val="00206D5A"/>
    <w:rsid w:val="0022071D"/>
    <w:rsid w:val="002215BF"/>
    <w:rsid w:val="002248D7"/>
    <w:rsid w:val="00225E4B"/>
    <w:rsid w:val="00227A8C"/>
    <w:rsid w:val="00232423"/>
    <w:rsid w:val="0024565A"/>
    <w:rsid w:val="00246385"/>
    <w:rsid w:val="0024719A"/>
    <w:rsid w:val="002564D5"/>
    <w:rsid w:val="00260DD7"/>
    <w:rsid w:val="00262792"/>
    <w:rsid w:val="0026383D"/>
    <w:rsid w:val="002654B3"/>
    <w:rsid w:val="0028058C"/>
    <w:rsid w:val="00280CF4"/>
    <w:rsid w:val="00285537"/>
    <w:rsid w:val="00285BA6"/>
    <w:rsid w:val="002907C4"/>
    <w:rsid w:val="00291522"/>
    <w:rsid w:val="0029756F"/>
    <w:rsid w:val="002A11AE"/>
    <w:rsid w:val="002A5FA6"/>
    <w:rsid w:val="002B142B"/>
    <w:rsid w:val="002B21F6"/>
    <w:rsid w:val="002B39F1"/>
    <w:rsid w:val="002B43BF"/>
    <w:rsid w:val="002C3012"/>
    <w:rsid w:val="002C555D"/>
    <w:rsid w:val="002C7102"/>
    <w:rsid w:val="002D0248"/>
    <w:rsid w:val="002D1667"/>
    <w:rsid w:val="002D4881"/>
    <w:rsid w:val="002E0E44"/>
    <w:rsid w:val="002E2E0E"/>
    <w:rsid w:val="002E4D39"/>
    <w:rsid w:val="002F17A1"/>
    <w:rsid w:val="002F5946"/>
    <w:rsid w:val="002F6095"/>
    <w:rsid w:val="00303827"/>
    <w:rsid w:val="003042DE"/>
    <w:rsid w:val="0030799E"/>
    <w:rsid w:val="0031116E"/>
    <w:rsid w:val="0032017F"/>
    <w:rsid w:val="003216EE"/>
    <w:rsid w:val="0032328C"/>
    <w:rsid w:val="00324E00"/>
    <w:rsid w:val="00332BBE"/>
    <w:rsid w:val="00332FD9"/>
    <w:rsid w:val="00334F82"/>
    <w:rsid w:val="00337EAF"/>
    <w:rsid w:val="00337F2F"/>
    <w:rsid w:val="00341798"/>
    <w:rsid w:val="00353EF1"/>
    <w:rsid w:val="00362E59"/>
    <w:rsid w:val="00365660"/>
    <w:rsid w:val="0036765B"/>
    <w:rsid w:val="00370613"/>
    <w:rsid w:val="003766B4"/>
    <w:rsid w:val="00383382"/>
    <w:rsid w:val="003865E9"/>
    <w:rsid w:val="00387FB4"/>
    <w:rsid w:val="00391F23"/>
    <w:rsid w:val="00392554"/>
    <w:rsid w:val="00392E57"/>
    <w:rsid w:val="00395343"/>
    <w:rsid w:val="003961AE"/>
    <w:rsid w:val="00396513"/>
    <w:rsid w:val="003A1F82"/>
    <w:rsid w:val="003A5A96"/>
    <w:rsid w:val="003A72DA"/>
    <w:rsid w:val="003A7345"/>
    <w:rsid w:val="003B3ED9"/>
    <w:rsid w:val="003B6C0C"/>
    <w:rsid w:val="003D096D"/>
    <w:rsid w:val="003D24EB"/>
    <w:rsid w:val="003D3A1B"/>
    <w:rsid w:val="003D6F86"/>
    <w:rsid w:val="003D7E09"/>
    <w:rsid w:val="003D7F8B"/>
    <w:rsid w:val="003E060B"/>
    <w:rsid w:val="003E0852"/>
    <w:rsid w:val="003E3C89"/>
    <w:rsid w:val="003F09D1"/>
    <w:rsid w:val="003F30E8"/>
    <w:rsid w:val="003F6C4F"/>
    <w:rsid w:val="003F7A5F"/>
    <w:rsid w:val="004056A5"/>
    <w:rsid w:val="004070D3"/>
    <w:rsid w:val="0041215B"/>
    <w:rsid w:val="00412A8B"/>
    <w:rsid w:val="00416135"/>
    <w:rsid w:val="00416509"/>
    <w:rsid w:val="00416CB8"/>
    <w:rsid w:val="004205FF"/>
    <w:rsid w:val="0042330D"/>
    <w:rsid w:val="00423FED"/>
    <w:rsid w:val="00430A54"/>
    <w:rsid w:val="00430FA2"/>
    <w:rsid w:val="00435A41"/>
    <w:rsid w:val="00435BF2"/>
    <w:rsid w:val="00435D70"/>
    <w:rsid w:val="00442D58"/>
    <w:rsid w:val="00442FD1"/>
    <w:rsid w:val="00446E58"/>
    <w:rsid w:val="0044763B"/>
    <w:rsid w:val="004477BE"/>
    <w:rsid w:val="004564EF"/>
    <w:rsid w:val="004577FD"/>
    <w:rsid w:val="004637A5"/>
    <w:rsid w:val="004669B0"/>
    <w:rsid w:val="004736AA"/>
    <w:rsid w:val="00474A42"/>
    <w:rsid w:val="004808C2"/>
    <w:rsid w:val="00484161"/>
    <w:rsid w:val="00484901"/>
    <w:rsid w:val="00485DE7"/>
    <w:rsid w:val="00492278"/>
    <w:rsid w:val="004929D1"/>
    <w:rsid w:val="0049482F"/>
    <w:rsid w:val="00497575"/>
    <w:rsid w:val="004A02BB"/>
    <w:rsid w:val="004A07A1"/>
    <w:rsid w:val="004A1D52"/>
    <w:rsid w:val="004A74EA"/>
    <w:rsid w:val="004B0673"/>
    <w:rsid w:val="004B15ED"/>
    <w:rsid w:val="004B73B2"/>
    <w:rsid w:val="004D0B07"/>
    <w:rsid w:val="004D2426"/>
    <w:rsid w:val="004E0280"/>
    <w:rsid w:val="004E3ABC"/>
    <w:rsid w:val="004E689E"/>
    <w:rsid w:val="004F28FB"/>
    <w:rsid w:val="004F4E48"/>
    <w:rsid w:val="0050013A"/>
    <w:rsid w:val="00500150"/>
    <w:rsid w:val="005011CD"/>
    <w:rsid w:val="00503084"/>
    <w:rsid w:val="005038BE"/>
    <w:rsid w:val="00506C84"/>
    <w:rsid w:val="00520F84"/>
    <w:rsid w:val="00521047"/>
    <w:rsid w:val="005210A2"/>
    <w:rsid w:val="005247C6"/>
    <w:rsid w:val="005252F7"/>
    <w:rsid w:val="00526DC1"/>
    <w:rsid w:val="0053298C"/>
    <w:rsid w:val="00534482"/>
    <w:rsid w:val="00542C7B"/>
    <w:rsid w:val="00542FB6"/>
    <w:rsid w:val="005430D4"/>
    <w:rsid w:val="00550DBF"/>
    <w:rsid w:val="00551AC9"/>
    <w:rsid w:val="005532DB"/>
    <w:rsid w:val="0056704D"/>
    <w:rsid w:val="00582D11"/>
    <w:rsid w:val="005850C9"/>
    <w:rsid w:val="00592D4D"/>
    <w:rsid w:val="0059453E"/>
    <w:rsid w:val="00594EB3"/>
    <w:rsid w:val="005A04EE"/>
    <w:rsid w:val="005A3166"/>
    <w:rsid w:val="005A44F1"/>
    <w:rsid w:val="005A63FE"/>
    <w:rsid w:val="005B0E30"/>
    <w:rsid w:val="005B7AA3"/>
    <w:rsid w:val="005C06C4"/>
    <w:rsid w:val="005C5500"/>
    <w:rsid w:val="005C6DBB"/>
    <w:rsid w:val="005D0CE5"/>
    <w:rsid w:val="005D17E5"/>
    <w:rsid w:val="005D4177"/>
    <w:rsid w:val="005D4DA4"/>
    <w:rsid w:val="005D4E73"/>
    <w:rsid w:val="005E7245"/>
    <w:rsid w:val="005F206E"/>
    <w:rsid w:val="005F4D25"/>
    <w:rsid w:val="005F6500"/>
    <w:rsid w:val="00601232"/>
    <w:rsid w:val="00606CEF"/>
    <w:rsid w:val="006079C5"/>
    <w:rsid w:val="00610578"/>
    <w:rsid w:val="0061194F"/>
    <w:rsid w:val="00613E74"/>
    <w:rsid w:val="0061446F"/>
    <w:rsid w:val="006203EC"/>
    <w:rsid w:val="00633C6A"/>
    <w:rsid w:val="00633FAE"/>
    <w:rsid w:val="00643E6B"/>
    <w:rsid w:val="00646E5E"/>
    <w:rsid w:val="0065027D"/>
    <w:rsid w:val="00653911"/>
    <w:rsid w:val="0066168D"/>
    <w:rsid w:val="00663677"/>
    <w:rsid w:val="00664F8E"/>
    <w:rsid w:val="00665014"/>
    <w:rsid w:val="00666881"/>
    <w:rsid w:val="00670B36"/>
    <w:rsid w:val="00672863"/>
    <w:rsid w:val="00674924"/>
    <w:rsid w:val="00675E15"/>
    <w:rsid w:val="00675EF7"/>
    <w:rsid w:val="0067733C"/>
    <w:rsid w:val="0068007C"/>
    <w:rsid w:val="006808AB"/>
    <w:rsid w:val="00681ABF"/>
    <w:rsid w:val="00682792"/>
    <w:rsid w:val="00683394"/>
    <w:rsid w:val="00684B42"/>
    <w:rsid w:val="006851A4"/>
    <w:rsid w:val="006855E4"/>
    <w:rsid w:val="00685E3C"/>
    <w:rsid w:val="0069391A"/>
    <w:rsid w:val="0069414B"/>
    <w:rsid w:val="00694BA0"/>
    <w:rsid w:val="00694BF1"/>
    <w:rsid w:val="00695C16"/>
    <w:rsid w:val="006A08F6"/>
    <w:rsid w:val="006B2DAB"/>
    <w:rsid w:val="006B42A9"/>
    <w:rsid w:val="006B4D86"/>
    <w:rsid w:val="006B6226"/>
    <w:rsid w:val="006C0C45"/>
    <w:rsid w:val="006D31FC"/>
    <w:rsid w:val="006D49D9"/>
    <w:rsid w:val="006E02BA"/>
    <w:rsid w:val="006E55AF"/>
    <w:rsid w:val="006E5D4F"/>
    <w:rsid w:val="006E5FE7"/>
    <w:rsid w:val="006E7D6C"/>
    <w:rsid w:val="006F0929"/>
    <w:rsid w:val="006F2B97"/>
    <w:rsid w:val="006F4E5C"/>
    <w:rsid w:val="00703BDA"/>
    <w:rsid w:val="0070493C"/>
    <w:rsid w:val="00710C97"/>
    <w:rsid w:val="00716815"/>
    <w:rsid w:val="0071685F"/>
    <w:rsid w:val="007178EC"/>
    <w:rsid w:val="00721470"/>
    <w:rsid w:val="00722B5B"/>
    <w:rsid w:val="007239B6"/>
    <w:rsid w:val="00726756"/>
    <w:rsid w:val="00727C38"/>
    <w:rsid w:val="00730EF4"/>
    <w:rsid w:val="00732CC7"/>
    <w:rsid w:val="0073389D"/>
    <w:rsid w:val="00742FEB"/>
    <w:rsid w:val="00746887"/>
    <w:rsid w:val="007525B9"/>
    <w:rsid w:val="0076067F"/>
    <w:rsid w:val="00764A6A"/>
    <w:rsid w:val="00767AE5"/>
    <w:rsid w:val="007855D6"/>
    <w:rsid w:val="0078605A"/>
    <w:rsid w:val="00794A53"/>
    <w:rsid w:val="007A204F"/>
    <w:rsid w:val="007A2F87"/>
    <w:rsid w:val="007B1E48"/>
    <w:rsid w:val="007B3EED"/>
    <w:rsid w:val="007B575D"/>
    <w:rsid w:val="007C0EC8"/>
    <w:rsid w:val="007C2E4B"/>
    <w:rsid w:val="007C3C3F"/>
    <w:rsid w:val="007C5A79"/>
    <w:rsid w:val="007C6312"/>
    <w:rsid w:val="007D01A0"/>
    <w:rsid w:val="007D2334"/>
    <w:rsid w:val="007E4529"/>
    <w:rsid w:val="007E5E26"/>
    <w:rsid w:val="007F470C"/>
    <w:rsid w:val="007F4BD9"/>
    <w:rsid w:val="007F69DD"/>
    <w:rsid w:val="00801BAC"/>
    <w:rsid w:val="0080293A"/>
    <w:rsid w:val="00803690"/>
    <w:rsid w:val="00804434"/>
    <w:rsid w:val="00811054"/>
    <w:rsid w:val="00812422"/>
    <w:rsid w:val="008130C8"/>
    <w:rsid w:val="00822790"/>
    <w:rsid w:val="0082556E"/>
    <w:rsid w:val="00827ECA"/>
    <w:rsid w:val="00830037"/>
    <w:rsid w:val="00834064"/>
    <w:rsid w:val="00834531"/>
    <w:rsid w:val="0083561D"/>
    <w:rsid w:val="008371C0"/>
    <w:rsid w:val="0083798F"/>
    <w:rsid w:val="00843CC0"/>
    <w:rsid w:val="0084507D"/>
    <w:rsid w:val="00850894"/>
    <w:rsid w:val="00857B2F"/>
    <w:rsid w:val="008619D2"/>
    <w:rsid w:val="00863A6D"/>
    <w:rsid w:val="00865FD6"/>
    <w:rsid w:val="008675FE"/>
    <w:rsid w:val="00873207"/>
    <w:rsid w:val="0087325C"/>
    <w:rsid w:val="00874815"/>
    <w:rsid w:val="0087574D"/>
    <w:rsid w:val="00880231"/>
    <w:rsid w:val="00883B84"/>
    <w:rsid w:val="00895329"/>
    <w:rsid w:val="008954AF"/>
    <w:rsid w:val="008958B9"/>
    <w:rsid w:val="00897ECD"/>
    <w:rsid w:val="008A0514"/>
    <w:rsid w:val="008A2332"/>
    <w:rsid w:val="008A2C98"/>
    <w:rsid w:val="008A71FF"/>
    <w:rsid w:val="008B1CEE"/>
    <w:rsid w:val="008B6D66"/>
    <w:rsid w:val="008B7044"/>
    <w:rsid w:val="008C395C"/>
    <w:rsid w:val="008D5FDB"/>
    <w:rsid w:val="008D7743"/>
    <w:rsid w:val="008D785F"/>
    <w:rsid w:val="008E5BF9"/>
    <w:rsid w:val="008F6405"/>
    <w:rsid w:val="00901E76"/>
    <w:rsid w:val="00907F97"/>
    <w:rsid w:val="009162EC"/>
    <w:rsid w:val="009243F4"/>
    <w:rsid w:val="00925FA2"/>
    <w:rsid w:val="0092613E"/>
    <w:rsid w:val="00934643"/>
    <w:rsid w:val="00941904"/>
    <w:rsid w:val="00946A22"/>
    <w:rsid w:val="009526CC"/>
    <w:rsid w:val="00952B82"/>
    <w:rsid w:val="00957B67"/>
    <w:rsid w:val="00973F7B"/>
    <w:rsid w:val="0097562C"/>
    <w:rsid w:val="009762BB"/>
    <w:rsid w:val="00977EBF"/>
    <w:rsid w:val="009807DA"/>
    <w:rsid w:val="00981628"/>
    <w:rsid w:val="009835AC"/>
    <w:rsid w:val="009915E9"/>
    <w:rsid w:val="00991D7F"/>
    <w:rsid w:val="00993AC7"/>
    <w:rsid w:val="00995296"/>
    <w:rsid w:val="009A12F1"/>
    <w:rsid w:val="009A1EF5"/>
    <w:rsid w:val="009A34D6"/>
    <w:rsid w:val="009A43C3"/>
    <w:rsid w:val="009A69B3"/>
    <w:rsid w:val="009B2DD9"/>
    <w:rsid w:val="009B3CCF"/>
    <w:rsid w:val="009B4697"/>
    <w:rsid w:val="009B48BB"/>
    <w:rsid w:val="009B6E01"/>
    <w:rsid w:val="009C2E08"/>
    <w:rsid w:val="009C3D22"/>
    <w:rsid w:val="009D1D8D"/>
    <w:rsid w:val="009D44F9"/>
    <w:rsid w:val="009D4868"/>
    <w:rsid w:val="009D504B"/>
    <w:rsid w:val="009D6AF8"/>
    <w:rsid w:val="009E40B8"/>
    <w:rsid w:val="009E4D90"/>
    <w:rsid w:val="009F1C8D"/>
    <w:rsid w:val="00A00783"/>
    <w:rsid w:val="00A00BA8"/>
    <w:rsid w:val="00A00D04"/>
    <w:rsid w:val="00A011F5"/>
    <w:rsid w:val="00A044EC"/>
    <w:rsid w:val="00A23774"/>
    <w:rsid w:val="00A23FC8"/>
    <w:rsid w:val="00A24770"/>
    <w:rsid w:val="00A33200"/>
    <w:rsid w:val="00A33BBF"/>
    <w:rsid w:val="00A467B9"/>
    <w:rsid w:val="00A46C12"/>
    <w:rsid w:val="00A53B0D"/>
    <w:rsid w:val="00A57AE0"/>
    <w:rsid w:val="00A63EFD"/>
    <w:rsid w:val="00A651E6"/>
    <w:rsid w:val="00A671C2"/>
    <w:rsid w:val="00A6743D"/>
    <w:rsid w:val="00A72145"/>
    <w:rsid w:val="00A740F0"/>
    <w:rsid w:val="00A8046D"/>
    <w:rsid w:val="00A83496"/>
    <w:rsid w:val="00A87DBF"/>
    <w:rsid w:val="00A9089A"/>
    <w:rsid w:val="00A92B70"/>
    <w:rsid w:val="00A96762"/>
    <w:rsid w:val="00A972B1"/>
    <w:rsid w:val="00AA1069"/>
    <w:rsid w:val="00AA4C05"/>
    <w:rsid w:val="00AA4EC7"/>
    <w:rsid w:val="00AB3F3B"/>
    <w:rsid w:val="00AB6316"/>
    <w:rsid w:val="00AC0333"/>
    <w:rsid w:val="00AC2EE5"/>
    <w:rsid w:val="00AC346A"/>
    <w:rsid w:val="00AC44ED"/>
    <w:rsid w:val="00AD1AC8"/>
    <w:rsid w:val="00AD4E17"/>
    <w:rsid w:val="00AD5442"/>
    <w:rsid w:val="00AE22BD"/>
    <w:rsid w:val="00AF11A6"/>
    <w:rsid w:val="00AF22CA"/>
    <w:rsid w:val="00AF3B10"/>
    <w:rsid w:val="00AF49BE"/>
    <w:rsid w:val="00B112CE"/>
    <w:rsid w:val="00B117A0"/>
    <w:rsid w:val="00B16CB3"/>
    <w:rsid w:val="00B17FA2"/>
    <w:rsid w:val="00B25671"/>
    <w:rsid w:val="00B27D4F"/>
    <w:rsid w:val="00B314F0"/>
    <w:rsid w:val="00B31A3F"/>
    <w:rsid w:val="00B33A21"/>
    <w:rsid w:val="00B35087"/>
    <w:rsid w:val="00B404E8"/>
    <w:rsid w:val="00B42DBB"/>
    <w:rsid w:val="00B448A4"/>
    <w:rsid w:val="00B6348C"/>
    <w:rsid w:val="00B636EE"/>
    <w:rsid w:val="00B66634"/>
    <w:rsid w:val="00B67C81"/>
    <w:rsid w:val="00B67D7A"/>
    <w:rsid w:val="00B7017B"/>
    <w:rsid w:val="00B736E7"/>
    <w:rsid w:val="00B74BF6"/>
    <w:rsid w:val="00B9328F"/>
    <w:rsid w:val="00BA0423"/>
    <w:rsid w:val="00BA2B80"/>
    <w:rsid w:val="00BA4273"/>
    <w:rsid w:val="00BA7726"/>
    <w:rsid w:val="00BB1ACC"/>
    <w:rsid w:val="00BB288B"/>
    <w:rsid w:val="00BB4FE9"/>
    <w:rsid w:val="00BB723C"/>
    <w:rsid w:val="00BC1488"/>
    <w:rsid w:val="00BC3713"/>
    <w:rsid w:val="00BD0A93"/>
    <w:rsid w:val="00BD6378"/>
    <w:rsid w:val="00BE0DEA"/>
    <w:rsid w:val="00BE14DA"/>
    <w:rsid w:val="00BE28C8"/>
    <w:rsid w:val="00BF2885"/>
    <w:rsid w:val="00BF341F"/>
    <w:rsid w:val="00BF5EB8"/>
    <w:rsid w:val="00C01CE5"/>
    <w:rsid w:val="00C03C6A"/>
    <w:rsid w:val="00C043D5"/>
    <w:rsid w:val="00C13BE5"/>
    <w:rsid w:val="00C145FB"/>
    <w:rsid w:val="00C1588C"/>
    <w:rsid w:val="00C21B94"/>
    <w:rsid w:val="00C30CB0"/>
    <w:rsid w:val="00C35228"/>
    <w:rsid w:val="00C35906"/>
    <w:rsid w:val="00C36583"/>
    <w:rsid w:val="00C37116"/>
    <w:rsid w:val="00C42C49"/>
    <w:rsid w:val="00C42EBE"/>
    <w:rsid w:val="00C461DF"/>
    <w:rsid w:val="00C46C7B"/>
    <w:rsid w:val="00C50C43"/>
    <w:rsid w:val="00C51C96"/>
    <w:rsid w:val="00C52427"/>
    <w:rsid w:val="00C524E0"/>
    <w:rsid w:val="00C56736"/>
    <w:rsid w:val="00C6766A"/>
    <w:rsid w:val="00C723FA"/>
    <w:rsid w:val="00C807C6"/>
    <w:rsid w:val="00C85425"/>
    <w:rsid w:val="00C87899"/>
    <w:rsid w:val="00C91E37"/>
    <w:rsid w:val="00C926D8"/>
    <w:rsid w:val="00C92CBC"/>
    <w:rsid w:val="00C96B8F"/>
    <w:rsid w:val="00C96DCA"/>
    <w:rsid w:val="00C97253"/>
    <w:rsid w:val="00C97EA4"/>
    <w:rsid w:val="00CA6D3F"/>
    <w:rsid w:val="00CB1486"/>
    <w:rsid w:val="00CC0907"/>
    <w:rsid w:val="00CC0DDB"/>
    <w:rsid w:val="00CC48AF"/>
    <w:rsid w:val="00CC75CA"/>
    <w:rsid w:val="00CC7ABF"/>
    <w:rsid w:val="00CD3445"/>
    <w:rsid w:val="00CD4235"/>
    <w:rsid w:val="00CD4EA7"/>
    <w:rsid w:val="00CD659C"/>
    <w:rsid w:val="00CE0A64"/>
    <w:rsid w:val="00CE2845"/>
    <w:rsid w:val="00CE3F91"/>
    <w:rsid w:val="00CF0772"/>
    <w:rsid w:val="00CF0947"/>
    <w:rsid w:val="00CF23AD"/>
    <w:rsid w:val="00CF6377"/>
    <w:rsid w:val="00CF6FE4"/>
    <w:rsid w:val="00D04712"/>
    <w:rsid w:val="00D07163"/>
    <w:rsid w:val="00D10B10"/>
    <w:rsid w:val="00D14404"/>
    <w:rsid w:val="00D14CDF"/>
    <w:rsid w:val="00D17D80"/>
    <w:rsid w:val="00D17D8E"/>
    <w:rsid w:val="00D221EE"/>
    <w:rsid w:val="00D2259D"/>
    <w:rsid w:val="00D23137"/>
    <w:rsid w:val="00D26EA4"/>
    <w:rsid w:val="00D33932"/>
    <w:rsid w:val="00D351BB"/>
    <w:rsid w:val="00D37164"/>
    <w:rsid w:val="00D41841"/>
    <w:rsid w:val="00D44EFA"/>
    <w:rsid w:val="00D47964"/>
    <w:rsid w:val="00D51CEB"/>
    <w:rsid w:val="00D51F1C"/>
    <w:rsid w:val="00D5324B"/>
    <w:rsid w:val="00D563D3"/>
    <w:rsid w:val="00D662AE"/>
    <w:rsid w:val="00D737D6"/>
    <w:rsid w:val="00D7457C"/>
    <w:rsid w:val="00D74F54"/>
    <w:rsid w:val="00D759A4"/>
    <w:rsid w:val="00D81763"/>
    <w:rsid w:val="00D83BF0"/>
    <w:rsid w:val="00D85373"/>
    <w:rsid w:val="00D85911"/>
    <w:rsid w:val="00D86EF1"/>
    <w:rsid w:val="00D86F62"/>
    <w:rsid w:val="00D92583"/>
    <w:rsid w:val="00D96F0F"/>
    <w:rsid w:val="00DA21AC"/>
    <w:rsid w:val="00DA639E"/>
    <w:rsid w:val="00DB0253"/>
    <w:rsid w:val="00DB61F5"/>
    <w:rsid w:val="00DC077C"/>
    <w:rsid w:val="00DC14E2"/>
    <w:rsid w:val="00DD7305"/>
    <w:rsid w:val="00DE03A4"/>
    <w:rsid w:val="00DE2EC9"/>
    <w:rsid w:val="00DE3DD7"/>
    <w:rsid w:val="00DE40F1"/>
    <w:rsid w:val="00DE782B"/>
    <w:rsid w:val="00DF090D"/>
    <w:rsid w:val="00DF0C41"/>
    <w:rsid w:val="00DF1723"/>
    <w:rsid w:val="00DF4080"/>
    <w:rsid w:val="00DF6DBB"/>
    <w:rsid w:val="00E02DB3"/>
    <w:rsid w:val="00E07007"/>
    <w:rsid w:val="00E1080D"/>
    <w:rsid w:val="00E14773"/>
    <w:rsid w:val="00E14885"/>
    <w:rsid w:val="00E21D10"/>
    <w:rsid w:val="00E26107"/>
    <w:rsid w:val="00E26AE7"/>
    <w:rsid w:val="00E274C6"/>
    <w:rsid w:val="00E30409"/>
    <w:rsid w:val="00E3131C"/>
    <w:rsid w:val="00E31F92"/>
    <w:rsid w:val="00E33AF7"/>
    <w:rsid w:val="00E357D6"/>
    <w:rsid w:val="00E36058"/>
    <w:rsid w:val="00E555AB"/>
    <w:rsid w:val="00E644A2"/>
    <w:rsid w:val="00E677EB"/>
    <w:rsid w:val="00E75F78"/>
    <w:rsid w:val="00E76459"/>
    <w:rsid w:val="00E800C9"/>
    <w:rsid w:val="00E85E6D"/>
    <w:rsid w:val="00E87CAC"/>
    <w:rsid w:val="00E929E6"/>
    <w:rsid w:val="00E953DE"/>
    <w:rsid w:val="00E974F5"/>
    <w:rsid w:val="00EA0756"/>
    <w:rsid w:val="00EA3A60"/>
    <w:rsid w:val="00EB06C7"/>
    <w:rsid w:val="00EB3F2E"/>
    <w:rsid w:val="00EC132D"/>
    <w:rsid w:val="00EC5E31"/>
    <w:rsid w:val="00EC60D9"/>
    <w:rsid w:val="00EC64F3"/>
    <w:rsid w:val="00ED08CB"/>
    <w:rsid w:val="00ED31C0"/>
    <w:rsid w:val="00ED49A7"/>
    <w:rsid w:val="00ED4A9B"/>
    <w:rsid w:val="00ED5585"/>
    <w:rsid w:val="00ED58EF"/>
    <w:rsid w:val="00EE11A3"/>
    <w:rsid w:val="00EE3E86"/>
    <w:rsid w:val="00EE4B7B"/>
    <w:rsid w:val="00EE4FE3"/>
    <w:rsid w:val="00EE626C"/>
    <w:rsid w:val="00EE6F2E"/>
    <w:rsid w:val="00EF1C17"/>
    <w:rsid w:val="00EF5210"/>
    <w:rsid w:val="00F01615"/>
    <w:rsid w:val="00F04246"/>
    <w:rsid w:val="00F22363"/>
    <w:rsid w:val="00F25E32"/>
    <w:rsid w:val="00F26CF6"/>
    <w:rsid w:val="00F27BE7"/>
    <w:rsid w:val="00F42C96"/>
    <w:rsid w:val="00F47968"/>
    <w:rsid w:val="00F47E91"/>
    <w:rsid w:val="00F5604B"/>
    <w:rsid w:val="00F613A3"/>
    <w:rsid w:val="00F7184E"/>
    <w:rsid w:val="00F76B74"/>
    <w:rsid w:val="00F83CF6"/>
    <w:rsid w:val="00F87E8C"/>
    <w:rsid w:val="00F96F36"/>
    <w:rsid w:val="00FA4BFD"/>
    <w:rsid w:val="00FB04F6"/>
    <w:rsid w:val="00FB166B"/>
    <w:rsid w:val="00FC24F2"/>
    <w:rsid w:val="00FC5B3C"/>
    <w:rsid w:val="00FC5D37"/>
    <w:rsid w:val="00FD06A7"/>
    <w:rsid w:val="00FD311E"/>
    <w:rsid w:val="00FD6F9B"/>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0">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1">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088E3-5079-4CA4-9F7E-AAC7E052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7856</Words>
  <Characters>40987</Characters>
  <Application>Microsoft Office Word</Application>
  <DocSecurity>0</DocSecurity>
  <Lines>341</Lines>
  <Paragraphs>97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48746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3</cp:revision>
  <cp:lastPrinted>2019-07-30T14:38:00Z</cp:lastPrinted>
  <dcterms:created xsi:type="dcterms:W3CDTF">2019-07-30T15:56:00Z</dcterms:created>
  <dcterms:modified xsi:type="dcterms:W3CDTF">2022-01-07T13:44:00Z</dcterms:modified>
</cp:coreProperties>
</file>